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F90E" w14:textId="1BFF544F" w:rsidR="003C1024" w:rsidRPr="00683F43" w:rsidRDefault="003C22EA" w:rsidP="00CB38F4">
      <w:pPr>
        <w:pStyle w:val="BodyTextIndent"/>
        <w:spacing w:after="60"/>
        <w:ind w:firstLine="0"/>
        <w:jc w:val="center"/>
        <w:rPr>
          <w:rFonts w:ascii="Arial" w:hAnsi="Arial" w:cs="Arial"/>
          <w:b/>
          <w:sz w:val="20"/>
        </w:rPr>
      </w:pPr>
      <w:r w:rsidRPr="00683F43">
        <w:rPr>
          <w:rFonts w:ascii="Arial" w:hAnsi="Arial" w:cs="Arial"/>
          <w:b/>
          <w:sz w:val="20"/>
        </w:rPr>
        <w:t xml:space="preserve">PASLAUGŲ TEIKIMO </w:t>
      </w:r>
      <w:r w:rsidR="003F5F11" w:rsidRPr="00683F43">
        <w:rPr>
          <w:rFonts w:ascii="Arial" w:hAnsi="Arial" w:cs="Arial"/>
          <w:b/>
          <w:sz w:val="20"/>
        </w:rPr>
        <w:t>SUTARTIES SPECIALIOJI DALIS</w:t>
      </w:r>
    </w:p>
    <w:p w14:paraId="46731F08" w14:textId="77777777" w:rsidR="003C1024" w:rsidRPr="00683F43" w:rsidRDefault="003C1024" w:rsidP="00CB38F4">
      <w:pPr>
        <w:pStyle w:val="BodyTextIndent"/>
        <w:spacing w:after="60"/>
        <w:ind w:firstLine="0"/>
        <w:rPr>
          <w:rFonts w:ascii="Arial" w:hAnsi="Arial" w:cs="Arial"/>
          <w:sz w:val="20"/>
        </w:rPr>
      </w:pPr>
    </w:p>
    <w:p w14:paraId="1621622A" w14:textId="4B57F10C" w:rsidR="00164278" w:rsidRPr="00683F43" w:rsidRDefault="00164278" w:rsidP="00164278">
      <w:pPr>
        <w:jc w:val="both"/>
        <w:rPr>
          <w:rFonts w:ascii="Arial" w:hAnsi="Arial" w:cs="Arial"/>
        </w:rPr>
      </w:pPr>
      <w:r w:rsidRPr="00683F43">
        <w:rPr>
          <w:rFonts w:ascii="Arial" w:hAnsi="Arial" w:cs="Arial"/>
          <w:b/>
        </w:rPr>
        <w:t>A</w:t>
      </w:r>
      <w:r w:rsidR="00EF50CD" w:rsidRPr="00683F43">
        <w:rPr>
          <w:rFonts w:ascii="Arial" w:hAnsi="Arial" w:cs="Arial"/>
          <w:b/>
        </w:rPr>
        <w:t>kcinė bendrovė</w:t>
      </w:r>
      <w:r w:rsidRPr="00683F43">
        <w:rPr>
          <w:rFonts w:ascii="Arial" w:hAnsi="Arial" w:cs="Arial"/>
          <w:b/>
        </w:rPr>
        <w:t xml:space="preserve"> </w:t>
      </w:r>
      <w:r w:rsidR="000A2C42" w:rsidRPr="00683F43">
        <w:rPr>
          <w:rFonts w:ascii="Arial" w:hAnsi="Arial" w:cs="Arial"/>
          <w:b/>
        </w:rPr>
        <w:t>Lietuvos paštas</w:t>
      </w:r>
      <w:r w:rsidRPr="00683F43">
        <w:rPr>
          <w:rFonts w:ascii="Arial" w:hAnsi="Arial" w:cs="Arial"/>
        </w:rPr>
        <w:t>, pagal Lietuvos Respublikos įstatymus teisėtai įre</w:t>
      </w:r>
      <w:r w:rsidR="00746368" w:rsidRPr="00683F43">
        <w:rPr>
          <w:rFonts w:ascii="Arial" w:hAnsi="Arial" w:cs="Arial"/>
        </w:rPr>
        <w:t xml:space="preserve">gistruota ir veikianti </w:t>
      </w:r>
      <w:r w:rsidRPr="00683F43">
        <w:rPr>
          <w:rFonts w:ascii="Arial" w:hAnsi="Arial" w:cs="Arial"/>
        </w:rPr>
        <w:t xml:space="preserve">akcinė bendrovė, juridinio asmens kodas </w:t>
      </w:r>
      <w:r w:rsidR="00746368" w:rsidRPr="00683F43">
        <w:rPr>
          <w:rFonts w:ascii="Arial" w:hAnsi="Arial" w:cs="Arial"/>
          <w:color w:val="000000"/>
        </w:rPr>
        <w:t>121215587</w:t>
      </w:r>
      <w:r w:rsidRPr="00683F43">
        <w:rPr>
          <w:rFonts w:ascii="Arial" w:hAnsi="Arial" w:cs="Arial"/>
        </w:rPr>
        <w:t>, PVM mokėtojo kodas LT</w:t>
      </w:r>
      <w:r w:rsidR="00746368" w:rsidRPr="00683F43">
        <w:rPr>
          <w:rFonts w:ascii="Arial" w:hAnsi="Arial" w:cs="Arial"/>
        </w:rPr>
        <w:t>212155811</w:t>
      </w:r>
      <w:r w:rsidRPr="00683F43">
        <w:rPr>
          <w:rFonts w:ascii="Arial" w:hAnsi="Arial" w:cs="Arial"/>
        </w:rPr>
        <w:t xml:space="preserve">, registruotos buveinės adresas </w:t>
      </w:r>
      <w:r w:rsidR="00746368" w:rsidRPr="00683F43">
        <w:rPr>
          <w:rFonts w:ascii="Arial" w:hAnsi="Arial" w:cs="Arial"/>
        </w:rPr>
        <w:t>J. Jasinskio g. 16</w:t>
      </w:r>
      <w:r w:rsidRPr="00683F43">
        <w:rPr>
          <w:rFonts w:ascii="Arial" w:hAnsi="Arial" w:cs="Arial"/>
        </w:rPr>
        <w:t xml:space="preserve">, </w:t>
      </w:r>
      <w:r w:rsidR="00746368" w:rsidRPr="00683F43">
        <w:rPr>
          <w:rFonts w:ascii="Arial" w:hAnsi="Arial" w:cs="Arial"/>
        </w:rPr>
        <w:t>LT-03500 Vilnius</w:t>
      </w:r>
      <w:r w:rsidRPr="00683F43">
        <w:rPr>
          <w:rFonts w:ascii="Arial" w:hAnsi="Arial" w:cs="Arial"/>
        </w:rPr>
        <w:t xml:space="preserve">, Lietuvos Respublika, apie kurią duomenys kaupiami ir saugomi VĮ Registrų centras, </w:t>
      </w:r>
      <w:r w:rsidR="00C906F9" w:rsidRPr="00683F43">
        <w:rPr>
          <w:rFonts w:ascii="Arial" w:hAnsi="Arial" w:cs="Arial"/>
          <w:color w:val="000000" w:themeColor="text1"/>
        </w:rPr>
        <w:t>atstovaujama</w:t>
      </w:r>
      <w:r w:rsidR="00C435AA">
        <w:rPr>
          <w:rFonts w:ascii="Arial" w:hAnsi="Arial" w:cs="Arial"/>
          <w:color w:val="000000" w:themeColor="text1"/>
        </w:rPr>
        <w:t xml:space="preserve">                                    </w:t>
      </w:r>
      <w:r w:rsidR="00C906F9" w:rsidRPr="00683F43">
        <w:rPr>
          <w:rFonts w:ascii="Arial" w:hAnsi="Arial" w:cs="Arial"/>
          <w:color w:val="000000" w:themeColor="text1"/>
        </w:rPr>
        <w:t xml:space="preserve">, veikiančios pagal </w:t>
      </w:r>
      <w:r w:rsidR="00C435AA">
        <w:rPr>
          <w:rFonts w:ascii="Arial" w:hAnsi="Arial" w:cs="Arial"/>
          <w:color w:val="000000" w:themeColor="text1"/>
        </w:rPr>
        <w:t xml:space="preserve">                 </w:t>
      </w:r>
      <w:r w:rsidR="00C906F9" w:rsidRPr="00683F43">
        <w:rPr>
          <w:rFonts w:ascii="Arial" w:hAnsi="Arial" w:cs="Arial"/>
          <w:color w:val="000000" w:themeColor="text1"/>
        </w:rPr>
        <w:t xml:space="preserve">(toliau – Pirkėjas), </w:t>
      </w:r>
      <w:r w:rsidRPr="00683F43">
        <w:rPr>
          <w:rFonts w:ascii="Arial" w:hAnsi="Arial" w:cs="Arial"/>
        </w:rPr>
        <w:t>ir</w:t>
      </w:r>
    </w:p>
    <w:p w14:paraId="19BF93B7" w14:textId="77777777" w:rsidR="00164278" w:rsidRPr="00683F43" w:rsidRDefault="00164278" w:rsidP="00164278">
      <w:pPr>
        <w:jc w:val="both"/>
        <w:rPr>
          <w:rFonts w:ascii="Arial" w:hAnsi="Arial" w:cs="Arial"/>
          <w:b/>
        </w:rPr>
      </w:pPr>
    </w:p>
    <w:p w14:paraId="5AA7441B" w14:textId="0DE3537A" w:rsidR="003C0ABB" w:rsidRPr="00683F43" w:rsidRDefault="003C0ABB" w:rsidP="003C0ABB">
      <w:pPr>
        <w:spacing w:after="60"/>
        <w:jc w:val="both"/>
        <w:rPr>
          <w:rFonts w:ascii="Arial" w:hAnsi="Arial" w:cs="Arial"/>
        </w:rPr>
      </w:pPr>
      <w:r w:rsidRPr="00F97FDF">
        <w:rPr>
          <w:rFonts w:ascii="Arial" w:hAnsi="Arial" w:cs="Arial"/>
          <w:b/>
          <w:bCs/>
        </w:rPr>
        <w:t>UAB „Inservis“,</w:t>
      </w:r>
      <w:r w:rsidRPr="00683F43">
        <w:rPr>
          <w:rFonts w:ascii="Arial" w:hAnsi="Arial" w:cs="Arial"/>
        </w:rPr>
        <w:t xml:space="preserve"> pagal Lietuvos Respublikos įstatymus teisėtai įregistruota ir veikianti uždaroji akcinė bendrovė, </w:t>
      </w:r>
      <w:r w:rsidRPr="00F97FDF">
        <w:rPr>
          <w:rFonts w:ascii="Arial" w:hAnsi="Arial" w:cs="Arial"/>
        </w:rPr>
        <w:t>juridinio asmens kodas 126180446, PVM mokėtojo kodas LT261804419, registruotos buveinės adresas A.Juozapavičiaus g. 6, Vilnius, Lietuvos Respublika, duomenys apie kurią kaupiami ir saugomi VĮ Registrų centras</w:t>
      </w:r>
      <w:r w:rsidRPr="00F97FDF">
        <w:rPr>
          <w:rFonts w:ascii="Arial" w:hAnsi="Arial" w:cs="Arial"/>
          <w:b/>
        </w:rPr>
        <w:t xml:space="preserve">, </w:t>
      </w:r>
      <w:r w:rsidRPr="00F97FDF">
        <w:rPr>
          <w:rFonts w:ascii="Arial" w:hAnsi="Arial" w:cs="Arial"/>
        </w:rPr>
        <w:t>atstovaujama</w:t>
      </w:r>
      <w:r w:rsidR="00C435AA">
        <w:rPr>
          <w:rFonts w:ascii="Arial" w:hAnsi="Arial" w:cs="Arial"/>
        </w:rPr>
        <w:t xml:space="preserve">                         </w:t>
      </w:r>
      <w:r w:rsidRPr="00F97FDF">
        <w:rPr>
          <w:rFonts w:ascii="Arial" w:hAnsi="Arial" w:cs="Arial"/>
        </w:rPr>
        <w:t xml:space="preserve">, veikiančios pagal </w:t>
      </w:r>
      <w:r w:rsidR="00C435AA">
        <w:rPr>
          <w:rFonts w:ascii="Arial" w:hAnsi="Arial" w:cs="Arial"/>
        </w:rPr>
        <w:t xml:space="preserve">                    </w:t>
      </w:r>
      <w:r w:rsidRPr="00F97FDF">
        <w:rPr>
          <w:rFonts w:ascii="Arial" w:hAnsi="Arial" w:cs="Arial"/>
        </w:rPr>
        <w:t>(toliau –  Paslaugų teikėjas),</w:t>
      </w:r>
    </w:p>
    <w:p w14:paraId="1A891396" w14:textId="371D8953" w:rsidR="009529E2" w:rsidRPr="00683F43" w:rsidRDefault="00980D13" w:rsidP="00CB38F4">
      <w:pPr>
        <w:pStyle w:val="ListParagraph"/>
        <w:ind w:left="0"/>
        <w:jc w:val="both"/>
        <w:rPr>
          <w:rFonts w:ascii="Arial" w:hAnsi="Arial" w:cs="Arial"/>
          <w:b/>
        </w:rPr>
      </w:pPr>
      <w:r w:rsidRPr="00683F43">
        <w:rPr>
          <w:rFonts w:ascii="Arial" w:hAnsi="Arial" w:cs="Arial"/>
        </w:rPr>
        <w:t>Pirkėj</w:t>
      </w:r>
      <w:r w:rsidR="009529E2" w:rsidRPr="00683F43">
        <w:rPr>
          <w:rFonts w:ascii="Arial" w:hAnsi="Arial" w:cs="Arial"/>
        </w:rPr>
        <w:t>as  ir Paslaugų teikėjas kiekvienas atskirai toliau vadinamas Šalimi, bendrai vadinamos Šalimis,</w:t>
      </w:r>
      <w:r w:rsidR="009529E2" w:rsidRPr="00683F43">
        <w:rPr>
          <w:rFonts w:ascii="Arial" w:hAnsi="Arial" w:cs="Arial"/>
          <w:b/>
        </w:rPr>
        <w:t xml:space="preserve"> </w:t>
      </w:r>
      <w:r w:rsidR="009529E2" w:rsidRPr="00683F43">
        <w:rPr>
          <w:rFonts w:ascii="Arial" w:hAnsi="Arial" w:cs="Arial"/>
        </w:rPr>
        <w:t xml:space="preserve">sudarė   šią paslaugų </w:t>
      </w:r>
      <w:r w:rsidR="005A19DF" w:rsidRPr="00683F43">
        <w:rPr>
          <w:rFonts w:ascii="Arial" w:hAnsi="Arial" w:cs="Arial"/>
        </w:rPr>
        <w:t xml:space="preserve">teikimo </w:t>
      </w:r>
      <w:r w:rsidR="009529E2" w:rsidRPr="00683F43">
        <w:rPr>
          <w:rFonts w:ascii="Arial" w:hAnsi="Arial" w:cs="Arial"/>
        </w:rPr>
        <w:t>sutartį (toliau – Sutartis).</w:t>
      </w:r>
    </w:p>
    <w:p w14:paraId="0FAFA885" w14:textId="77777777" w:rsidR="00ED09E8" w:rsidRPr="00683F43" w:rsidRDefault="00ED09E8" w:rsidP="00CB38F4">
      <w:pPr>
        <w:spacing w:after="60"/>
        <w:jc w:val="both"/>
        <w:rPr>
          <w:rFonts w:ascii="Arial" w:hAnsi="Arial" w:cs="Arial"/>
        </w:rPr>
      </w:pPr>
    </w:p>
    <w:p w14:paraId="555F0F62" w14:textId="227B92E6" w:rsidR="003C1024" w:rsidRPr="00683F43" w:rsidRDefault="00E579C6" w:rsidP="00683F43">
      <w:pPr>
        <w:numPr>
          <w:ilvl w:val="0"/>
          <w:numId w:val="1"/>
        </w:numPr>
        <w:spacing w:after="60"/>
        <w:ind w:left="0" w:firstLine="0"/>
        <w:jc w:val="center"/>
        <w:rPr>
          <w:rFonts w:ascii="Arial" w:hAnsi="Arial" w:cs="Arial"/>
          <w:b/>
          <w:bCs/>
        </w:rPr>
      </w:pPr>
      <w:r w:rsidRPr="00683F43">
        <w:rPr>
          <w:rFonts w:ascii="Arial" w:hAnsi="Arial" w:cs="Arial"/>
          <w:b/>
          <w:bCs/>
        </w:rPr>
        <w:t xml:space="preserve">BENDROSIOS NUOSTATOS IR </w:t>
      </w:r>
      <w:r w:rsidR="00703E21" w:rsidRPr="00683F43">
        <w:rPr>
          <w:rFonts w:ascii="Arial" w:hAnsi="Arial" w:cs="Arial"/>
          <w:b/>
          <w:bCs/>
        </w:rPr>
        <w:t xml:space="preserve">SUTARTIES </w:t>
      </w:r>
      <w:r w:rsidR="004647D8" w:rsidRPr="00683F43">
        <w:rPr>
          <w:rFonts w:ascii="Arial" w:hAnsi="Arial" w:cs="Arial"/>
          <w:b/>
          <w:bCs/>
        </w:rPr>
        <w:t>OBJEKTAS</w:t>
      </w:r>
      <w:r w:rsidR="003C1024" w:rsidRPr="00683F43">
        <w:rPr>
          <w:rFonts w:ascii="Arial" w:hAnsi="Arial" w:cs="Arial"/>
          <w:b/>
          <w:bCs/>
        </w:rPr>
        <w:t xml:space="preserve"> </w:t>
      </w:r>
    </w:p>
    <w:p w14:paraId="5F55484D" w14:textId="77777777" w:rsidR="0040362E" w:rsidRPr="0040362E" w:rsidRDefault="0040362E" w:rsidP="0040362E">
      <w:pPr>
        <w:pStyle w:val="ListParagraph"/>
        <w:numPr>
          <w:ilvl w:val="1"/>
          <w:numId w:val="31"/>
        </w:numPr>
        <w:ind w:left="0" w:firstLine="0"/>
        <w:jc w:val="both"/>
        <w:rPr>
          <w:rFonts w:ascii="Arial" w:hAnsi="Arial" w:cs="Arial"/>
          <w:iCs/>
        </w:rPr>
      </w:pPr>
      <w:r w:rsidRPr="0040362E">
        <w:rPr>
          <w:rFonts w:ascii="Arial" w:hAnsi="Arial" w:cs="Arial"/>
        </w:rPr>
        <w:t xml:space="preserve">      </w:t>
      </w:r>
      <w:r w:rsidR="00406A3E" w:rsidRPr="0040362E">
        <w:rPr>
          <w:rFonts w:ascii="Arial" w:hAnsi="Arial" w:cs="Arial"/>
        </w:rPr>
        <w:t xml:space="preserve">Paslaugų teikėjas įsipareigoja Sutartyje nurodytomis sąlygomis ir terminais suteikti </w:t>
      </w:r>
      <w:r w:rsidR="00980D13" w:rsidRPr="0040362E">
        <w:rPr>
          <w:rFonts w:ascii="Arial" w:hAnsi="Arial" w:cs="Arial"/>
        </w:rPr>
        <w:t>Pirkėj</w:t>
      </w:r>
      <w:r w:rsidR="00406A3E" w:rsidRPr="0040362E">
        <w:rPr>
          <w:rFonts w:ascii="Arial" w:hAnsi="Arial" w:cs="Arial"/>
        </w:rPr>
        <w:t>ui</w:t>
      </w:r>
      <w:r w:rsidR="001951FC" w:rsidRPr="0040362E">
        <w:rPr>
          <w:rFonts w:ascii="Arial" w:hAnsi="Arial" w:cs="Arial"/>
        </w:rPr>
        <w:t xml:space="preserve"> </w:t>
      </w:r>
      <w:r w:rsidR="00B657FF" w:rsidRPr="0040362E">
        <w:rPr>
          <w:rFonts w:ascii="Arial" w:hAnsi="Arial" w:cs="Arial"/>
        </w:rPr>
        <w:t>priešgaisrinių sistemų priežiūros ir remonto</w:t>
      </w:r>
      <w:r w:rsidR="0035370A" w:rsidRPr="0040362E">
        <w:rPr>
          <w:rFonts w:ascii="Arial" w:hAnsi="Arial" w:cs="Arial"/>
        </w:rPr>
        <w:t xml:space="preserve"> paslaugas </w:t>
      </w:r>
      <w:r w:rsidR="00EB6EEA" w:rsidRPr="0040362E">
        <w:rPr>
          <w:rFonts w:ascii="Arial" w:hAnsi="Arial" w:cs="Arial"/>
        </w:rPr>
        <w:t xml:space="preserve">(toliau – </w:t>
      </w:r>
      <w:r w:rsidR="00EB6EEA" w:rsidRPr="0040362E">
        <w:rPr>
          <w:rFonts w:ascii="Arial" w:hAnsi="Arial" w:cs="Arial"/>
          <w:color w:val="000000" w:themeColor="text1"/>
        </w:rPr>
        <w:t>Paslaugos)</w:t>
      </w:r>
      <w:r w:rsidR="00074F31" w:rsidRPr="0040362E">
        <w:rPr>
          <w:rFonts w:ascii="Arial" w:hAnsi="Arial" w:cs="Arial"/>
          <w:color w:val="000000" w:themeColor="text1"/>
        </w:rPr>
        <w:t xml:space="preserve"> pagal </w:t>
      </w:r>
      <w:r w:rsidR="008A57A0" w:rsidRPr="0040362E">
        <w:rPr>
          <w:rFonts w:ascii="Arial" w:hAnsi="Arial" w:cs="Arial"/>
          <w:iCs/>
        </w:rPr>
        <w:t xml:space="preserve"> </w:t>
      </w:r>
      <w:r w:rsidR="008A57A0" w:rsidRPr="0040362E">
        <w:rPr>
          <w:rFonts w:ascii="Arial" w:hAnsi="Arial" w:cs="Arial"/>
          <w:b/>
        </w:rPr>
        <w:t xml:space="preserve">II pirkimo objekto </w:t>
      </w:r>
      <w:r w:rsidR="008A57A0" w:rsidRPr="0040362E">
        <w:rPr>
          <w:rFonts w:ascii="Arial" w:hAnsi="Arial" w:cs="Arial"/>
          <w:b/>
          <w:bCs/>
          <w:iCs/>
        </w:rPr>
        <w:t>dal</w:t>
      </w:r>
      <w:r w:rsidR="00074F31" w:rsidRPr="0040362E">
        <w:rPr>
          <w:rFonts w:ascii="Arial" w:hAnsi="Arial" w:cs="Arial"/>
          <w:b/>
          <w:bCs/>
          <w:iCs/>
        </w:rPr>
        <w:t>į</w:t>
      </w:r>
      <w:r w:rsidR="008A57A0" w:rsidRPr="0040362E">
        <w:rPr>
          <w:rFonts w:ascii="Arial" w:hAnsi="Arial" w:cs="Arial"/>
          <w:b/>
        </w:rPr>
        <w:t xml:space="preserve"> – Vidurio regionas</w:t>
      </w:r>
      <w:r w:rsidR="008A57A0" w:rsidRPr="0040362E">
        <w:rPr>
          <w:rFonts w:ascii="Arial" w:hAnsi="Arial" w:cs="Arial"/>
          <w:iCs/>
        </w:rPr>
        <w:t>,</w:t>
      </w:r>
      <w:r w:rsidR="00074F31" w:rsidRPr="0040362E">
        <w:rPr>
          <w:rFonts w:ascii="Arial" w:hAnsi="Arial" w:cs="Arial"/>
          <w:iCs/>
        </w:rPr>
        <w:t xml:space="preserve"> </w:t>
      </w:r>
      <w:r w:rsidR="00406A3E" w:rsidRPr="0040362E">
        <w:rPr>
          <w:rFonts w:ascii="Arial" w:hAnsi="Arial" w:cs="Arial"/>
        </w:rPr>
        <w:t xml:space="preserve">o </w:t>
      </w:r>
      <w:r w:rsidR="00980D13" w:rsidRPr="0040362E">
        <w:rPr>
          <w:rFonts w:ascii="Arial" w:hAnsi="Arial" w:cs="Arial"/>
        </w:rPr>
        <w:t>Pirkėj</w:t>
      </w:r>
      <w:r w:rsidR="00406A3E" w:rsidRPr="0040362E">
        <w:rPr>
          <w:rFonts w:ascii="Arial" w:hAnsi="Arial" w:cs="Arial"/>
        </w:rPr>
        <w:t>as įsipareigoja sumokėti už suteiktas Paslaugas</w:t>
      </w:r>
      <w:r w:rsidR="00C97D16" w:rsidRPr="0040362E">
        <w:rPr>
          <w:rFonts w:ascii="Arial" w:hAnsi="Arial" w:cs="Arial"/>
        </w:rPr>
        <w:t xml:space="preserve"> </w:t>
      </w:r>
      <w:r w:rsidR="00406A3E" w:rsidRPr="0040362E">
        <w:rPr>
          <w:rFonts w:ascii="Arial" w:hAnsi="Arial" w:cs="Arial"/>
        </w:rPr>
        <w:t>Sutartyje nurodytomis sąlygomis ir terminais</w:t>
      </w:r>
      <w:r w:rsidR="003C1024" w:rsidRPr="0040362E">
        <w:rPr>
          <w:rFonts w:ascii="Arial" w:hAnsi="Arial" w:cs="Arial"/>
          <w:i/>
        </w:rPr>
        <w:t>.</w:t>
      </w:r>
    </w:p>
    <w:p w14:paraId="197E0B4F" w14:textId="77777777" w:rsidR="0040362E" w:rsidRPr="0040362E" w:rsidRDefault="00E579C6" w:rsidP="0040362E">
      <w:pPr>
        <w:pStyle w:val="ListParagraph"/>
        <w:numPr>
          <w:ilvl w:val="1"/>
          <w:numId w:val="31"/>
        </w:numPr>
        <w:ind w:left="0" w:firstLine="0"/>
        <w:jc w:val="both"/>
        <w:rPr>
          <w:rFonts w:ascii="Arial" w:hAnsi="Arial" w:cs="Arial"/>
          <w:iCs/>
        </w:rPr>
      </w:pPr>
      <w:r w:rsidRPr="0040362E">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B657FF" w:rsidRPr="00683F43">
            <w:rPr>
              <w:rStyle w:val="Laukeliai"/>
            </w:rPr>
            <w:t xml:space="preserve">kainą </w:t>
          </w:r>
        </w:sdtContent>
      </w:sdt>
      <w:r w:rsidRPr="0040362E">
        <w:rPr>
          <w:rFonts w:ascii="Arial" w:hAnsi="Arial" w:cs="Arial"/>
        </w:rPr>
        <w:t>.</w:t>
      </w:r>
    </w:p>
    <w:p w14:paraId="59C2E3F6" w14:textId="77777777" w:rsidR="0040362E" w:rsidRDefault="00BF57BB" w:rsidP="0040362E">
      <w:pPr>
        <w:pStyle w:val="ListParagraph"/>
        <w:numPr>
          <w:ilvl w:val="1"/>
          <w:numId w:val="31"/>
        </w:numPr>
        <w:ind w:left="0" w:firstLine="0"/>
        <w:jc w:val="both"/>
        <w:rPr>
          <w:rFonts w:ascii="Arial" w:hAnsi="Arial" w:cs="Arial"/>
          <w:iCs/>
        </w:rPr>
      </w:pPr>
      <w:r w:rsidRPr="0040362E">
        <w:rPr>
          <w:rFonts w:ascii="Arial" w:hAnsi="Arial" w:cs="Arial"/>
          <w:iCs/>
        </w:rPr>
        <w:t xml:space="preserve">Sutarties </w:t>
      </w:r>
      <w:r w:rsidR="004F6C84" w:rsidRPr="0040362E">
        <w:rPr>
          <w:rFonts w:ascii="Arial" w:hAnsi="Arial" w:cs="Arial"/>
          <w:iCs/>
        </w:rPr>
        <w:t>BD</w:t>
      </w:r>
      <w:r w:rsidRPr="0040362E">
        <w:rPr>
          <w:rFonts w:ascii="Arial" w:hAnsi="Arial" w:cs="Arial"/>
          <w:iCs/>
        </w:rPr>
        <w:t xml:space="preserve"> yra neatskiriama šios Sutarties dalis. Sutarties </w:t>
      </w:r>
      <w:r w:rsidR="004F6C84" w:rsidRPr="0040362E">
        <w:rPr>
          <w:rFonts w:ascii="Arial" w:hAnsi="Arial" w:cs="Arial"/>
          <w:iCs/>
        </w:rPr>
        <w:t>BD</w:t>
      </w:r>
      <w:r w:rsidRPr="0040362E">
        <w:rPr>
          <w:rFonts w:ascii="Arial" w:hAnsi="Arial" w:cs="Arial"/>
          <w:iCs/>
        </w:rPr>
        <w:t xml:space="preserve"> yra pasiekiama adresu </w:t>
      </w:r>
      <w:hyperlink r:id="rId13" w:history="1">
        <w:r w:rsidR="00854E7E" w:rsidRPr="0040362E">
          <w:rPr>
            <w:rStyle w:val="Hyperlink"/>
            <w:rFonts w:ascii="Arial" w:hAnsi="Arial" w:cs="Arial"/>
            <w:iCs/>
          </w:rPr>
          <w:t>https://www.post.lt/lt/viesieji-pirkimai</w:t>
        </w:r>
      </w:hyperlink>
      <w:r w:rsidRPr="0040362E">
        <w:rPr>
          <w:rFonts w:ascii="Arial" w:hAnsi="Arial" w:cs="Arial"/>
          <w:iCs/>
        </w:rPr>
        <w:t>.</w:t>
      </w:r>
      <w:r w:rsidR="00854E7E" w:rsidRPr="0040362E">
        <w:rPr>
          <w:rFonts w:ascii="Arial" w:hAnsi="Arial" w:cs="Arial"/>
          <w:iCs/>
        </w:rPr>
        <w:t xml:space="preserve"> Esant prieštaravimams tarp viešai paskelbtos Sutarties BD ir viešojo pirkimo, kurio pagrindu buvo sudaryta ši Sutartis dokumentuose nurodytos Sutarties BD, taikoma pastaroji.</w:t>
      </w:r>
    </w:p>
    <w:p w14:paraId="3DDDE9E5" w14:textId="34F9446D" w:rsidR="004F122C" w:rsidRPr="0040362E" w:rsidRDefault="004F122C" w:rsidP="0040362E">
      <w:pPr>
        <w:pStyle w:val="ListParagraph"/>
        <w:numPr>
          <w:ilvl w:val="1"/>
          <w:numId w:val="31"/>
        </w:numPr>
        <w:ind w:left="0" w:firstLine="0"/>
        <w:jc w:val="both"/>
        <w:rPr>
          <w:rFonts w:ascii="Arial" w:hAnsi="Arial" w:cs="Arial"/>
          <w:iCs/>
        </w:rPr>
      </w:pPr>
      <w:r w:rsidRPr="0040362E">
        <w:rPr>
          <w:rFonts w:ascii="Arial" w:hAnsi="Arial" w:cs="Arial"/>
        </w:rPr>
        <w:t>Sutarties aiškinimo ir taikymo tikslais Sutarties BD 2.1 punkte yra nustatyta Sutarties dokumentų pirmenybės tvarka.</w:t>
      </w:r>
    </w:p>
    <w:p w14:paraId="70D130BB" w14:textId="77777777" w:rsidR="003C1024" w:rsidRPr="00683F43" w:rsidRDefault="003C1024" w:rsidP="00CB38F4">
      <w:pPr>
        <w:spacing w:after="60"/>
        <w:jc w:val="both"/>
        <w:rPr>
          <w:rFonts w:ascii="Arial" w:hAnsi="Arial" w:cs="Arial"/>
        </w:rPr>
      </w:pPr>
    </w:p>
    <w:p w14:paraId="24475BFD" w14:textId="3EB92AC4" w:rsidR="00526EA4" w:rsidRPr="00683F43" w:rsidRDefault="00317446" w:rsidP="00683F43">
      <w:pPr>
        <w:numPr>
          <w:ilvl w:val="0"/>
          <w:numId w:val="1"/>
        </w:numPr>
        <w:spacing w:after="60"/>
        <w:ind w:left="0" w:firstLine="0"/>
        <w:jc w:val="center"/>
        <w:rPr>
          <w:rFonts w:ascii="Arial" w:hAnsi="Arial" w:cs="Arial"/>
          <w:b/>
        </w:rPr>
      </w:pPr>
      <w:r w:rsidRPr="00683F43">
        <w:rPr>
          <w:rFonts w:ascii="Arial" w:hAnsi="Arial" w:cs="Arial"/>
          <w:b/>
        </w:rPr>
        <w:t>PASLAUGŲ APIMTIS</w:t>
      </w:r>
      <w:r w:rsidR="003F45BE" w:rsidRPr="00683F43">
        <w:rPr>
          <w:rFonts w:ascii="Arial" w:hAnsi="Arial" w:cs="Arial"/>
          <w:b/>
        </w:rPr>
        <w:t xml:space="preserve"> </w:t>
      </w:r>
      <w:r w:rsidRPr="00683F43">
        <w:rPr>
          <w:rFonts w:ascii="Arial" w:hAnsi="Arial" w:cs="Arial"/>
          <w:b/>
        </w:rPr>
        <w:t>IR KAINA</w:t>
      </w:r>
      <w:r w:rsidR="00526EA4" w:rsidRPr="00683F43">
        <w:rPr>
          <w:rFonts w:ascii="Arial" w:hAnsi="Arial" w:cs="Arial"/>
          <w:b/>
        </w:rPr>
        <w:t xml:space="preserve"> </w:t>
      </w:r>
    </w:p>
    <w:p w14:paraId="212389F9" w14:textId="0764C12D" w:rsidR="00CA2A07" w:rsidRPr="00683F43" w:rsidRDefault="00641248" w:rsidP="00683F43">
      <w:pPr>
        <w:numPr>
          <w:ilvl w:val="1"/>
          <w:numId w:val="2"/>
        </w:numPr>
        <w:spacing w:after="60"/>
        <w:ind w:left="0" w:firstLine="0"/>
        <w:jc w:val="both"/>
        <w:rPr>
          <w:rFonts w:ascii="Arial" w:hAnsi="Arial" w:cs="Arial"/>
          <w:iCs/>
        </w:rPr>
      </w:pPr>
      <w:r w:rsidRPr="00683F43">
        <w:rPr>
          <w:rFonts w:ascii="Arial" w:hAnsi="Arial" w:cs="Arial"/>
          <w:iCs/>
        </w:rPr>
        <w:t xml:space="preserve">Pagal šią Sutartį </w:t>
      </w:r>
      <w:r w:rsidR="00980D13" w:rsidRPr="00683F43">
        <w:rPr>
          <w:rFonts w:ascii="Arial" w:hAnsi="Arial" w:cs="Arial"/>
          <w:iCs/>
        </w:rPr>
        <w:t>Pirkėj</w:t>
      </w:r>
      <w:r w:rsidR="001C6190" w:rsidRPr="00683F43">
        <w:rPr>
          <w:rFonts w:ascii="Arial" w:hAnsi="Arial" w:cs="Arial"/>
          <w:iCs/>
        </w:rPr>
        <w:t xml:space="preserve">ui </w:t>
      </w:r>
      <w:r w:rsidR="00E757C4" w:rsidRPr="00683F43">
        <w:rPr>
          <w:rFonts w:ascii="Arial" w:hAnsi="Arial" w:cs="Arial"/>
          <w:iCs/>
        </w:rPr>
        <w:t xml:space="preserve">teikiamos </w:t>
      </w:r>
      <w:r w:rsidR="00ED3DA0" w:rsidRPr="00683F43">
        <w:rPr>
          <w:rFonts w:ascii="Arial" w:hAnsi="Arial" w:cs="Arial"/>
          <w:iCs/>
        </w:rPr>
        <w:t>Paslaugos</w:t>
      </w:r>
      <w:r w:rsidR="00E757C4" w:rsidRPr="00683F43">
        <w:rPr>
          <w:rFonts w:ascii="Arial" w:hAnsi="Arial" w:cs="Arial"/>
          <w:iCs/>
        </w:rPr>
        <w:t xml:space="preserve">, aprašytos </w:t>
      </w:r>
      <w:r w:rsidR="00764E83" w:rsidRPr="00683F43">
        <w:rPr>
          <w:rFonts w:ascii="Arial" w:hAnsi="Arial" w:cs="Arial"/>
          <w:iCs/>
        </w:rPr>
        <w:t>Techninė</w:t>
      </w:r>
      <w:r w:rsidR="00A11F2F" w:rsidRPr="00683F43">
        <w:rPr>
          <w:rFonts w:ascii="Arial" w:hAnsi="Arial" w:cs="Arial"/>
          <w:iCs/>
        </w:rPr>
        <w:t>je specifikacijoj</w:t>
      </w:r>
      <w:r w:rsidR="00764E83" w:rsidRPr="00683F43">
        <w:rPr>
          <w:rFonts w:ascii="Arial" w:hAnsi="Arial" w:cs="Arial"/>
          <w:iCs/>
        </w:rPr>
        <w:t>e</w:t>
      </w:r>
      <w:r w:rsidR="00980F5E" w:rsidRPr="00683F43">
        <w:rPr>
          <w:rFonts w:ascii="Arial" w:hAnsi="Arial" w:cs="Arial"/>
          <w:iCs/>
        </w:rPr>
        <w:t xml:space="preserve"> (Sutarties SD priedas Nr</w:t>
      </w:r>
      <w:r w:rsidR="00660049" w:rsidRPr="00683F43">
        <w:rPr>
          <w:rFonts w:ascii="Arial" w:hAnsi="Arial" w:cs="Arial"/>
          <w:iCs/>
        </w:rPr>
        <w:t xml:space="preserve">. 2). </w:t>
      </w:r>
    </w:p>
    <w:p w14:paraId="609AC09B" w14:textId="77777777" w:rsidR="00CE6DD6"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 xml:space="preserve">Sutarčiai taikomas kainos apskaičiavimo būdas – Sutarties vykdymo išlaidų atlyginimas, susidedantis iš dviejų dalių – fiksuoto įkainio su peržiūra ir Paslaugų teikėjo faktiškai patiriamų išlaidų, tiesiogiai susijusių su Sutarties vykdymu. </w:t>
      </w:r>
    </w:p>
    <w:p w14:paraId="3E0D8F86" w14:textId="77777777" w:rsidR="00CE6DD6"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 xml:space="preserve">Paslaugų apimtis nurodyta Techninėje </w:t>
      </w:r>
      <w:r w:rsidRPr="00683F43">
        <w:rPr>
          <w:rFonts w:ascii="Arial" w:hAnsi="Arial" w:cs="Arial"/>
          <w:iCs/>
          <w:shd w:val="clear" w:color="auto" w:fill="FFFFFF" w:themeFill="background1"/>
        </w:rPr>
        <w:t>specifikacijoje (Sutarties SD priede Nr. 2). Preliminarus Paslaugų valandų kiekis visam Sutarties galiojimo laikotarpiui nurodomas Sutarties SD priede Nr. 3.</w:t>
      </w:r>
    </w:p>
    <w:p w14:paraId="0385435C" w14:textId="1D8D5F39" w:rsidR="0022600B"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Priešgaisrinių sistemų priežiūros paslaugoms, avarijų lokalizavimo, likvidavimo ir remonto paslaugoms – apmokama pagal fiksuotus įkainius.</w:t>
      </w:r>
      <w:r w:rsidRPr="00683F43">
        <w:rPr>
          <w:rFonts w:ascii="Arial" w:hAnsi="Arial" w:cs="Arial"/>
        </w:rPr>
        <w:t xml:space="preserve"> Avarijų lokalizavimo ir/ ar likvi</w:t>
      </w:r>
      <w:r w:rsidRPr="00683F43">
        <w:rPr>
          <w:rFonts w:ascii="Arial" w:hAnsi="Arial" w:cs="Arial"/>
          <w:iCs/>
        </w:rPr>
        <w:t>davimo, remonto metu ir/ arba papildomų (sąmatinių) remonto</w:t>
      </w:r>
      <w:r w:rsidR="00762A56" w:rsidRPr="00683F43">
        <w:rPr>
          <w:rFonts w:ascii="Arial" w:hAnsi="Arial" w:cs="Arial"/>
          <w:iCs/>
        </w:rPr>
        <w:t xml:space="preserve"> ir įrengimo</w:t>
      </w:r>
      <w:r w:rsidRPr="00683F43">
        <w:rPr>
          <w:rFonts w:ascii="Arial" w:hAnsi="Arial" w:cs="Arial"/>
          <w:iCs/>
        </w:rPr>
        <w:t xml:space="preserve"> paslaugų reikalingoms sunaudoti medžiagos/ detalės ir kt. apmokamos pagal Tiekėjo pateiktas sąskaitas faktūras, pagrindžiančias Tiekėjo patirtas tiesiogines išlaidas, į kurias negali būti įskaičiuotas Tiekėjo pelnas ir jokie administravimo arba bet kokie papildomi mokesčiai. </w:t>
      </w:r>
    </w:p>
    <w:p w14:paraId="02AE4E7E" w14:textId="775D67D5" w:rsidR="0022600B"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iCs/>
        </w:rPr>
        <w:t>Už papildomas (sąmatines) remonto</w:t>
      </w:r>
      <w:r w:rsidR="00762A56" w:rsidRPr="00683F43">
        <w:rPr>
          <w:rFonts w:ascii="Arial" w:hAnsi="Arial" w:cs="Arial"/>
          <w:iCs/>
        </w:rPr>
        <w:t xml:space="preserve"> ir/ar įrengimo</w:t>
      </w:r>
      <w:r w:rsidRPr="00683F43">
        <w:rPr>
          <w:rFonts w:ascii="Arial" w:hAnsi="Arial" w:cs="Arial"/>
          <w:iCs/>
        </w:rPr>
        <w:t xml:space="preserve"> paslaugas apmokama iš anksto suderintomis su Pirkėju ne didesnėmis nei rinkos kainomis, </w:t>
      </w:r>
      <w:r w:rsidRPr="00683F43">
        <w:rPr>
          <w:rFonts w:ascii="Arial" w:hAnsi="Arial" w:cs="Arial"/>
          <w:iCs/>
          <w:shd w:val="clear" w:color="auto" w:fill="FFFFFF" w:themeFill="background1"/>
        </w:rPr>
        <w:t>neviršijančiomis tuo metu galiojančių „Sistela“ įkainių, bei neviršijant remonto paslaugų biudžeto, nurodyto Sutarties SD 2.</w:t>
      </w:r>
      <w:r w:rsidR="008A0FC3" w:rsidRPr="00683F43">
        <w:rPr>
          <w:rFonts w:ascii="Arial" w:hAnsi="Arial" w:cs="Arial"/>
          <w:iCs/>
          <w:shd w:val="clear" w:color="auto" w:fill="FFFFFF" w:themeFill="background1"/>
        </w:rPr>
        <w:t>8</w:t>
      </w:r>
      <w:r w:rsidRPr="00683F43">
        <w:rPr>
          <w:rFonts w:ascii="Arial" w:hAnsi="Arial" w:cs="Arial"/>
          <w:iCs/>
          <w:shd w:val="clear" w:color="auto" w:fill="FFFFFF" w:themeFill="background1"/>
        </w:rPr>
        <w:t xml:space="preserve"> punkte.</w:t>
      </w:r>
      <w:r w:rsidRPr="00683F43">
        <w:rPr>
          <w:rFonts w:ascii="Arial" w:hAnsi="Arial" w:cs="Arial"/>
        </w:rPr>
        <w:t xml:space="preserve"> </w:t>
      </w:r>
    </w:p>
    <w:p w14:paraId="0CAC7B75" w14:textId="1C61185B" w:rsidR="008A57A0" w:rsidRPr="00683F43" w:rsidRDefault="00CE6DD6" w:rsidP="00683F43">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Pirkėjas moka Paslaugų teikėjui už Paslaugas Sutarties</w:t>
      </w:r>
      <w:r w:rsidR="008A0FC3" w:rsidRPr="00683F43">
        <w:rPr>
          <w:rFonts w:ascii="Arial" w:hAnsi="Arial" w:cs="Arial"/>
        </w:rPr>
        <w:t xml:space="preserve"> SD</w:t>
      </w:r>
      <w:r w:rsidRPr="00683F43">
        <w:rPr>
          <w:rFonts w:ascii="Arial" w:hAnsi="Arial" w:cs="Arial"/>
        </w:rPr>
        <w:t xml:space="preserve"> 6.2 punkte nustatyta tvarka pagal Sutarties SD priede Nr. 3 nurodytus Paslaugų įkainius. Paslaugų įkainiai Sutarties galiojimo laikotarpiu nekeičiami, išskyrus Paslaugų mėnesinį mokestį, kuris nėra fiksuotas ir gali būti keičiamas Sutarties SD 6.5 punkte nustatyta tvarka, pasikeitus objektų, kuriuose teikiamos Paslaugos, plotui ir/ ar skaičiui.</w:t>
      </w:r>
    </w:p>
    <w:p w14:paraId="6DBADCC7" w14:textId="02A9FE07" w:rsidR="0026586D" w:rsidRPr="0026586D" w:rsidRDefault="0022600B" w:rsidP="008A57A0">
      <w:pPr>
        <w:numPr>
          <w:ilvl w:val="1"/>
          <w:numId w:val="2"/>
        </w:numPr>
        <w:shd w:val="clear" w:color="auto" w:fill="FFFFFF" w:themeFill="background1"/>
        <w:spacing w:after="60"/>
        <w:ind w:left="0" w:firstLine="0"/>
        <w:jc w:val="both"/>
        <w:rPr>
          <w:rFonts w:ascii="Arial" w:hAnsi="Arial" w:cs="Arial"/>
          <w:i/>
          <w:u w:val="single"/>
        </w:rPr>
      </w:pPr>
      <w:r w:rsidRPr="00683F43">
        <w:rPr>
          <w:rFonts w:ascii="Arial" w:hAnsi="Arial" w:cs="Arial"/>
        </w:rPr>
        <w:t xml:space="preserve">Sutarties galiojimo laikotarpiu Pirkėjas turi teisę koreguoti perkamų Paslaugų apimtį, neviršijant Sutartyje nurodytos Paslaugų kainos. Pirkėjas neįsipareigoja nupirkti </w:t>
      </w:r>
      <w:r w:rsidRPr="00683F43">
        <w:rPr>
          <w:rFonts w:ascii="Arial" w:hAnsi="Arial" w:cs="Arial"/>
          <w:iCs/>
        </w:rPr>
        <w:t>Techninėje specifikacijoje (Sutarties SD priede Nr. 2) nurodyto</w:t>
      </w:r>
      <w:r w:rsidRPr="00683F43">
        <w:rPr>
          <w:rFonts w:ascii="Arial" w:hAnsi="Arial" w:cs="Arial"/>
        </w:rPr>
        <w:t xml:space="preserve"> Paslaugų kiekio</w:t>
      </w:r>
      <w:r w:rsidRPr="00683F43">
        <w:rPr>
          <w:rFonts w:ascii="Arial" w:hAnsi="Arial" w:cs="Arial"/>
          <w:i/>
        </w:rPr>
        <w:t xml:space="preserve"> </w:t>
      </w:r>
      <w:r w:rsidRPr="00683F43">
        <w:rPr>
          <w:rFonts w:ascii="Arial" w:hAnsi="Arial" w:cs="Arial"/>
        </w:rPr>
        <w:t>ar bet kokios jo dalies</w:t>
      </w:r>
      <w:r w:rsidR="00BD02F2" w:rsidRPr="00683F43">
        <w:rPr>
          <w:rFonts w:ascii="Arial" w:hAnsi="Arial" w:cs="Arial"/>
        </w:rPr>
        <w:t>.</w:t>
      </w:r>
    </w:p>
    <w:p w14:paraId="28C054FE" w14:textId="5A3CC773" w:rsidR="0026586D" w:rsidRPr="0026586D" w:rsidRDefault="0026586D" w:rsidP="0026586D">
      <w:pPr>
        <w:spacing w:after="60"/>
        <w:jc w:val="both"/>
        <w:rPr>
          <w:rFonts w:ascii="Arial" w:hAnsi="Arial" w:cs="Arial"/>
        </w:rPr>
      </w:pPr>
      <w:r w:rsidRPr="0026586D">
        <w:rPr>
          <w:rFonts w:ascii="Arial" w:hAnsi="Arial" w:cs="Arial"/>
        </w:rPr>
        <w:t xml:space="preserve">2.8.    Bendra Paslaugų kaina </w:t>
      </w:r>
      <w:r w:rsidRPr="0026586D">
        <w:rPr>
          <w:rFonts w:ascii="Arial" w:hAnsi="Arial" w:cs="Arial"/>
          <w:b/>
          <w:bCs/>
        </w:rPr>
        <w:t>II pirkimo objekto daliai</w:t>
      </w:r>
      <w:r w:rsidRPr="0026586D">
        <w:rPr>
          <w:rFonts w:ascii="Arial" w:hAnsi="Arial" w:cs="Arial"/>
        </w:rPr>
        <w:t xml:space="preserve">, skirta avarijų lokalizavimo ir / ar likvidavimo, remonto metu ir / arba papildomų (sąmatinių) remonto paslaugų reikalingoms sunaudoti medžiagoms / detalėms ir kt. bei papildomoms (sąmatinėms) remonto ir/ar įrengimo paslaugoms apmokėti, sudaro 48 400,00 EUR (Keturiasdešimt aštuoni tūkstančiai keturi šimtai eurų 00 ct), įskaitant PVM. Bendrą Paslaugų kainą sudaro:  </w:t>
      </w:r>
    </w:p>
    <w:p w14:paraId="7589651E" w14:textId="77777777" w:rsidR="0026586D" w:rsidRPr="0026586D" w:rsidRDefault="0026586D" w:rsidP="0026586D">
      <w:pPr>
        <w:spacing w:after="60"/>
        <w:jc w:val="both"/>
        <w:rPr>
          <w:rFonts w:ascii="Arial" w:hAnsi="Arial" w:cs="Arial"/>
        </w:rPr>
      </w:pPr>
      <w:r w:rsidRPr="0026586D">
        <w:rPr>
          <w:rFonts w:ascii="Arial" w:hAnsi="Arial" w:cs="Arial"/>
        </w:rPr>
        <w:t>2.8.1. Paslaugų kaina 40 000,00 EUR (keturiasdešimt tūkstančių eurų 00 ct), neįskaitant PVM;</w:t>
      </w:r>
    </w:p>
    <w:p w14:paraId="14E0A138" w14:textId="5EE5A1D6" w:rsidR="0026586D" w:rsidRPr="00683F43" w:rsidRDefault="0026586D" w:rsidP="008A57A0">
      <w:pPr>
        <w:spacing w:after="60"/>
        <w:jc w:val="both"/>
        <w:rPr>
          <w:rFonts w:ascii="Arial" w:hAnsi="Arial" w:cs="Arial"/>
        </w:rPr>
      </w:pPr>
      <w:r w:rsidRPr="0026586D">
        <w:rPr>
          <w:rFonts w:ascii="Arial" w:hAnsi="Arial" w:cs="Arial"/>
        </w:rPr>
        <w:t xml:space="preserve">2.8.2. Pridėtinės vertės mokestis (PVM) 21 % - 8 400,00 EUR (Aštuoni tūkstančiai keturi šimtai eurų 00 ct). </w:t>
      </w:r>
    </w:p>
    <w:p w14:paraId="6BF2E479" w14:textId="2665F084" w:rsidR="00E00C44" w:rsidRPr="00683F43" w:rsidRDefault="00E00C44" w:rsidP="00E00C44">
      <w:pPr>
        <w:pStyle w:val="NormalWeb"/>
        <w:spacing w:before="0" w:beforeAutospacing="0" w:after="60" w:afterAutospacing="0"/>
        <w:jc w:val="both"/>
        <w:rPr>
          <w:rFonts w:ascii="Arial" w:hAnsi="Arial" w:cs="Arial"/>
          <w:sz w:val="20"/>
          <w:szCs w:val="20"/>
        </w:rPr>
      </w:pPr>
      <w:bookmarkStart w:id="0" w:name="_Hlk98398779"/>
      <w:r w:rsidRPr="00683F43">
        <w:rPr>
          <w:rFonts w:ascii="Arial" w:hAnsi="Arial" w:cs="Arial"/>
          <w:sz w:val="20"/>
          <w:szCs w:val="20"/>
        </w:rPr>
        <w:lastRenderedPageBreak/>
        <w:t xml:space="preserve">2.9. Sutarties galiojimo laikotarpiu Paslaugų įkainiai (toliau – įkainiai) bus perskaičiuojami tokiomis sąlygomis: </w:t>
      </w:r>
    </w:p>
    <w:p w14:paraId="6033F509" w14:textId="2FC8B1CD"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2.9.1. Pirmas perskaičiavimas vykdomas ne anksčiau kaip po 12 (dvylikos) mėnesių nuo Sutarties įsigaliojimo; </w:t>
      </w:r>
    </w:p>
    <w:p w14:paraId="444C3682" w14:textId="4159C1A4"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2.9.2. Įkainiai Sutarties galiojimo laikotarpiu galės būti perskaičiuojami ne dažniau kaip vieną kartą per 12 (dvylikos) mėnesių laikotarpį; </w:t>
      </w:r>
    </w:p>
    <w:p w14:paraId="3AD3E3B5" w14:textId="2B6684F3"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2.9.3. Perskaičiavimas atliekamas toliau nustatytoms aplinkybėms: </w:t>
      </w:r>
    </w:p>
    <w:p w14:paraId="6DD35F5B" w14:textId="68BC6A0E"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1) jeigu vartotojų vartojimo paslaugų ir paslaugų kainų pokyčiai, apskaičiuoti pagal vartotojų kainų indeksą, po Sutarties sudarymo datos, arba po past</w:t>
      </w:r>
      <w:r w:rsidR="00074F31">
        <w:rPr>
          <w:rFonts w:ascii="Arial" w:hAnsi="Arial" w:cs="Arial"/>
          <w:sz w:val="20"/>
          <w:szCs w:val="20"/>
        </w:rPr>
        <w:t>a</w:t>
      </w:r>
      <w:r w:rsidRPr="00683F43">
        <w:rPr>
          <w:rFonts w:ascii="Arial" w:hAnsi="Arial" w:cs="Arial"/>
          <w:sz w:val="20"/>
          <w:szCs w:val="20"/>
        </w:rPr>
        <w:t xml:space="preserve">rojo kainos perskaičiavimo, pagal Lietuvos Respublikos statistikos departamento duomenis yra didesni nei +/- 5 (penki) procentai; </w:t>
      </w:r>
    </w:p>
    <w:p w14:paraId="60FE26A2" w14:textId="7777777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 įkainių perskaičiavimą inicijuojanti Šalis turi informuoti kitą Šalį raštu apie pageidavimą perskaičiuoti įkainius; </w:t>
      </w:r>
    </w:p>
    <w:p w14:paraId="111D095E" w14:textId="307F11E8"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3) įkainiai perskaičiuojami pagal žemiau pateiktą formulę: </w:t>
      </w:r>
    </w:p>
    <w:p w14:paraId="15DECC79" w14:textId="77777777" w:rsidR="00E00C44" w:rsidRPr="00683F43" w:rsidRDefault="00E00C44" w:rsidP="00E00C44">
      <w:pPr>
        <w:pStyle w:val="NormalWeb"/>
        <w:spacing w:before="0" w:beforeAutospacing="0" w:after="60" w:afterAutospacing="0"/>
        <w:jc w:val="both"/>
        <w:rPr>
          <w:rFonts w:ascii="Arial" w:hAnsi="Arial" w:cs="Arial"/>
          <w:sz w:val="20"/>
          <w:szCs w:val="20"/>
        </w:rPr>
      </w:pPr>
    </w:p>
    <w:p w14:paraId="21FD1FEF" w14:textId="445181DA" w:rsidR="00E00C44" w:rsidRPr="00683F43" w:rsidRDefault="00E00C44" w:rsidP="00E00C44">
      <w:pPr>
        <w:pStyle w:val="NormalWeb"/>
        <w:spacing w:before="0" w:beforeAutospacing="0" w:after="60" w:afterAutospacing="0"/>
        <w:jc w:val="both"/>
        <w:rPr>
          <w:rFonts w:ascii="Arial" w:hAnsi="Arial" w:cs="Arial"/>
          <w:i/>
          <w:iCs/>
          <w:sz w:val="20"/>
          <w:szCs w:val="20"/>
        </w:rPr>
      </w:pPr>
      <w:r w:rsidRPr="00683F43">
        <w:rPr>
          <w:rFonts w:ascii="Arial" w:hAnsi="Arial" w:cs="Arial"/>
          <w:i/>
          <w:iCs/>
          <w:sz w:val="20"/>
          <w:szCs w:val="20"/>
        </w:rPr>
        <w:t xml:space="preserve">Cpn = Sn *(1+I/2/100) </w:t>
      </w:r>
    </w:p>
    <w:p w14:paraId="05EF72AC" w14:textId="77777777" w:rsidR="00E00C44" w:rsidRPr="00683F43" w:rsidRDefault="00E00C44" w:rsidP="00E00C44">
      <w:pPr>
        <w:pStyle w:val="NormalWeb"/>
        <w:spacing w:before="0" w:beforeAutospacing="0" w:after="60" w:afterAutospacing="0"/>
        <w:jc w:val="both"/>
        <w:rPr>
          <w:rFonts w:ascii="Arial" w:hAnsi="Arial" w:cs="Arial"/>
          <w:sz w:val="20"/>
          <w:szCs w:val="20"/>
        </w:rPr>
      </w:pPr>
    </w:p>
    <w:p w14:paraId="06BEE3ED" w14:textId="57A6E65A"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Cpn – perskaičiuotas </w:t>
      </w:r>
      <w:r w:rsidR="00D20A3A" w:rsidRPr="00683F43">
        <w:rPr>
          <w:rFonts w:ascii="Arial" w:hAnsi="Arial" w:cs="Arial"/>
          <w:sz w:val="20"/>
          <w:szCs w:val="20"/>
        </w:rPr>
        <w:t xml:space="preserve">Paslaugoms </w:t>
      </w:r>
      <w:r w:rsidRPr="00683F43">
        <w:rPr>
          <w:rFonts w:ascii="Arial" w:hAnsi="Arial" w:cs="Arial"/>
          <w:sz w:val="20"/>
          <w:szCs w:val="20"/>
        </w:rPr>
        <w:t xml:space="preserve">taikomas įkainis; </w:t>
      </w:r>
    </w:p>
    <w:p w14:paraId="643AB53D" w14:textId="1F3D8EC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Sn – Sutartyje numatytas </w:t>
      </w:r>
      <w:r w:rsidR="00D20A3A" w:rsidRPr="00683F43">
        <w:rPr>
          <w:rFonts w:ascii="Arial" w:hAnsi="Arial" w:cs="Arial"/>
          <w:sz w:val="20"/>
          <w:szCs w:val="20"/>
        </w:rPr>
        <w:t xml:space="preserve">Paslaugoms </w:t>
      </w:r>
      <w:r w:rsidRPr="00683F43">
        <w:rPr>
          <w:rFonts w:ascii="Arial" w:hAnsi="Arial" w:cs="Arial"/>
          <w:sz w:val="20"/>
          <w:szCs w:val="20"/>
        </w:rPr>
        <w:t>taikomas įkainis arba po past</w:t>
      </w:r>
      <w:r w:rsidR="00074F31">
        <w:rPr>
          <w:rFonts w:ascii="Arial" w:hAnsi="Arial" w:cs="Arial"/>
          <w:sz w:val="20"/>
          <w:szCs w:val="20"/>
        </w:rPr>
        <w:t>a</w:t>
      </w:r>
      <w:r w:rsidRPr="00683F43">
        <w:rPr>
          <w:rFonts w:ascii="Arial" w:hAnsi="Arial" w:cs="Arial"/>
          <w:sz w:val="20"/>
          <w:szCs w:val="20"/>
        </w:rPr>
        <w:t xml:space="preserve">rojo perskaičiavimo taikomas įkainis (jeigu įkainis perskaičiuojamas ne pirmą sykį); </w:t>
      </w:r>
    </w:p>
    <w:p w14:paraId="4FF1F58F" w14:textId="2541B335"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I – vartotojų vartojimo prekių ir paslaugų kainų pokyčių, apskaičiuotų pagal vartotojų kainų indeksą, dydis procentais, kuris negali viršyti +/-10 (dešimt) procentų</w:t>
      </w:r>
      <w:r w:rsidR="00B66B75" w:rsidRPr="00683F43">
        <w:rPr>
          <w:rFonts w:ascii="Arial" w:hAnsi="Arial" w:cs="Arial"/>
          <w:sz w:val="20"/>
          <w:szCs w:val="20"/>
        </w:rPr>
        <w:t xml:space="preserve">, </w:t>
      </w:r>
      <w:r w:rsidRPr="00683F43">
        <w:rPr>
          <w:rFonts w:ascii="Arial" w:hAnsi="Arial" w:cs="Arial"/>
          <w:sz w:val="20"/>
          <w:szCs w:val="20"/>
        </w:rPr>
        <w:t xml:space="preserve">duomenų šaltinis - </w:t>
      </w:r>
      <w:hyperlink r:id="rId14" w:history="1">
        <w:r w:rsidRPr="00683F43">
          <w:rPr>
            <w:rStyle w:val="Hyperlink"/>
            <w:rFonts w:ascii="Arial" w:hAnsi="Arial" w:cs="Arial"/>
            <w:sz w:val="20"/>
            <w:szCs w:val="20"/>
          </w:rPr>
          <w:t>http://www.stat.gov.lt</w:t>
        </w:r>
      </w:hyperlink>
      <w:r w:rsidRPr="00683F43">
        <w:rPr>
          <w:rFonts w:ascii="Arial" w:hAnsi="Arial" w:cs="Arial"/>
          <w:sz w:val="20"/>
          <w:szCs w:val="20"/>
        </w:rPr>
        <w:t xml:space="preserve">; </w:t>
      </w:r>
    </w:p>
    <w:p w14:paraId="5314E590" w14:textId="77777777" w:rsidR="00B66B75" w:rsidRPr="00683F43" w:rsidRDefault="00B66B75" w:rsidP="00E00C44">
      <w:pPr>
        <w:pStyle w:val="NormalWeb"/>
        <w:spacing w:before="0" w:beforeAutospacing="0" w:after="60" w:afterAutospacing="0"/>
        <w:jc w:val="both"/>
        <w:rPr>
          <w:rFonts w:ascii="Arial" w:hAnsi="Arial" w:cs="Arial"/>
          <w:sz w:val="20"/>
          <w:szCs w:val="20"/>
        </w:rPr>
      </w:pPr>
    </w:p>
    <w:p w14:paraId="0DE1D9CE" w14:textId="59E33E83" w:rsidR="00E00C44" w:rsidRPr="00683F43" w:rsidRDefault="00B66B75"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 xml:space="preserve">2.9.4. </w:t>
      </w:r>
      <w:r w:rsidR="00E00C44" w:rsidRPr="00683F43">
        <w:rPr>
          <w:rFonts w:ascii="Arial" w:hAnsi="Arial" w:cs="Arial"/>
          <w:sz w:val="20"/>
          <w:szCs w:val="20"/>
        </w:rPr>
        <w:t xml:space="preserve">perskaičiuoti įkainiai įsigalioja nuo abiejų Šalių susitarimo dėl Sutarties pakeitimo pasirašymo dienos, jei pačiame susitarime nenumatyta kitaip. </w:t>
      </w:r>
    </w:p>
    <w:p w14:paraId="4244D98D" w14:textId="7DE21548"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5</w:t>
      </w:r>
      <w:r w:rsidRPr="00683F43">
        <w:rPr>
          <w:rFonts w:ascii="Arial" w:hAnsi="Arial" w:cs="Arial"/>
          <w:sz w:val="20"/>
          <w:szCs w:val="20"/>
        </w:rPr>
        <w:t xml:space="preserve">. Už Paslaugas, užsakytas iki susitarimo dėl įkainių perskaičiavimo pasirašymo dienos, Pirkėjas apmoka taikant iki tol galiojusius įkainius, o už Paslaugas, užsakytas po susitarimo pasirašymo dienos, Tiekėjui bus apmokama taikant apskaičiuotus įkainius po perskaičiavimo. </w:t>
      </w:r>
    </w:p>
    <w:p w14:paraId="665AC9C4" w14:textId="6557685C"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6</w:t>
      </w:r>
      <w:r w:rsidRPr="00683F43">
        <w:rPr>
          <w:rFonts w:ascii="Arial" w:hAnsi="Arial" w:cs="Arial"/>
          <w:sz w:val="20"/>
          <w:szCs w:val="20"/>
        </w:rPr>
        <w:t xml:space="preserve">. Perskaičiavimu negali būti siekiama išvengti pirkimus reglamentuojančiuose teisės aktuose pirkimui nustatytos tvarkos taikymo, t. 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 </w:t>
      </w:r>
    </w:p>
    <w:bookmarkEnd w:id="0"/>
    <w:p w14:paraId="43FB5259" w14:textId="654B7F57" w:rsidR="00E00C44" w:rsidRPr="00683F43" w:rsidRDefault="00E00C44" w:rsidP="00E00C44">
      <w:pPr>
        <w:pStyle w:val="NormalWeb"/>
        <w:spacing w:before="0" w:beforeAutospacing="0" w:after="60" w:afterAutospacing="0"/>
        <w:jc w:val="both"/>
        <w:rPr>
          <w:rFonts w:ascii="Arial" w:hAnsi="Arial" w:cs="Arial"/>
          <w:sz w:val="20"/>
          <w:szCs w:val="20"/>
        </w:rPr>
      </w:pPr>
      <w:r w:rsidRPr="00683F43">
        <w:rPr>
          <w:rFonts w:ascii="Arial" w:hAnsi="Arial" w:cs="Arial"/>
          <w:sz w:val="20"/>
          <w:szCs w:val="20"/>
        </w:rPr>
        <w:t>2.</w:t>
      </w:r>
      <w:r w:rsidR="00B57E03" w:rsidRPr="00683F43">
        <w:rPr>
          <w:rFonts w:ascii="Arial" w:hAnsi="Arial" w:cs="Arial"/>
          <w:sz w:val="20"/>
          <w:szCs w:val="20"/>
        </w:rPr>
        <w:t>9</w:t>
      </w:r>
      <w:r w:rsidRPr="00683F43">
        <w:rPr>
          <w:rFonts w:ascii="Arial" w:hAnsi="Arial" w:cs="Arial"/>
          <w:sz w:val="20"/>
          <w:szCs w:val="20"/>
        </w:rPr>
        <w:t>.</w:t>
      </w:r>
      <w:r w:rsidR="00B66B75" w:rsidRPr="00683F43">
        <w:rPr>
          <w:rFonts w:ascii="Arial" w:hAnsi="Arial" w:cs="Arial"/>
          <w:sz w:val="20"/>
          <w:szCs w:val="20"/>
        </w:rPr>
        <w:t>7</w:t>
      </w:r>
      <w:r w:rsidRPr="00683F43">
        <w:rPr>
          <w:rFonts w:ascii="Arial" w:hAnsi="Arial" w:cs="Arial"/>
          <w:sz w:val="20"/>
          <w:szCs w:val="20"/>
        </w:rPr>
        <w:t xml:space="preserve">. Perskaičiuoti Paslaugų įkainiai įforminami Sutarties Šalių įgaliotų atstovų pasirašomu papildomu susitarimu prie Sutarties. Jame turi būti nurodyta: Paslaugų įkainių perskaičiavimo pagrindas, perskaičiuojamieji Paslaugų įkainiai, perskaičiavimo koeficientas (reikšmė), perskaičiuoti Paslaugų įkainiai. Bet kuriai iš Šalių vengiant įforminti perskaičiuotus Paslaugų įkainius, jie įsigalioja po 30 (trisdešimties) kalendorinių dienų nuo informavimo apie Paslaugų įkainių perskaičiavimą pranešimo išsiuntimo dienos. </w:t>
      </w:r>
    </w:p>
    <w:p w14:paraId="270DA072" w14:textId="77777777" w:rsidR="006005E9" w:rsidRPr="00683F43" w:rsidRDefault="006005E9" w:rsidP="00CF3CDE">
      <w:pPr>
        <w:spacing w:after="60"/>
        <w:jc w:val="both"/>
        <w:rPr>
          <w:rFonts w:ascii="Arial" w:hAnsi="Arial" w:cs="Arial"/>
        </w:rPr>
      </w:pPr>
    </w:p>
    <w:p w14:paraId="528A25AD" w14:textId="776815B4" w:rsidR="00CF3CDE" w:rsidRPr="00683F43" w:rsidRDefault="00CF3CDE" w:rsidP="00CF3CDE">
      <w:pPr>
        <w:spacing w:after="60"/>
        <w:jc w:val="both"/>
        <w:rPr>
          <w:rFonts w:ascii="Arial" w:hAnsi="Arial" w:cs="Arial"/>
          <w:iCs/>
        </w:rPr>
      </w:pPr>
    </w:p>
    <w:p w14:paraId="1E811550" w14:textId="0E266B5D" w:rsidR="00B51426" w:rsidRPr="00683F43" w:rsidRDefault="00B51426" w:rsidP="00683F43">
      <w:pPr>
        <w:numPr>
          <w:ilvl w:val="0"/>
          <w:numId w:val="4"/>
        </w:numPr>
        <w:spacing w:after="60"/>
        <w:jc w:val="center"/>
        <w:rPr>
          <w:rFonts w:ascii="Arial" w:hAnsi="Arial" w:cs="Arial"/>
        </w:rPr>
      </w:pPr>
      <w:r w:rsidRPr="00683F43">
        <w:rPr>
          <w:rFonts w:ascii="Arial" w:hAnsi="Arial" w:cs="Arial"/>
          <w:b/>
        </w:rPr>
        <w:t xml:space="preserve">PASLAUGŲ KOKYBĖ </w:t>
      </w:r>
    </w:p>
    <w:p w14:paraId="591B6D7C" w14:textId="301F4349" w:rsidR="00B51426" w:rsidRPr="00683F43" w:rsidRDefault="00EC6232" w:rsidP="00683F43">
      <w:pPr>
        <w:numPr>
          <w:ilvl w:val="1"/>
          <w:numId w:val="5"/>
        </w:numPr>
        <w:spacing w:after="60"/>
        <w:ind w:left="0" w:hanging="10"/>
        <w:jc w:val="both"/>
        <w:rPr>
          <w:rFonts w:ascii="Arial" w:hAnsi="Arial" w:cs="Arial"/>
        </w:rPr>
      </w:pPr>
      <w:r w:rsidRPr="00683F43">
        <w:rPr>
          <w:rFonts w:ascii="Arial" w:hAnsi="Arial" w:cs="Arial"/>
        </w:rPr>
        <w:t>Suteikiamų P</w:t>
      </w:r>
      <w:r w:rsidR="001841EE" w:rsidRPr="00683F43">
        <w:rPr>
          <w:rFonts w:ascii="Arial" w:hAnsi="Arial" w:cs="Arial"/>
        </w:rPr>
        <w:t xml:space="preserve">aslaugų kokybė turi </w:t>
      </w:r>
      <w:r w:rsidR="001841EE" w:rsidRPr="00683F43">
        <w:rPr>
          <w:rFonts w:ascii="Arial" w:hAnsi="Arial" w:cs="Arial"/>
          <w:color w:val="000000" w:themeColor="text1"/>
        </w:rPr>
        <w:t xml:space="preserve">atitikti </w:t>
      </w:r>
      <w:r w:rsidR="00A11F2F" w:rsidRPr="00683F43">
        <w:rPr>
          <w:rFonts w:ascii="Arial" w:hAnsi="Arial" w:cs="Arial"/>
          <w:color w:val="000000" w:themeColor="text1"/>
        </w:rPr>
        <w:t>pridedamą</w:t>
      </w:r>
      <w:r w:rsidR="003055F8" w:rsidRPr="00683F43">
        <w:rPr>
          <w:rFonts w:ascii="Arial" w:hAnsi="Arial" w:cs="Arial"/>
          <w:color w:val="000000" w:themeColor="text1"/>
        </w:rPr>
        <w:t xml:space="preserve"> Technin</w:t>
      </w:r>
      <w:r w:rsidR="00A11F2F" w:rsidRPr="00683F43">
        <w:rPr>
          <w:rFonts w:ascii="Arial" w:hAnsi="Arial" w:cs="Arial"/>
          <w:color w:val="000000" w:themeColor="text1"/>
        </w:rPr>
        <w:t>ę</w:t>
      </w:r>
      <w:r w:rsidR="003055F8" w:rsidRPr="00683F43">
        <w:rPr>
          <w:rFonts w:ascii="Arial" w:hAnsi="Arial" w:cs="Arial"/>
          <w:color w:val="000000" w:themeColor="text1"/>
        </w:rPr>
        <w:t xml:space="preserve"> specifikacij</w:t>
      </w:r>
      <w:r w:rsidR="00A11F2F" w:rsidRPr="00683F43">
        <w:rPr>
          <w:rFonts w:ascii="Arial" w:hAnsi="Arial" w:cs="Arial"/>
          <w:color w:val="000000" w:themeColor="text1"/>
        </w:rPr>
        <w:t>ą</w:t>
      </w:r>
      <w:r w:rsidR="000B0DAD" w:rsidRPr="00683F43">
        <w:rPr>
          <w:rFonts w:ascii="Arial" w:hAnsi="Arial" w:cs="Arial"/>
          <w:color w:val="000000" w:themeColor="text1"/>
        </w:rPr>
        <w:t xml:space="preserve"> ar kitus dokumentus, kurie numato kokybės reikalavimus Paslaugoms</w:t>
      </w:r>
      <w:r w:rsidR="00B758F2" w:rsidRPr="00683F43">
        <w:rPr>
          <w:rFonts w:ascii="Arial" w:hAnsi="Arial" w:cs="Arial"/>
          <w:color w:val="000000" w:themeColor="text1"/>
        </w:rPr>
        <w:t>.</w:t>
      </w:r>
    </w:p>
    <w:p w14:paraId="53942130" w14:textId="4B1959E6" w:rsidR="00B758F2" w:rsidRPr="00683F43" w:rsidRDefault="00B758F2" w:rsidP="00683F43">
      <w:pPr>
        <w:numPr>
          <w:ilvl w:val="1"/>
          <w:numId w:val="5"/>
        </w:numPr>
        <w:spacing w:before="60" w:after="60"/>
        <w:ind w:left="0" w:firstLine="0"/>
        <w:jc w:val="both"/>
        <w:rPr>
          <w:rFonts w:ascii="Arial" w:hAnsi="Arial" w:cs="Arial"/>
        </w:rPr>
      </w:pPr>
      <w:r w:rsidRPr="00683F43">
        <w:rPr>
          <w:rFonts w:ascii="Arial" w:hAnsi="Arial" w:cs="Arial"/>
        </w:rPr>
        <w:t xml:space="preserve">Pirkėjas turi teisę kreiptis į Paslaugų teikėją dėl Paslaugų ir (ar) Paslaugų rezultato trūkumų pašalinimo ne vėliau kaip per </w:t>
      </w:r>
      <w:r w:rsidR="00C814F4" w:rsidRPr="00683F43">
        <w:rPr>
          <w:rFonts w:ascii="Arial" w:hAnsi="Arial" w:cs="Arial"/>
        </w:rPr>
        <w:t xml:space="preserve">5 (penkias) darbo dienas </w:t>
      </w:r>
      <w:r w:rsidRPr="00683F43">
        <w:rPr>
          <w:rFonts w:ascii="Arial" w:hAnsi="Arial" w:cs="Arial"/>
        </w:rPr>
        <w:t>nuo Paslaugų perdavimo - priėmimo akto pasirašymo dienos. Jei trūkumai pastebimi ir vėliau, tuomet Pirkėjas turi teisę kreiptis į Paslaugų teikėją dėl Paslaugų ir (ar) Paslaugų rezultato trūkumų pašalinimo per visą Sutarties galiojimo laikotarpį.</w:t>
      </w:r>
    </w:p>
    <w:p w14:paraId="1D3D7E15" w14:textId="77777777" w:rsidR="00B758F2" w:rsidRPr="00683F43" w:rsidRDefault="00B758F2" w:rsidP="00683F43">
      <w:pPr>
        <w:numPr>
          <w:ilvl w:val="1"/>
          <w:numId w:val="5"/>
        </w:numPr>
        <w:shd w:val="clear" w:color="auto" w:fill="FFFFFF" w:themeFill="background1"/>
        <w:tabs>
          <w:tab w:val="left" w:pos="426"/>
        </w:tabs>
        <w:ind w:left="0" w:firstLine="0"/>
        <w:jc w:val="both"/>
        <w:rPr>
          <w:rFonts w:ascii="Arial" w:hAnsi="Arial" w:cs="Arial"/>
        </w:rPr>
      </w:pPr>
      <w:r w:rsidRPr="00683F43">
        <w:rPr>
          <w:rFonts w:ascii="Arial" w:hAnsi="Arial" w:cs="Arial"/>
        </w:rPr>
        <w:t>Pirkėjo nustatytiems avarijų lokalizavimo ir / ar likvidavimo paslaugų rezultato trūkumams šalinti nustatomas 2 (dviejų) darbo dienų terminas. Už nustatytų trūkumų nepašalinimą per šiame punkte nustatytą terminą Paslaugų teikėjas, Pirkėjui pareikalavus, moka Pirkėjui 100,00 (vieno šimto) EUR dydžio baudą už kiekvieną uždelstą darbo dieną.</w:t>
      </w:r>
    </w:p>
    <w:p w14:paraId="5B1AB522" w14:textId="3FD4926E" w:rsidR="00B758F2" w:rsidRPr="00683F43" w:rsidRDefault="00B758F2" w:rsidP="00683F43">
      <w:pPr>
        <w:pStyle w:val="ListParagraph"/>
        <w:numPr>
          <w:ilvl w:val="1"/>
          <w:numId w:val="5"/>
        </w:numPr>
        <w:tabs>
          <w:tab w:val="left" w:pos="426"/>
        </w:tabs>
        <w:ind w:left="0" w:firstLine="0"/>
        <w:jc w:val="both"/>
        <w:rPr>
          <w:rFonts w:ascii="Arial" w:hAnsi="Arial" w:cs="Arial"/>
        </w:rPr>
      </w:pPr>
      <w:r w:rsidRPr="00683F43">
        <w:rPr>
          <w:rFonts w:ascii="Arial" w:hAnsi="Arial" w:cs="Arial"/>
        </w:rPr>
        <w:t xml:space="preserve">Pirkėjo nustatytiems remonto paslaugų rezultato trūkumams šalinti nustatomas </w:t>
      </w:r>
      <w:r w:rsidR="00C814F4" w:rsidRPr="00683F43">
        <w:rPr>
          <w:rFonts w:ascii="Arial" w:hAnsi="Arial" w:cs="Arial"/>
        </w:rPr>
        <w:t xml:space="preserve">5 (penkių) </w:t>
      </w:r>
      <w:r w:rsidRPr="00683F43">
        <w:rPr>
          <w:rFonts w:ascii="Arial" w:hAnsi="Arial" w:cs="Arial"/>
        </w:rPr>
        <w:t xml:space="preserve">darbo dienų terminas. Už nustatytų trūkumų nepašalinimą per šiame punkte nustatytą terminą Paslaugų teikėjas, Pirkėjui pareikalavus, moka Pirkėjui 100,00 (vieno šimto) EUR dydžio baudą už kiekvieną uždelstą darbo dieną. </w:t>
      </w:r>
    </w:p>
    <w:p w14:paraId="11F91F96" w14:textId="7745603B" w:rsidR="00B758F2" w:rsidRPr="00683F43" w:rsidRDefault="00B758F2" w:rsidP="00683F43">
      <w:pPr>
        <w:numPr>
          <w:ilvl w:val="1"/>
          <w:numId w:val="5"/>
        </w:numPr>
        <w:tabs>
          <w:tab w:val="left" w:pos="426"/>
        </w:tabs>
        <w:ind w:left="0" w:firstLine="0"/>
        <w:jc w:val="both"/>
        <w:rPr>
          <w:rFonts w:ascii="Arial" w:hAnsi="Arial" w:cs="Arial"/>
        </w:rPr>
      </w:pPr>
      <w:r w:rsidRPr="00683F43">
        <w:rPr>
          <w:rFonts w:ascii="Arial" w:hAnsi="Arial" w:cs="Arial"/>
        </w:rPr>
        <w:t>Jeigu nustatomi priežiūros paslaugų, už kurias mokamas mėnesinis mokestis, trūkumai, jie, Pirkėjui pareikalavus, turi būti pašalinti ne vėliau kaip per 5 (penkias) darbo dienas. Už nustatytų trūkumų nepašalinimą per šiame punkte nustatytą terminą Paslaugų teikėjas, Pirkėjui pareikalavus, moka Pirkėjui 100,00 (vieno šimto) EUR dydžio baudą už kiekvieną uždelstą darbo dieną.</w:t>
      </w:r>
    </w:p>
    <w:p w14:paraId="543147EA" w14:textId="1F06666D" w:rsidR="006D21A3" w:rsidRPr="00683F43" w:rsidRDefault="002E492E" w:rsidP="00683F43">
      <w:pPr>
        <w:numPr>
          <w:ilvl w:val="1"/>
          <w:numId w:val="5"/>
        </w:numPr>
        <w:spacing w:before="60" w:after="60"/>
        <w:ind w:left="0" w:firstLine="0"/>
        <w:jc w:val="both"/>
        <w:rPr>
          <w:rFonts w:ascii="Arial" w:hAnsi="Arial" w:cs="Arial"/>
        </w:rPr>
      </w:pPr>
      <w:r w:rsidRPr="00683F43">
        <w:rPr>
          <w:rFonts w:ascii="Arial" w:hAnsi="Arial" w:cs="Arial"/>
        </w:rPr>
        <w:t>Esant Pirkėjo abejonėms dėl Paslaugų kokybės perdavimo - priėmimo metu, Šalys gali skirti ekspertizę. Ekspertizės sąlygos nurodomos Sutarties BD 6.</w:t>
      </w:r>
      <w:r w:rsidR="00660049" w:rsidRPr="00683F43">
        <w:rPr>
          <w:rFonts w:ascii="Arial" w:hAnsi="Arial" w:cs="Arial"/>
        </w:rPr>
        <w:t xml:space="preserve">8 </w:t>
      </w:r>
      <w:r w:rsidRPr="00683F43">
        <w:rPr>
          <w:rFonts w:ascii="Arial" w:hAnsi="Arial" w:cs="Arial"/>
        </w:rPr>
        <w:t>punkte.</w:t>
      </w:r>
    </w:p>
    <w:p w14:paraId="4C995176" w14:textId="77777777" w:rsidR="00B758F2" w:rsidRPr="00683F43" w:rsidRDefault="00B758F2" w:rsidP="00683F43">
      <w:pPr>
        <w:pStyle w:val="ListParagraph"/>
        <w:numPr>
          <w:ilvl w:val="1"/>
          <w:numId w:val="5"/>
        </w:numPr>
        <w:ind w:left="0" w:firstLine="0"/>
        <w:contextualSpacing w:val="0"/>
        <w:jc w:val="both"/>
        <w:rPr>
          <w:rFonts w:ascii="Arial" w:hAnsi="Arial" w:cs="Arial"/>
          <w:u w:val="single"/>
        </w:rPr>
      </w:pPr>
      <w:r w:rsidRPr="00683F43">
        <w:rPr>
          <w:rFonts w:ascii="Arial" w:hAnsi="Arial" w:cs="Arial"/>
        </w:rPr>
        <w:lastRenderedPageBreak/>
        <w:t>Jeigu Paslaugų teikėjas Paslaugas suteikia su trūkumais paskutinę Sutarties SD 5 skyriuje nurodytą termino dieną ar iki šios dienos neištaiso nustatytų trūkumų, nepriklausomai nuo to, ar yra pasibaigęs Sutarties SD 3.3, 3.4, 3.5 punktuose nustatytas trūkumų šalinimo laikotarpis, Pirkėjas delspinigius / baudas skaičiuoja Sutarties SD 5 skyriuje nurodyta tvarka.</w:t>
      </w:r>
    </w:p>
    <w:p w14:paraId="759417AC" w14:textId="77777777" w:rsidR="00E358F9" w:rsidRPr="00683F43" w:rsidRDefault="00E358F9" w:rsidP="00CB38F4">
      <w:pPr>
        <w:pStyle w:val="ListParagraph"/>
        <w:spacing w:after="60"/>
        <w:ind w:left="0"/>
        <w:jc w:val="both"/>
        <w:rPr>
          <w:rFonts w:ascii="Arial" w:hAnsi="Arial" w:cs="Arial"/>
        </w:rPr>
      </w:pPr>
    </w:p>
    <w:p w14:paraId="4D5D073D" w14:textId="1BA058F5" w:rsidR="008F6329" w:rsidRPr="00683F43" w:rsidRDefault="00980F5E" w:rsidP="00683F43">
      <w:pPr>
        <w:pStyle w:val="BodyText"/>
        <w:numPr>
          <w:ilvl w:val="0"/>
          <w:numId w:val="5"/>
        </w:numPr>
        <w:tabs>
          <w:tab w:val="left" w:pos="0"/>
          <w:tab w:val="left" w:pos="426"/>
          <w:tab w:val="left" w:pos="709"/>
        </w:tabs>
        <w:spacing w:after="60"/>
        <w:ind w:left="0" w:firstLine="0"/>
        <w:jc w:val="center"/>
        <w:rPr>
          <w:rFonts w:ascii="Arial" w:hAnsi="Arial" w:cs="Arial"/>
          <w:b/>
          <w:sz w:val="20"/>
        </w:rPr>
      </w:pPr>
      <w:r w:rsidRPr="00683F43">
        <w:rPr>
          <w:rFonts w:ascii="Arial" w:hAnsi="Arial" w:cs="Arial"/>
          <w:b/>
          <w:caps/>
          <w:sz w:val="20"/>
        </w:rPr>
        <w:t>Rėmimasis kitų ūkio subjektų pajėgumais</w:t>
      </w:r>
      <w:r w:rsidR="005914E3" w:rsidRPr="00683F43">
        <w:rPr>
          <w:rFonts w:ascii="Arial" w:hAnsi="Arial" w:cs="Arial"/>
          <w:b/>
          <w:sz w:val="20"/>
        </w:rPr>
        <w:t xml:space="preserve"> </w:t>
      </w:r>
    </w:p>
    <w:p w14:paraId="2690283C" w14:textId="45423AE8"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Sutartis iš Paslaugų teikėjo pusės vykdoma jungtinės veiklos pagrindu</w:t>
      </w:r>
      <w:r w:rsidRPr="00683F43">
        <w:rPr>
          <w:rFonts w:ascii="Arial" w:hAnsi="Arial" w:cs="Arial"/>
          <w:i/>
          <w:color w:val="000000" w:themeColor="text1"/>
        </w:rPr>
        <w:t xml:space="preserve">: </w:t>
      </w:r>
      <w:r w:rsidRPr="00683F43">
        <w:rPr>
          <w:rFonts w:ascii="Arial" w:hAnsi="Arial" w:cs="Arial"/>
          <w:color w:val="000000" w:themeColor="text1"/>
        </w:rPr>
        <w:t>NE</w:t>
      </w:r>
      <w:r w:rsidR="00C906F9" w:rsidRPr="00683F43">
        <w:rPr>
          <w:rFonts w:ascii="Arial" w:hAnsi="Arial" w:cs="Arial"/>
          <w:color w:val="000000" w:themeColor="text1"/>
        </w:rPr>
        <w:t>.</w:t>
      </w:r>
    </w:p>
    <w:p w14:paraId="61CCE079" w14:textId="219F465D"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 xml:space="preserve">Kai Paslaugų teikėjas Pirkimo procedūrų metu atitikčiai Pirkimo </w:t>
      </w:r>
      <w:r w:rsidR="000871A4" w:rsidRPr="00683F43">
        <w:rPr>
          <w:rFonts w:ascii="Arial" w:hAnsi="Arial" w:cs="Arial"/>
          <w:color w:val="000000" w:themeColor="text1"/>
        </w:rPr>
        <w:t>sąlygose</w:t>
      </w:r>
      <w:r w:rsidRPr="00683F43">
        <w:rPr>
          <w:rFonts w:ascii="Arial" w:hAnsi="Arial" w:cs="Arial"/>
          <w:color w:val="000000" w:themeColor="text1"/>
        </w:rPr>
        <w:t xml:space="preserve"> nustatytiems reikalavimams įrodyti rėmėsi kitų ūkio subjektų ekonominiais ir finansiniais </w:t>
      </w:r>
      <w:r w:rsidRPr="00683F43">
        <w:rPr>
          <w:rFonts w:ascii="Arial" w:hAnsi="Arial" w:cs="Arial"/>
          <w:noProof/>
          <w:color w:val="000000" w:themeColor="text1"/>
        </w:rPr>
        <w:t>pajėgumais</w:t>
      </w:r>
      <w:r w:rsidRPr="00683F43">
        <w:rPr>
          <w:rFonts w:ascii="Arial" w:hAnsi="Arial" w:cs="Arial"/>
          <w:color w:val="000000" w:themeColor="text1"/>
        </w:rPr>
        <w:t xml:space="preserve">, Paslaugų teikėjas ir ūkio subjektai, kurių </w:t>
      </w:r>
      <w:r w:rsidRPr="00683F43">
        <w:rPr>
          <w:rFonts w:ascii="Arial" w:hAnsi="Arial" w:cs="Arial"/>
          <w:noProof/>
          <w:color w:val="000000" w:themeColor="text1"/>
        </w:rPr>
        <w:t>pajėgumais</w:t>
      </w:r>
      <w:r w:rsidRPr="00683F43">
        <w:rPr>
          <w:rFonts w:ascii="Arial" w:hAnsi="Arial" w:cs="Arial"/>
          <w:color w:val="000000" w:themeColor="text1"/>
        </w:rPr>
        <w:t xml:space="preserve"> Paslaugų teikėjas rėmėsi, prisiima solidarią atsakomybę už Sutarties įvykdymą.</w:t>
      </w:r>
    </w:p>
    <w:p w14:paraId="6594DECF" w14:textId="1553A630" w:rsidR="000A559E" w:rsidRPr="00683F43" w:rsidRDefault="000A559E" w:rsidP="00683F43">
      <w:pPr>
        <w:pStyle w:val="ListParagraph"/>
        <w:numPr>
          <w:ilvl w:val="1"/>
          <w:numId w:val="5"/>
        </w:numPr>
        <w:tabs>
          <w:tab w:val="left" w:pos="709"/>
        </w:tabs>
        <w:ind w:left="0" w:firstLine="0"/>
        <w:jc w:val="both"/>
        <w:rPr>
          <w:rFonts w:ascii="Arial" w:hAnsi="Arial" w:cs="Arial"/>
          <w:color w:val="000000" w:themeColor="text1"/>
        </w:rPr>
      </w:pPr>
      <w:r w:rsidRPr="00683F43">
        <w:rPr>
          <w:rFonts w:ascii="Arial" w:hAnsi="Arial" w:cs="Arial"/>
          <w:color w:val="000000" w:themeColor="text1"/>
        </w:rPr>
        <w:t xml:space="preserve">Paslaugų teikėjas Sutarčiai vykdyti turi teisę pasitelkti </w:t>
      </w:r>
      <w:r w:rsidRPr="00683F43">
        <w:rPr>
          <w:rFonts w:ascii="Arial" w:hAnsi="Arial" w:cs="Arial"/>
          <w:noProof/>
          <w:color w:val="000000" w:themeColor="text1"/>
        </w:rPr>
        <w:t>Subt</w:t>
      </w:r>
      <w:r w:rsidR="007665C0" w:rsidRPr="00683F43">
        <w:rPr>
          <w:rFonts w:ascii="Arial" w:hAnsi="Arial" w:cs="Arial"/>
          <w:noProof/>
          <w:color w:val="000000" w:themeColor="text1"/>
        </w:rPr>
        <w:t>ei</w:t>
      </w:r>
      <w:r w:rsidRPr="00683F43">
        <w:rPr>
          <w:rFonts w:ascii="Arial" w:hAnsi="Arial" w:cs="Arial"/>
          <w:noProof/>
          <w:color w:val="000000" w:themeColor="text1"/>
        </w:rPr>
        <w:t>kėjus</w:t>
      </w:r>
      <w:r w:rsidRPr="00683F43">
        <w:rPr>
          <w:rFonts w:ascii="Arial" w:hAnsi="Arial" w:cs="Arial"/>
          <w:color w:val="000000" w:themeColor="text1"/>
        </w:rPr>
        <w:t xml:space="preserve"> tik tai Sutarties daliai, kurią nurodė Pasiūlyme. Paslaugų teikėjas Pasiūlyme nurodė Sutarties dalį, kuriai bus pasitelkiami </w:t>
      </w:r>
      <w:r w:rsidRPr="00683F43">
        <w:rPr>
          <w:rFonts w:ascii="Arial" w:hAnsi="Arial" w:cs="Arial"/>
          <w:noProof/>
          <w:color w:val="000000" w:themeColor="text1"/>
        </w:rPr>
        <w:t>Subt</w:t>
      </w:r>
      <w:r w:rsidR="007665C0" w:rsidRPr="00683F43">
        <w:rPr>
          <w:rFonts w:ascii="Arial" w:hAnsi="Arial" w:cs="Arial"/>
          <w:noProof/>
          <w:color w:val="000000" w:themeColor="text1"/>
        </w:rPr>
        <w:t>ei</w:t>
      </w:r>
      <w:r w:rsidRPr="00683F43">
        <w:rPr>
          <w:rFonts w:ascii="Arial" w:hAnsi="Arial" w:cs="Arial"/>
          <w:noProof/>
          <w:color w:val="000000" w:themeColor="text1"/>
        </w:rPr>
        <w:t>kėjai</w:t>
      </w:r>
      <w:r w:rsidRPr="00683F43">
        <w:rPr>
          <w:rFonts w:ascii="Arial" w:hAnsi="Arial" w:cs="Arial"/>
          <w:color w:val="000000" w:themeColor="text1"/>
        </w:rPr>
        <w:t>: NE.</w:t>
      </w:r>
    </w:p>
    <w:p w14:paraId="6FB2A03D" w14:textId="77777777" w:rsidR="008F6329" w:rsidRPr="00683F43" w:rsidRDefault="008F6329" w:rsidP="00CB38F4">
      <w:pPr>
        <w:pStyle w:val="ListParagraph"/>
        <w:spacing w:after="60"/>
        <w:ind w:left="0"/>
        <w:jc w:val="both"/>
        <w:rPr>
          <w:rFonts w:ascii="Arial" w:hAnsi="Arial" w:cs="Arial"/>
        </w:rPr>
      </w:pPr>
    </w:p>
    <w:p w14:paraId="32BA4689" w14:textId="38FF4A11" w:rsidR="003C1024" w:rsidRPr="00683F43" w:rsidRDefault="00703E21" w:rsidP="00683F43">
      <w:pPr>
        <w:numPr>
          <w:ilvl w:val="0"/>
          <w:numId w:val="5"/>
        </w:numPr>
        <w:tabs>
          <w:tab w:val="left" w:pos="709"/>
        </w:tabs>
        <w:spacing w:after="60"/>
        <w:ind w:left="0" w:firstLine="0"/>
        <w:jc w:val="center"/>
        <w:rPr>
          <w:rFonts w:ascii="Arial" w:hAnsi="Arial" w:cs="Arial"/>
          <w:b/>
        </w:rPr>
      </w:pPr>
      <w:r w:rsidRPr="00683F43">
        <w:rPr>
          <w:rFonts w:ascii="Arial" w:hAnsi="Arial" w:cs="Arial"/>
          <w:b/>
        </w:rPr>
        <w:t xml:space="preserve">PASLAUGŲ </w:t>
      </w:r>
      <w:r w:rsidR="0096488C" w:rsidRPr="00683F43">
        <w:rPr>
          <w:rFonts w:ascii="Arial" w:hAnsi="Arial" w:cs="Arial"/>
          <w:b/>
        </w:rPr>
        <w:t>SUTEI</w:t>
      </w:r>
      <w:r w:rsidR="0070629C" w:rsidRPr="00683F43">
        <w:rPr>
          <w:rFonts w:ascii="Arial" w:hAnsi="Arial" w:cs="Arial"/>
          <w:b/>
        </w:rPr>
        <w:t>KIMO TERMINAI, PASLAUGŲ</w:t>
      </w:r>
      <w:r w:rsidR="000858C8" w:rsidRPr="00683F43">
        <w:rPr>
          <w:rFonts w:ascii="Arial" w:hAnsi="Arial" w:cs="Arial"/>
          <w:b/>
        </w:rPr>
        <w:t xml:space="preserve"> REZULTATO PERDAVIM</w:t>
      </w:r>
      <w:r w:rsidR="005A1678" w:rsidRPr="00683F43">
        <w:rPr>
          <w:rFonts w:ascii="Arial" w:hAnsi="Arial" w:cs="Arial"/>
          <w:b/>
        </w:rPr>
        <w:t>O -</w:t>
      </w:r>
      <w:r w:rsidR="0070629C" w:rsidRPr="00683F43">
        <w:rPr>
          <w:rFonts w:ascii="Arial" w:hAnsi="Arial" w:cs="Arial"/>
          <w:b/>
        </w:rPr>
        <w:t xml:space="preserve"> PRIĖMIMO TVARKA </w:t>
      </w:r>
    </w:p>
    <w:p w14:paraId="0CAB1699" w14:textId="164815C0" w:rsidR="00B47F1A" w:rsidRPr="00683F43" w:rsidRDefault="0070629C" w:rsidP="00683F43">
      <w:pPr>
        <w:numPr>
          <w:ilvl w:val="1"/>
          <w:numId w:val="5"/>
        </w:numPr>
        <w:tabs>
          <w:tab w:val="left" w:pos="709"/>
        </w:tabs>
        <w:spacing w:after="60"/>
        <w:ind w:left="0" w:firstLine="0"/>
        <w:jc w:val="both"/>
        <w:rPr>
          <w:rFonts w:ascii="Arial" w:hAnsi="Arial" w:cs="Arial"/>
        </w:rPr>
      </w:pPr>
      <w:bookmarkStart w:id="1" w:name="_Ref340670710"/>
      <w:r w:rsidRPr="00683F43">
        <w:rPr>
          <w:rFonts w:ascii="Arial" w:hAnsi="Arial" w:cs="Arial"/>
        </w:rPr>
        <w:t>Paslaug</w:t>
      </w:r>
      <w:r w:rsidR="00B47F1A" w:rsidRPr="00683F43">
        <w:rPr>
          <w:rFonts w:ascii="Arial" w:hAnsi="Arial" w:cs="Arial"/>
        </w:rPr>
        <w:t xml:space="preserve">ų teikėjas įsipareigoja suteikti Paslaugas Techninės specifikacijos nustatytais terminais. </w:t>
      </w:r>
      <w:r w:rsidR="00560F7D" w:rsidRPr="00683F43">
        <w:rPr>
          <w:rFonts w:ascii="Arial" w:hAnsi="Arial" w:cs="Arial"/>
          <w:lang w:val="af-ZA"/>
        </w:rPr>
        <w:t>Tiekėjas privalo turėti užduočių valdymo sistemą, kurios reikalavimai nurodyti Techninės specifikacijos 1</w:t>
      </w:r>
      <w:r w:rsidR="00086DAD" w:rsidRPr="00683F43">
        <w:rPr>
          <w:rFonts w:ascii="Arial" w:hAnsi="Arial" w:cs="Arial"/>
          <w:lang w:val="af-ZA"/>
        </w:rPr>
        <w:t>1</w:t>
      </w:r>
      <w:r w:rsidR="00560F7D" w:rsidRPr="00683F43">
        <w:rPr>
          <w:rFonts w:ascii="Arial" w:hAnsi="Arial" w:cs="Arial"/>
          <w:lang w:val="af-ZA"/>
        </w:rPr>
        <w:t xml:space="preserve"> lentelėje.</w:t>
      </w:r>
    </w:p>
    <w:p w14:paraId="2F30D1B5" w14:textId="02839141" w:rsidR="00934717" w:rsidRPr="00683F43" w:rsidRDefault="00C77117" w:rsidP="00683F43">
      <w:pPr>
        <w:numPr>
          <w:ilvl w:val="1"/>
          <w:numId w:val="5"/>
        </w:numPr>
        <w:tabs>
          <w:tab w:val="left" w:pos="709"/>
        </w:tabs>
        <w:spacing w:after="60"/>
        <w:ind w:left="0" w:firstLine="0"/>
        <w:jc w:val="both"/>
        <w:rPr>
          <w:rFonts w:ascii="Arial" w:hAnsi="Arial" w:cs="Arial"/>
        </w:rPr>
      </w:pPr>
      <w:r w:rsidRPr="00683F43">
        <w:rPr>
          <w:rFonts w:ascii="Arial" w:hAnsi="Arial" w:cs="Arial"/>
        </w:rPr>
        <w:t xml:space="preserve">Paslaugų teikimo vieta </w:t>
      </w:r>
      <w:r w:rsidR="006E57F1" w:rsidRPr="00683F43">
        <w:rPr>
          <w:rFonts w:ascii="Arial" w:hAnsi="Arial" w:cs="Arial"/>
        </w:rPr>
        <w:t>nurodyta Techninė</w:t>
      </w:r>
      <w:r w:rsidR="00A85FAB" w:rsidRPr="00683F43">
        <w:rPr>
          <w:rFonts w:ascii="Arial" w:hAnsi="Arial" w:cs="Arial"/>
        </w:rPr>
        <w:t>je</w:t>
      </w:r>
      <w:r w:rsidR="006E57F1" w:rsidRPr="00683F43">
        <w:rPr>
          <w:rFonts w:ascii="Arial" w:hAnsi="Arial" w:cs="Arial"/>
        </w:rPr>
        <w:t xml:space="preserve"> specifikacijo</w:t>
      </w:r>
      <w:r w:rsidR="00A85FAB" w:rsidRPr="00683F43">
        <w:rPr>
          <w:rFonts w:ascii="Arial" w:hAnsi="Arial" w:cs="Arial"/>
        </w:rPr>
        <w:t>je</w:t>
      </w:r>
      <w:r w:rsidR="00560F7D" w:rsidRPr="00683F43">
        <w:rPr>
          <w:rFonts w:ascii="Arial" w:hAnsi="Arial" w:cs="Arial"/>
        </w:rPr>
        <w:t xml:space="preserve"> 1-</w:t>
      </w:r>
      <w:r w:rsidR="00086DAD" w:rsidRPr="00683F43">
        <w:rPr>
          <w:rFonts w:ascii="Arial" w:hAnsi="Arial" w:cs="Arial"/>
        </w:rPr>
        <w:t>2</w:t>
      </w:r>
      <w:r w:rsidR="00560F7D" w:rsidRPr="00683F43">
        <w:rPr>
          <w:rFonts w:ascii="Arial" w:hAnsi="Arial" w:cs="Arial"/>
        </w:rPr>
        <w:t xml:space="preserve"> prieduose.</w:t>
      </w:r>
      <w:bookmarkEnd w:id="1"/>
    </w:p>
    <w:p w14:paraId="64F632C9" w14:textId="77777777" w:rsidR="00560F7D" w:rsidRPr="00683F43" w:rsidRDefault="00560F7D" w:rsidP="00683F43">
      <w:pPr>
        <w:pStyle w:val="ListParagraph"/>
        <w:numPr>
          <w:ilvl w:val="1"/>
          <w:numId w:val="5"/>
        </w:numPr>
        <w:tabs>
          <w:tab w:val="left" w:pos="709"/>
        </w:tabs>
        <w:ind w:left="0" w:firstLine="0"/>
        <w:jc w:val="both"/>
        <w:rPr>
          <w:rFonts w:ascii="Arial" w:hAnsi="Arial" w:cs="Arial"/>
        </w:rPr>
      </w:pPr>
      <w:r w:rsidRPr="00683F43">
        <w:rPr>
          <w:rFonts w:ascii="Arial" w:hAnsi="Arial" w:cs="Arial"/>
        </w:rPr>
        <w:t>Paslaugos, už kurias mokamas mėnesinis mokestis, teikiamos nuolat. Konkreti užsakomų Paslaugų (už kurias apmokama pagal valandinius įkainius) teikimo vieta nurodoma, teikiant užsakymą pagal šią Sutartį.</w:t>
      </w:r>
    </w:p>
    <w:p w14:paraId="6D854F4B" w14:textId="34633036" w:rsidR="007C3DE0" w:rsidRPr="00683F43" w:rsidRDefault="007C3DE0" w:rsidP="00683F43">
      <w:pPr>
        <w:pStyle w:val="ListParagraph"/>
        <w:numPr>
          <w:ilvl w:val="1"/>
          <w:numId w:val="5"/>
        </w:numPr>
        <w:tabs>
          <w:tab w:val="left" w:pos="709"/>
        </w:tabs>
        <w:ind w:left="0" w:firstLine="0"/>
        <w:jc w:val="both"/>
        <w:rPr>
          <w:rFonts w:ascii="Arial" w:hAnsi="Arial" w:cs="Arial"/>
        </w:rPr>
      </w:pPr>
      <w:r w:rsidRPr="00683F43">
        <w:rPr>
          <w:rFonts w:ascii="Arial" w:hAnsi="Arial" w:cs="Arial"/>
        </w:rPr>
        <w:t xml:space="preserve">Nustatomas </w:t>
      </w:r>
      <w:r w:rsidR="00C814F4" w:rsidRPr="00683F43">
        <w:rPr>
          <w:rFonts w:ascii="Arial" w:hAnsi="Arial" w:cs="Arial"/>
          <w:u w:val="single"/>
        </w:rPr>
        <w:t>5 (penkių)</w:t>
      </w:r>
      <w:r w:rsidRPr="00683F43">
        <w:rPr>
          <w:rFonts w:ascii="Arial" w:hAnsi="Arial" w:cs="Arial"/>
          <w:u w:val="single"/>
        </w:rPr>
        <w:t xml:space="preserve"> darbo die</w:t>
      </w:r>
      <w:r w:rsidR="00996141" w:rsidRPr="00683F43">
        <w:rPr>
          <w:rFonts w:ascii="Arial" w:hAnsi="Arial" w:cs="Arial"/>
          <w:u w:val="single"/>
        </w:rPr>
        <w:t>nų</w:t>
      </w:r>
      <w:r w:rsidR="00996141" w:rsidRPr="00683F43">
        <w:rPr>
          <w:rFonts w:ascii="Arial" w:hAnsi="Arial" w:cs="Arial"/>
        </w:rPr>
        <w:t xml:space="preserve"> terminas, per kurį </w:t>
      </w:r>
      <w:r w:rsidR="00980D13" w:rsidRPr="00683F43">
        <w:rPr>
          <w:rFonts w:ascii="Arial" w:hAnsi="Arial" w:cs="Arial"/>
        </w:rPr>
        <w:t>Pirkėj</w:t>
      </w:r>
      <w:r w:rsidR="00996141" w:rsidRPr="00683F43">
        <w:rPr>
          <w:rFonts w:ascii="Arial" w:hAnsi="Arial" w:cs="Arial"/>
        </w:rPr>
        <w:t>as turi priimti suteiktas Paslaugas (</w:t>
      </w:r>
      <w:r w:rsidR="00424203" w:rsidRPr="00683F43">
        <w:rPr>
          <w:rFonts w:ascii="Arial" w:hAnsi="Arial" w:cs="Arial"/>
        </w:rPr>
        <w:t>t. y. pasirašyti Paslaugų rezultato perdavimo – priėmimo aktą</w:t>
      </w:r>
      <w:r w:rsidR="00996141" w:rsidRPr="00683F43">
        <w:rPr>
          <w:rFonts w:ascii="Arial" w:hAnsi="Arial" w:cs="Arial"/>
        </w:rPr>
        <w:t>)</w:t>
      </w:r>
      <w:r w:rsidR="00424203" w:rsidRPr="00683F43">
        <w:rPr>
          <w:rFonts w:ascii="Arial" w:hAnsi="Arial" w:cs="Arial"/>
        </w:rPr>
        <w:t xml:space="preserve"> arba</w:t>
      </w:r>
      <w:r w:rsidR="00C507E3" w:rsidRPr="00683F43">
        <w:rPr>
          <w:rFonts w:ascii="Arial" w:hAnsi="Arial" w:cs="Arial"/>
        </w:rPr>
        <w:t xml:space="preserve"> raštu informuoti Paslaugų teikėją apie Paslaugų rezultato </w:t>
      </w:r>
      <w:r w:rsidRPr="00683F43">
        <w:rPr>
          <w:rFonts w:ascii="Arial" w:hAnsi="Arial" w:cs="Arial"/>
        </w:rPr>
        <w:t>trūkumus.</w:t>
      </w:r>
      <w:r w:rsidR="00560F7D" w:rsidRPr="00683F43">
        <w:rPr>
          <w:rFonts w:ascii="Arial" w:hAnsi="Arial" w:cs="Arial"/>
        </w:rPr>
        <w:t xml:space="preserve"> Jei trūkumai pastebimi vėliau, tuomet Pirkėjas turi teisę kreiptis į Paslaugų teikėją dėl Paslaugų ir (ar) Paslaugų rezultato trūkumų pašalinimo per visą Sutarties galiojimo laikotarpį.</w:t>
      </w:r>
    </w:p>
    <w:p w14:paraId="14D0BC54" w14:textId="77777777" w:rsidR="00EB10F4" w:rsidRPr="00683F43" w:rsidRDefault="00EB10F4" w:rsidP="00683F43">
      <w:pPr>
        <w:numPr>
          <w:ilvl w:val="1"/>
          <w:numId w:val="5"/>
        </w:numPr>
        <w:ind w:left="0" w:firstLine="0"/>
        <w:jc w:val="both"/>
        <w:rPr>
          <w:rFonts w:ascii="Arial" w:hAnsi="Arial" w:cs="Arial"/>
        </w:rPr>
      </w:pPr>
      <w:r w:rsidRPr="00683F43">
        <w:rPr>
          <w:rFonts w:ascii="Arial" w:hAnsi="Arial" w:cs="Arial"/>
        </w:rPr>
        <w:t xml:space="preserve">Už vėlavimą suteikti </w:t>
      </w:r>
      <w:r w:rsidRPr="00683F43">
        <w:rPr>
          <w:rFonts w:ascii="Arial" w:hAnsi="Arial" w:cs="Arial"/>
          <w:bCs/>
        </w:rPr>
        <w:t xml:space="preserve">avarijų lokalizavimo ir likvidavimo paslaugas </w:t>
      </w:r>
      <w:r w:rsidRPr="00683F43">
        <w:rPr>
          <w:rFonts w:ascii="Arial" w:hAnsi="Arial" w:cs="Arial"/>
        </w:rPr>
        <w:t>per Techninės specifikacijos 2 lentelėje nustatytus terminus Paslaugų teikėjas, Pirkėjui pareikalavus, moka 50,00 (penkiasdešimties) EUR dydžio baudą už kiekvieną pavėluotą valandą.</w:t>
      </w:r>
    </w:p>
    <w:p w14:paraId="26D5B0F8" w14:textId="77777777" w:rsidR="00EB10F4" w:rsidRPr="00683F43" w:rsidRDefault="00EB10F4" w:rsidP="00683F43">
      <w:pPr>
        <w:numPr>
          <w:ilvl w:val="1"/>
          <w:numId w:val="5"/>
        </w:numPr>
        <w:ind w:left="0" w:firstLine="0"/>
        <w:jc w:val="both"/>
        <w:rPr>
          <w:rFonts w:ascii="Arial" w:hAnsi="Arial" w:cs="Arial"/>
        </w:rPr>
      </w:pPr>
      <w:r w:rsidRPr="00683F43">
        <w:rPr>
          <w:rFonts w:ascii="Arial" w:hAnsi="Arial" w:cs="Arial"/>
        </w:rPr>
        <w:t xml:space="preserve">Už vėlavimą suteikti </w:t>
      </w:r>
      <w:r w:rsidRPr="00683F43">
        <w:rPr>
          <w:rFonts w:ascii="Arial" w:hAnsi="Arial" w:cs="Arial"/>
          <w:bCs/>
        </w:rPr>
        <w:t xml:space="preserve">remonto paslaugas </w:t>
      </w:r>
      <w:r w:rsidRPr="00683F43">
        <w:rPr>
          <w:rFonts w:ascii="Arial" w:hAnsi="Arial" w:cs="Arial"/>
        </w:rPr>
        <w:t>per Techninės specifikacijos 3 lentelėje nustatytus terminus Paslaugų teikėjas, Pirkėjui pareikalavus, moka 100,00 (vieno šimto) EUR dydžio baudą už kiekvieną pavėluotą darbo dieną.</w:t>
      </w:r>
    </w:p>
    <w:p w14:paraId="0E4793CE" w14:textId="3DFE2BB3" w:rsidR="00EB10F4" w:rsidRPr="00683F43" w:rsidRDefault="00EB10F4" w:rsidP="00683F43">
      <w:pPr>
        <w:pStyle w:val="ListParagraph"/>
        <w:numPr>
          <w:ilvl w:val="1"/>
          <w:numId w:val="5"/>
        </w:numPr>
        <w:ind w:left="0" w:firstLine="0"/>
        <w:jc w:val="both"/>
        <w:rPr>
          <w:rFonts w:ascii="Arial" w:hAnsi="Arial" w:cs="Arial"/>
        </w:rPr>
      </w:pPr>
      <w:r w:rsidRPr="00683F43">
        <w:rPr>
          <w:rFonts w:ascii="Arial" w:hAnsi="Arial" w:cs="Arial"/>
        </w:rPr>
        <w:t xml:space="preserve">Už vėlavimą pateikti sąmatą / pasiūlymą ir / ar suteikti </w:t>
      </w:r>
      <w:r w:rsidRPr="00683F43">
        <w:rPr>
          <w:rFonts w:ascii="Arial" w:hAnsi="Arial" w:cs="Arial"/>
          <w:bCs/>
        </w:rPr>
        <w:t>papildomas (sąmatines) remonto</w:t>
      </w:r>
      <w:r w:rsidR="00D876FA" w:rsidRPr="00683F43">
        <w:rPr>
          <w:rFonts w:ascii="Arial" w:hAnsi="Arial" w:cs="Arial"/>
          <w:bCs/>
        </w:rPr>
        <w:t xml:space="preserve"> ir/ar įrengimo</w:t>
      </w:r>
      <w:r w:rsidRPr="00683F43">
        <w:rPr>
          <w:rFonts w:ascii="Arial" w:hAnsi="Arial" w:cs="Arial"/>
          <w:bCs/>
        </w:rPr>
        <w:t xml:space="preserve"> paslaugas </w:t>
      </w:r>
      <w:r w:rsidRPr="00683F43">
        <w:rPr>
          <w:rFonts w:ascii="Arial" w:hAnsi="Arial" w:cs="Arial"/>
        </w:rPr>
        <w:t>per Techninės specifikacijos 4 lentelėje nustatytus terminus Paslaugų teikėjas, Pirkėjui pareikalavus, moka 100,00 (vieno šimto) EUR dydžio baudą už kiekvieną pavėluotą darbo dieną.</w:t>
      </w:r>
    </w:p>
    <w:p w14:paraId="25746A31" w14:textId="77777777" w:rsidR="006D1EBC" w:rsidRPr="00683F43" w:rsidRDefault="00DE4A1A" w:rsidP="00683F43">
      <w:pPr>
        <w:pStyle w:val="ListParagraph"/>
        <w:numPr>
          <w:ilvl w:val="1"/>
          <w:numId w:val="5"/>
        </w:numPr>
        <w:ind w:left="0" w:firstLine="0"/>
        <w:jc w:val="both"/>
        <w:rPr>
          <w:rFonts w:ascii="Arial" w:hAnsi="Arial" w:cs="Arial"/>
        </w:rPr>
      </w:pPr>
      <w:r w:rsidRPr="00683F43">
        <w:rPr>
          <w:rFonts w:ascii="Arial" w:hAnsi="Arial" w:cs="Arial"/>
        </w:rPr>
        <w:t xml:space="preserve">Jeigu vykdant Sutartį Paslaugų teikėjas pasitelks kitą specialistą nei nurodyta jo pasiūlyme ir (ar) Sutartyje be Pirkėjo raštiško sutikimo, tai bus laikoma Sutarties pažeidimu, ir Paslaugų teikėjas privalės sumokėti Pirkėjui  500,00 (penkis šimtus) EUR dydžio baudą už kiekvieną darbo dieną, kurią specialistas dirbo be Pirkėjo sutikimo, bei atlyginti kitus Pirkėjo patirtus tiesioginius nuostolius. </w:t>
      </w:r>
    </w:p>
    <w:p w14:paraId="7605E39F" w14:textId="4DB7F665" w:rsidR="002C27BB" w:rsidRPr="00683F43" w:rsidRDefault="002C27BB" w:rsidP="00683F43">
      <w:pPr>
        <w:pStyle w:val="ListParagraph"/>
        <w:numPr>
          <w:ilvl w:val="1"/>
          <w:numId w:val="5"/>
        </w:numPr>
        <w:ind w:left="0" w:firstLine="0"/>
        <w:jc w:val="both"/>
        <w:rPr>
          <w:rFonts w:ascii="Arial" w:hAnsi="Arial" w:cs="Arial"/>
        </w:rPr>
      </w:pPr>
      <w:r w:rsidRPr="00683F43">
        <w:rPr>
          <w:rFonts w:ascii="Arial" w:hAnsi="Arial" w:cs="Arial"/>
        </w:rPr>
        <w:t>Sutarties nutraukimo nuostoliai</w:t>
      </w:r>
      <w:r w:rsidR="005E41A9" w:rsidRPr="00683F43">
        <w:rPr>
          <w:rFonts w:ascii="Arial" w:hAnsi="Arial" w:cs="Arial"/>
        </w:rPr>
        <w:t>/baudos</w:t>
      </w:r>
      <w:r w:rsidRPr="00683F43">
        <w:rPr>
          <w:rFonts w:ascii="Arial" w:hAnsi="Arial" w:cs="Arial"/>
        </w:rPr>
        <w:t xml:space="preserve"> yra nustatyti Sutarties BD 16.9 punkte. </w:t>
      </w:r>
    </w:p>
    <w:p w14:paraId="6F875995" w14:textId="77777777" w:rsidR="00B47F1A" w:rsidRPr="00683F43" w:rsidRDefault="00B47F1A" w:rsidP="00CB38F4">
      <w:pPr>
        <w:tabs>
          <w:tab w:val="left" w:pos="709"/>
        </w:tabs>
        <w:spacing w:after="60"/>
        <w:jc w:val="both"/>
        <w:rPr>
          <w:rFonts w:ascii="Arial" w:hAnsi="Arial" w:cs="Arial"/>
        </w:rPr>
      </w:pPr>
    </w:p>
    <w:p w14:paraId="77835391" w14:textId="3189011A" w:rsidR="00B603AC" w:rsidRPr="00683F43" w:rsidRDefault="000D4D6D" w:rsidP="00683F43">
      <w:pPr>
        <w:pStyle w:val="BodyTextIndent"/>
        <w:numPr>
          <w:ilvl w:val="0"/>
          <w:numId w:val="5"/>
        </w:numPr>
        <w:spacing w:after="60"/>
        <w:ind w:left="0" w:firstLine="0"/>
        <w:jc w:val="center"/>
        <w:rPr>
          <w:rFonts w:ascii="Arial" w:hAnsi="Arial" w:cs="Arial"/>
          <w:b/>
          <w:sz w:val="20"/>
        </w:rPr>
      </w:pPr>
      <w:r w:rsidRPr="00683F43">
        <w:rPr>
          <w:rFonts w:ascii="Arial" w:hAnsi="Arial" w:cs="Arial"/>
          <w:b/>
          <w:sz w:val="20"/>
        </w:rPr>
        <w:t>MOKĖJIMAI, PINIGINĖS PRIEVOLĖS IR SULAIKYMAI</w:t>
      </w:r>
      <w:r w:rsidR="00560AC6" w:rsidRPr="00683F43">
        <w:rPr>
          <w:rFonts w:ascii="Arial" w:hAnsi="Arial" w:cs="Arial"/>
          <w:b/>
          <w:sz w:val="20"/>
        </w:rPr>
        <w:t xml:space="preserve"> </w:t>
      </w:r>
    </w:p>
    <w:p w14:paraId="0429CCE7" w14:textId="789354D5" w:rsidR="001A0FFF" w:rsidRPr="00683F43" w:rsidRDefault="00980D13" w:rsidP="00683F43">
      <w:pPr>
        <w:numPr>
          <w:ilvl w:val="1"/>
          <w:numId w:val="5"/>
        </w:numPr>
        <w:spacing w:after="60"/>
        <w:ind w:left="0" w:firstLine="0"/>
        <w:jc w:val="both"/>
        <w:rPr>
          <w:rFonts w:ascii="Arial" w:hAnsi="Arial" w:cs="Arial"/>
        </w:rPr>
      </w:pPr>
      <w:r w:rsidRPr="00683F43">
        <w:rPr>
          <w:rFonts w:ascii="Arial" w:hAnsi="Arial" w:cs="Arial"/>
        </w:rPr>
        <w:t>Pirkėj</w:t>
      </w:r>
      <w:r w:rsidR="0057342B" w:rsidRPr="00683F43">
        <w:rPr>
          <w:rFonts w:ascii="Arial" w:hAnsi="Arial" w:cs="Arial"/>
        </w:rPr>
        <w:t xml:space="preserve">as </w:t>
      </w:r>
      <w:r w:rsidR="001A0FFF" w:rsidRPr="00683F43">
        <w:rPr>
          <w:rFonts w:ascii="Arial" w:hAnsi="Arial" w:cs="Arial"/>
        </w:rPr>
        <w:t>sumoka Paslaugų t</w:t>
      </w:r>
      <w:r w:rsidR="00EC6232" w:rsidRPr="00683F43">
        <w:rPr>
          <w:rFonts w:ascii="Arial" w:hAnsi="Arial" w:cs="Arial"/>
        </w:rPr>
        <w:t>eikėjui už faktiškai</w:t>
      </w:r>
      <w:r w:rsidR="000D51C9" w:rsidRPr="00683F43">
        <w:rPr>
          <w:rFonts w:ascii="Arial" w:hAnsi="Arial" w:cs="Arial"/>
        </w:rPr>
        <w:t xml:space="preserve"> </w:t>
      </w:r>
      <w:r w:rsidR="00EC6232" w:rsidRPr="00683F43">
        <w:rPr>
          <w:rFonts w:ascii="Arial" w:hAnsi="Arial" w:cs="Arial"/>
        </w:rPr>
        <w:t xml:space="preserve">suteiktas </w:t>
      </w:r>
      <w:r w:rsidR="00521ECC" w:rsidRPr="00683F43">
        <w:rPr>
          <w:rFonts w:ascii="Arial" w:hAnsi="Arial" w:cs="Arial"/>
        </w:rPr>
        <w:t xml:space="preserve">kokybiškas </w:t>
      </w:r>
      <w:r w:rsidR="00EC6232" w:rsidRPr="00683F43">
        <w:rPr>
          <w:rFonts w:ascii="Arial" w:hAnsi="Arial" w:cs="Arial"/>
        </w:rPr>
        <w:t>P</w:t>
      </w:r>
      <w:r w:rsidR="001A0FFF" w:rsidRPr="00683F43">
        <w:rPr>
          <w:rFonts w:ascii="Arial" w:hAnsi="Arial" w:cs="Arial"/>
        </w:rPr>
        <w:t xml:space="preserve">aslaugas </w:t>
      </w:r>
      <w:r w:rsidR="00EB10F4" w:rsidRPr="00683F43">
        <w:rPr>
          <w:rFonts w:ascii="Arial" w:hAnsi="Arial" w:cs="Arial"/>
        </w:rPr>
        <w:t xml:space="preserve">per 30 (trisdešimt) kalendorinių dienų nuo </w:t>
      </w:r>
      <w:r w:rsidR="0010328D" w:rsidRPr="00683F43">
        <w:rPr>
          <w:rFonts w:ascii="Arial" w:hAnsi="Arial" w:cs="Arial"/>
          <w:iCs/>
        </w:rPr>
        <w:t>S</w:t>
      </w:r>
      <w:r w:rsidR="001A0FFF" w:rsidRPr="00683F43">
        <w:rPr>
          <w:rFonts w:ascii="Arial" w:hAnsi="Arial" w:cs="Arial"/>
          <w:iCs/>
        </w:rPr>
        <w:t>ąskaitos gavimo dienos</w:t>
      </w:r>
      <w:r w:rsidR="00C41BB4" w:rsidRPr="00683F43">
        <w:rPr>
          <w:rFonts w:ascii="Arial" w:hAnsi="Arial" w:cs="Arial"/>
          <w:iCs/>
        </w:rPr>
        <w:t>.</w:t>
      </w:r>
    </w:p>
    <w:p w14:paraId="7AC60A5D" w14:textId="77777777" w:rsidR="00F94D1F" w:rsidRPr="00683F43" w:rsidRDefault="00F94D1F" w:rsidP="00683F43">
      <w:pPr>
        <w:numPr>
          <w:ilvl w:val="1"/>
          <w:numId w:val="5"/>
        </w:numPr>
        <w:ind w:left="0" w:firstLine="0"/>
        <w:jc w:val="both"/>
        <w:rPr>
          <w:rFonts w:ascii="Arial" w:hAnsi="Arial" w:cs="Arial"/>
        </w:rPr>
      </w:pPr>
      <w:r w:rsidRPr="00683F43">
        <w:rPr>
          <w:rFonts w:ascii="Arial" w:hAnsi="Arial" w:cs="Arial"/>
          <w:iCs/>
        </w:rPr>
        <w:t>Už Paslaugas mokama tokia tvarka:</w:t>
      </w:r>
    </w:p>
    <w:p w14:paraId="1A888A46" w14:textId="3C68065D" w:rsidR="00F94D1F" w:rsidRPr="00683F43" w:rsidRDefault="00F94D1F" w:rsidP="00F94D1F">
      <w:pPr>
        <w:spacing w:after="60"/>
        <w:jc w:val="both"/>
        <w:rPr>
          <w:rFonts w:ascii="Arial" w:hAnsi="Arial" w:cs="Arial"/>
          <w:iCs/>
        </w:rPr>
      </w:pPr>
      <w:r w:rsidRPr="00683F43">
        <w:rPr>
          <w:rFonts w:ascii="Arial" w:hAnsi="Arial" w:cs="Arial"/>
          <w:iCs/>
        </w:rPr>
        <w:t xml:space="preserve">6.2.1. Už per praėjusį mėnesį faktiškai ir kokybiškai suteiktas </w:t>
      </w:r>
      <w:r w:rsidR="003717A5" w:rsidRPr="00683F43">
        <w:rPr>
          <w:rFonts w:ascii="Arial" w:hAnsi="Arial" w:cs="Arial"/>
          <w:b/>
          <w:iCs/>
        </w:rPr>
        <w:t>priešgaisrinių sistemų</w:t>
      </w:r>
      <w:r w:rsidRPr="00683F43">
        <w:rPr>
          <w:rFonts w:ascii="Arial" w:hAnsi="Arial" w:cs="Arial"/>
          <w:b/>
          <w:iCs/>
        </w:rPr>
        <w:t xml:space="preserve"> priežiūros paslaugas</w:t>
      </w:r>
      <w:r w:rsidRPr="00683F43">
        <w:rPr>
          <w:rFonts w:ascii="Arial" w:hAnsi="Arial" w:cs="Arial"/>
          <w:iCs/>
        </w:rPr>
        <w:t xml:space="preserve"> per Sutarties SD 6.1 punkte nustatytą terminą mokamas mėnesinis mokestis, kuris apskaičiuojamas, taikant Paslaugų </w:t>
      </w:r>
      <w:r w:rsidRPr="00683F43">
        <w:rPr>
          <w:rFonts w:ascii="Arial" w:hAnsi="Arial" w:cs="Arial"/>
        </w:rPr>
        <w:t>(</w:t>
      </w:r>
      <w:r w:rsidRPr="00683F43">
        <w:rPr>
          <w:rFonts w:ascii="Arial" w:hAnsi="Arial" w:cs="Arial"/>
          <w:iCs/>
        </w:rPr>
        <w:t>1 m</w:t>
      </w:r>
      <w:r w:rsidRPr="00683F43">
        <w:rPr>
          <w:rFonts w:ascii="Arial" w:hAnsi="Arial" w:cs="Arial"/>
          <w:iCs/>
          <w:vertAlign w:val="superscript"/>
        </w:rPr>
        <w:t xml:space="preserve">2 </w:t>
      </w:r>
      <w:r w:rsidRPr="00683F43">
        <w:rPr>
          <w:rFonts w:ascii="Arial" w:hAnsi="Arial" w:cs="Arial"/>
          <w:iCs/>
        </w:rPr>
        <w:t xml:space="preserve">) įkainį, nurodytą Sutarties SD priede Nr. 3, priklausomai nuo objektų, kuriuose teikiamos šios Paslaugos, </w:t>
      </w:r>
      <w:r w:rsidR="008260C6" w:rsidRPr="00683F43">
        <w:rPr>
          <w:rFonts w:ascii="Arial" w:hAnsi="Arial" w:cs="Arial"/>
          <w:iCs/>
        </w:rPr>
        <w:t>ploto ir / ar skaičiaus</w:t>
      </w:r>
      <w:r w:rsidRPr="00683F43">
        <w:rPr>
          <w:rFonts w:ascii="Arial" w:hAnsi="Arial" w:cs="Arial"/>
          <w:iCs/>
        </w:rPr>
        <w:t>. Objektų skaičius yra kintantis, todėl mėnesinis mokestis gali kisti, t.y. pasikeitus Sutarties SD priede Nr. 3 ir Techninės specifikacijos 1 pried</w:t>
      </w:r>
      <w:r w:rsidR="00086DAD" w:rsidRPr="00683F43">
        <w:rPr>
          <w:rFonts w:ascii="Arial" w:hAnsi="Arial" w:cs="Arial"/>
          <w:iCs/>
        </w:rPr>
        <w:t>e</w:t>
      </w:r>
      <w:r w:rsidRPr="00683F43">
        <w:rPr>
          <w:rFonts w:ascii="Arial" w:hAnsi="Arial" w:cs="Arial"/>
          <w:iCs/>
        </w:rPr>
        <w:t xml:space="preserve"> nurodytam objektų plotui</w:t>
      </w:r>
      <w:r w:rsidR="008260C6" w:rsidRPr="00683F43">
        <w:rPr>
          <w:rFonts w:ascii="Arial" w:hAnsi="Arial" w:cs="Arial"/>
          <w:iCs/>
        </w:rPr>
        <w:t xml:space="preserve"> ir / ar skaičiui </w:t>
      </w:r>
      <w:r w:rsidRPr="00683F43">
        <w:rPr>
          <w:rFonts w:ascii="Arial" w:hAnsi="Arial" w:cs="Arial"/>
          <w:iCs/>
        </w:rPr>
        <w:t xml:space="preserve"> (kiekvienam regionui atskirai), Paslaugų teikėjui už Paslaugas mokamas mėnesinis mokestis bus proporcingai perskaičiuojamas Sutarties SD 6.</w:t>
      </w:r>
      <w:r w:rsidR="00AE7F02" w:rsidRPr="00683F43">
        <w:rPr>
          <w:rFonts w:ascii="Arial" w:hAnsi="Arial" w:cs="Arial"/>
          <w:iCs/>
        </w:rPr>
        <w:t>7</w:t>
      </w:r>
      <w:r w:rsidRPr="00683F43">
        <w:rPr>
          <w:rFonts w:ascii="Arial" w:hAnsi="Arial" w:cs="Arial"/>
          <w:iCs/>
        </w:rPr>
        <w:t xml:space="preserve"> punkte nustatyta tvarka;</w:t>
      </w:r>
    </w:p>
    <w:p w14:paraId="032D55E8" w14:textId="77777777" w:rsidR="00F94D1F" w:rsidRPr="00683F43" w:rsidRDefault="00F94D1F" w:rsidP="00F94D1F">
      <w:pPr>
        <w:pStyle w:val="ListParagraph"/>
        <w:spacing w:before="60" w:after="60"/>
        <w:ind w:left="0"/>
        <w:contextualSpacing w:val="0"/>
        <w:jc w:val="both"/>
        <w:rPr>
          <w:rFonts w:ascii="Arial" w:hAnsi="Arial" w:cs="Arial"/>
          <w:iCs/>
        </w:rPr>
      </w:pPr>
      <w:r w:rsidRPr="00683F43">
        <w:rPr>
          <w:rFonts w:ascii="Arial" w:hAnsi="Arial" w:cs="Arial"/>
          <w:iCs/>
        </w:rPr>
        <w:t xml:space="preserve">6.2.2. Už per praėjusį mėnesį faktiškai ir kokybiškai suteiktas </w:t>
      </w:r>
      <w:r w:rsidRPr="00683F43">
        <w:rPr>
          <w:rFonts w:ascii="Arial" w:hAnsi="Arial" w:cs="Arial"/>
          <w:b/>
          <w:iCs/>
        </w:rPr>
        <w:t>avarijų lokalizavimo ir likvidavimo bei remonto paslaugas</w:t>
      </w:r>
      <w:r w:rsidRPr="00683F43">
        <w:rPr>
          <w:rFonts w:ascii="Arial" w:hAnsi="Arial" w:cs="Arial"/>
          <w:iCs/>
        </w:rPr>
        <w:t xml:space="preserve"> mokama per Sutarties SD 6.1 punkte nustatytą terminą, pasirašius šių paslaugų priėmimo -perdavimo aktą, taikant valandinius Paslaugų įkainius, nurodytus Sutarties SD priede Nr. 3;</w:t>
      </w:r>
    </w:p>
    <w:p w14:paraId="7D455AC7" w14:textId="77777777" w:rsidR="00F94D1F" w:rsidRPr="00683F43" w:rsidRDefault="00F94D1F" w:rsidP="00F94D1F">
      <w:pPr>
        <w:pStyle w:val="ListParagraph"/>
        <w:spacing w:before="60" w:after="60"/>
        <w:ind w:left="0"/>
        <w:contextualSpacing w:val="0"/>
        <w:jc w:val="both"/>
        <w:rPr>
          <w:rFonts w:ascii="Arial" w:hAnsi="Arial" w:cs="Arial"/>
          <w:iCs/>
        </w:rPr>
      </w:pPr>
      <w:r w:rsidRPr="00683F43">
        <w:rPr>
          <w:rFonts w:ascii="Arial" w:hAnsi="Arial" w:cs="Arial"/>
          <w:iCs/>
        </w:rPr>
        <w:t xml:space="preserve">6.2.3. Už per praėjusį mėnesį avarijų lokalizavimo ir/ ar likvidavimo bei remonto metu </w:t>
      </w:r>
      <w:r w:rsidRPr="00683F43">
        <w:rPr>
          <w:rFonts w:ascii="Arial" w:hAnsi="Arial" w:cs="Arial"/>
          <w:b/>
          <w:iCs/>
        </w:rPr>
        <w:t>sunaudotas medžiagas</w:t>
      </w:r>
      <w:r w:rsidRPr="00683F43">
        <w:rPr>
          <w:rFonts w:ascii="Arial" w:hAnsi="Arial" w:cs="Arial"/>
          <w:iCs/>
        </w:rPr>
        <w:t xml:space="preserve">, Pirkėjas su Paslaugų teikėju atsiskaitys pagal Sutarties vykdymo išlaidų atlyginimo kainodaros taisykles. Paslaugų teikėjo patirtas faktines išlaidas už avarijų lokalizavimui ir / ar likvidavimui bei remontui reikalingas detales, medžiagas, Pirkėjas apmokės pagal Paslaugų teikėjo pateiktas Sąskaitas, pagrindžiančias Paslaugų teikėjo patirtas tiesiogines išlaidas. Sutarties vykdymo metu priimami Paslaugų teikėjo sprendimai, susiję su faktinėmis išlaidomis, su Pirkėju turi būti derinami iš anksto el. paštu arba telefonu. Pirkėjui pareikalavus, Paslaugų teikėjas privalo ne vėliau kaip per 2 (dvi) darbo dienas nuo pareikalavimo pateikti išlaidas pagrindžiančius dokumentus. Už avarijų lokalizavimo ir / ar likvidavimo bei remonto metu sunaudotas </w:t>
      </w:r>
      <w:r w:rsidRPr="00683F43">
        <w:rPr>
          <w:rFonts w:ascii="Arial" w:hAnsi="Arial" w:cs="Arial"/>
          <w:iCs/>
        </w:rPr>
        <w:lastRenderedPageBreak/>
        <w:t>medžiagas bus apmokėta ne didesnėmis nei rinką atitinkančiomis kainomis. Rinką atitinkančiomis kainomis bus laikomos kainos, neviršijančios tuo metu galiojančių „Sistela“ įkainių. Į faktiškai patirtas išlaidas negali būti įtrauktas Paslaugų teikėjo pelnas ir jokie administravimo arba bet kokie papildomi mokesčiai, nesusiję su tiesiogiai faktiškai patirtomis išlaidomis;</w:t>
      </w:r>
    </w:p>
    <w:p w14:paraId="68B878A8" w14:textId="3F424CD1" w:rsidR="00F94D1F" w:rsidRPr="00683F43" w:rsidRDefault="00F94D1F" w:rsidP="00F94D1F">
      <w:pPr>
        <w:pStyle w:val="ListParagraph"/>
        <w:spacing w:before="60" w:after="60"/>
        <w:ind w:left="0"/>
        <w:contextualSpacing w:val="0"/>
        <w:jc w:val="both"/>
        <w:rPr>
          <w:rFonts w:ascii="Arial" w:hAnsi="Arial" w:cs="Arial"/>
          <w:color w:val="040404"/>
        </w:rPr>
      </w:pPr>
      <w:r w:rsidRPr="00683F43">
        <w:rPr>
          <w:rFonts w:ascii="Arial" w:hAnsi="Arial" w:cs="Arial"/>
          <w:iCs/>
        </w:rPr>
        <w:t>6.2.4. Už papildomas (sąmatines) remonto</w:t>
      </w:r>
      <w:r w:rsidR="00D876FA" w:rsidRPr="00683F43">
        <w:rPr>
          <w:rFonts w:ascii="Arial" w:hAnsi="Arial" w:cs="Arial"/>
          <w:iCs/>
        </w:rPr>
        <w:t xml:space="preserve"> ir/ar įrengimo</w:t>
      </w:r>
      <w:r w:rsidRPr="00683F43">
        <w:rPr>
          <w:rFonts w:ascii="Arial" w:hAnsi="Arial" w:cs="Arial"/>
          <w:iCs/>
        </w:rPr>
        <w:t xml:space="preserve"> paslaugas mokama per Sutarties SD 6.1 punkte nustatytą terminą pagal </w:t>
      </w:r>
      <w:r w:rsidRPr="00683F43">
        <w:rPr>
          <w:rFonts w:ascii="Arial" w:hAnsi="Arial" w:cs="Arial"/>
          <w:color w:val="040404"/>
        </w:rPr>
        <w:t>iš anksto suderintą tokių paslaugų kainą, kuri negali būti didesnė nei rinkos kaina. Rinką atitinkančiomis kainomis bus laikomos kainos, neviršijančios tuo metu galiojančių „Sistela“ įkainių.</w:t>
      </w:r>
    </w:p>
    <w:p w14:paraId="07F9B940" w14:textId="77777777" w:rsidR="00F94D1F" w:rsidRPr="00683F43" w:rsidRDefault="00F94D1F" w:rsidP="00683F43">
      <w:pPr>
        <w:numPr>
          <w:ilvl w:val="1"/>
          <w:numId w:val="5"/>
        </w:numPr>
        <w:tabs>
          <w:tab w:val="left" w:pos="426"/>
        </w:tabs>
        <w:spacing w:before="60" w:after="60"/>
        <w:ind w:left="0" w:firstLine="0"/>
        <w:jc w:val="both"/>
        <w:rPr>
          <w:rFonts w:ascii="Arial" w:hAnsi="Arial" w:cs="Arial"/>
          <w:color w:val="040404"/>
        </w:rPr>
      </w:pPr>
      <w:r w:rsidRPr="00683F43">
        <w:rPr>
          <w:rFonts w:ascii="Arial" w:hAnsi="Arial" w:cs="Arial"/>
        </w:rPr>
        <w:t xml:space="preserve">Sąskaitas už faktiškai per praėjusį mėnesį suteiktas Paslaugas, ir Paslaugų perdavimo - priėmimo aktus Paslaugų teikėjas pateikia Pirkėjui iki einamojo mėnesio 5 (penktos) dienos. </w:t>
      </w:r>
      <w:r w:rsidRPr="00683F43">
        <w:rPr>
          <w:rFonts w:ascii="Arial" w:hAnsi="Arial" w:cs="Arial"/>
          <w:iCs/>
        </w:rPr>
        <w:t>Kartu su nurodytais dokumentais privalo būti pateikiamos visos Paslaugų vykdymo metu užfiksuotos nuotraukos Techninėje specifikacijoje nustatyta tvarka.</w:t>
      </w:r>
    </w:p>
    <w:p w14:paraId="0051E6B5" w14:textId="1790A12D" w:rsidR="00337DFD" w:rsidRPr="00683F43" w:rsidRDefault="00F94D1F" w:rsidP="00F94D1F">
      <w:pPr>
        <w:jc w:val="both"/>
        <w:rPr>
          <w:rFonts w:ascii="Arial" w:hAnsi="Arial" w:cs="Arial"/>
          <w:iCs/>
        </w:rPr>
      </w:pPr>
      <w:r w:rsidRPr="00683F43">
        <w:rPr>
          <w:rFonts w:ascii="Arial" w:hAnsi="Arial" w:cs="Arial"/>
          <w:iCs/>
        </w:rPr>
        <w:t>6.4. Maksimali delspinigių ir (ar) baudų suma, Paslaugų teikėjo mokėtina pagal šią Sutartį, negali viršyti Sutarties SD 2.</w:t>
      </w:r>
      <w:r w:rsidR="00591CE5" w:rsidRPr="00683F43">
        <w:rPr>
          <w:rFonts w:ascii="Arial" w:hAnsi="Arial" w:cs="Arial"/>
          <w:iCs/>
        </w:rPr>
        <w:t>8</w:t>
      </w:r>
      <w:r w:rsidRPr="00683F43">
        <w:rPr>
          <w:rFonts w:ascii="Arial" w:hAnsi="Arial" w:cs="Arial"/>
          <w:iCs/>
        </w:rPr>
        <w:t xml:space="preserve"> punkte nurodytos bendros Paslaugų kainos. </w:t>
      </w:r>
    </w:p>
    <w:p w14:paraId="3BCC5FB3" w14:textId="62E8C22F" w:rsidR="00A76BCA" w:rsidRPr="00683F43" w:rsidRDefault="00F94D1F" w:rsidP="00A76BCA">
      <w:pPr>
        <w:jc w:val="both"/>
        <w:rPr>
          <w:rFonts w:ascii="Arial" w:hAnsi="Arial" w:cs="Arial"/>
          <w:iCs/>
        </w:rPr>
      </w:pPr>
      <w:r w:rsidRPr="00683F43">
        <w:rPr>
          <w:rFonts w:ascii="Arial" w:hAnsi="Arial" w:cs="Arial"/>
          <w:iCs/>
        </w:rPr>
        <w:t>6.5. Pasikeitus Sutarties SD priede Nr. 3 ir Techninės specifikacijos 1 pried</w:t>
      </w:r>
      <w:r w:rsidR="00B75D67" w:rsidRPr="00683F43">
        <w:rPr>
          <w:rFonts w:ascii="Arial" w:hAnsi="Arial" w:cs="Arial"/>
          <w:iCs/>
        </w:rPr>
        <w:t>e</w:t>
      </w:r>
      <w:r w:rsidRPr="00683F43">
        <w:rPr>
          <w:rFonts w:ascii="Arial" w:hAnsi="Arial" w:cs="Arial"/>
          <w:iCs/>
        </w:rPr>
        <w:t xml:space="preserve"> nurodytam objektų plotui ir / ar skaičiui (kiekvienam regionui atskirai), </w:t>
      </w:r>
      <w:r w:rsidR="00A76BCA" w:rsidRPr="00683F43">
        <w:rPr>
          <w:rFonts w:ascii="Arial" w:hAnsi="Arial" w:cs="Arial"/>
          <w:iCs/>
        </w:rPr>
        <w:t xml:space="preserve">Pirkėjas savo nuožiūra, be atskiro Šalių susitarimo, priešgaisrinių sistemų priežiūros paslaugos mokamą mėnesinį </w:t>
      </w:r>
      <w:r w:rsidR="00074F31" w:rsidRPr="00683F43">
        <w:rPr>
          <w:rFonts w:ascii="Arial" w:hAnsi="Arial" w:cs="Arial"/>
          <w:iCs/>
        </w:rPr>
        <w:t>mokestį</w:t>
      </w:r>
      <w:r w:rsidR="00A76BCA" w:rsidRPr="00683F43">
        <w:rPr>
          <w:rFonts w:ascii="Arial" w:hAnsi="Arial" w:cs="Arial"/>
          <w:iCs/>
        </w:rPr>
        <w:t xml:space="preserve"> perskaičiuoja tokia tvarka:</w:t>
      </w:r>
    </w:p>
    <w:p w14:paraId="674F867A" w14:textId="6B1B0431" w:rsidR="00F94D1F" w:rsidRPr="00683F43" w:rsidRDefault="00F94D1F" w:rsidP="00F94D1F">
      <w:pPr>
        <w:jc w:val="both"/>
        <w:rPr>
          <w:rFonts w:ascii="Arial" w:hAnsi="Arial" w:cs="Arial"/>
          <w:iCs/>
        </w:rPr>
      </w:pPr>
    </w:p>
    <w:p w14:paraId="70E6D554" w14:textId="77777777"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MM = K * P</w:t>
      </w:r>
    </w:p>
    <w:p w14:paraId="6292DDA4" w14:textId="77777777"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MM – už Paslaugas mokamas mėnesinis mokestis.</w:t>
      </w:r>
    </w:p>
    <w:p w14:paraId="374DCC99" w14:textId="65513030" w:rsidR="00F94D1F" w:rsidRPr="00683F43" w:rsidRDefault="00F94D1F" w:rsidP="00F94D1F">
      <w:pPr>
        <w:pStyle w:val="ListParagraph"/>
        <w:spacing w:before="60" w:after="60"/>
        <w:jc w:val="both"/>
        <w:rPr>
          <w:rFonts w:ascii="Arial" w:hAnsi="Arial" w:cs="Arial"/>
          <w:iCs/>
        </w:rPr>
      </w:pPr>
      <w:r w:rsidRPr="00683F43">
        <w:rPr>
          <w:rFonts w:ascii="Arial" w:hAnsi="Arial" w:cs="Arial"/>
          <w:iCs/>
        </w:rPr>
        <w:t>K – Paslaugų 1 m</w:t>
      </w:r>
      <w:r w:rsidRPr="00683F43">
        <w:rPr>
          <w:rFonts w:ascii="Arial" w:hAnsi="Arial" w:cs="Arial"/>
          <w:iCs/>
          <w:vertAlign w:val="superscript"/>
        </w:rPr>
        <w:t>2</w:t>
      </w:r>
      <w:r w:rsidRPr="00683F43">
        <w:rPr>
          <w:rFonts w:ascii="Arial" w:hAnsi="Arial" w:cs="Arial"/>
          <w:iCs/>
        </w:rPr>
        <w:t xml:space="preserve"> įkainis, nurodytas Sutarties SD priede Nr. </w:t>
      </w:r>
      <w:r w:rsidRPr="00683F43">
        <w:rPr>
          <w:rFonts w:ascii="Arial" w:hAnsi="Arial" w:cs="Arial"/>
          <w:iCs/>
          <w:lang w:val="en-US"/>
        </w:rPr>
        <w:t>3</w:t>
      </w:r>
      <w:r w:rsidRPr="00683F43">
        <w:rPr>
          <w:rFonts w:ascii="Arial" w:hAnsi="Arial" w:cs="Arial"/>
          <w:iCs/>
        </w:rPr>
        <w:t>.</w:t>
      </w:r>
    </w:p>
    <w:p w14:paraId="2EB81E1D" w14:textId="3CD07EE5" w:rsidR="003B6CFD" w:rsidRPr="00683F43" w:rsidRDefault="00F94D1F" w:rsidP="00D876FA">
      <w:pPr>
        <w:pStyle w:val="ListParagraph"/>
        <w:spacing w:before="60" w:after="60"/>
        <w:jc w:val="both"/>
        <w:rPr>
          <w:rFonts w:ascii="Arial" w:hAnsi="Arial" w:cs="Arial"/>
          <w:iCs/>
        </w:rPr>
      </w:pPr>
      <w:r w:rsidRPr="00683F43">
        <w:rPr>
          <w:rFonts w:ascii="Arial" w:hAnsi="Arial" w:cs="Arial"/>
          <w:iCs/>
        </w:rPr>
        <w:t xml:space="preserve">P – </w:t>
      </w:r>
      <w:r w:rsidR="00A76BCA" w:rsidRPr="00683F43">
        <w:rPr>
          <w:rFonts w:ascii="Arial" w:hAnsi="Arial" w:cs="Arial"/>
          <w:iCs/>
        </w:rPr>
        <w:t xml:space="preserve">praėjusio mėn. </w:t>
      </w:r>
      <w:r w:rsidRPr="00683F43">
        <w:rPr>
          <w:rFonts w:ascii="Arial" w:hAnsi="Arial" w:cs="Arial"/>
          <w:iCs/>
        </w:rPr>
        <w:t>bendras visų objektų (kiekvienam regionui atskirai), kuriuose turės būti teikiamos Paslaugos, plotas/ skaičius</w:t>
      </w:r>
      <w:r w:rsidR="00D876FA" w:rsidRPr="00683F43">
        <w:rPr>
          <w:rFonts w:ascii="Arial" w:hAnsi="Arial" w:cs="Arial"/>
          <w:iCs/>
        </w:rPr>
        <w:t>.</w:t>
      </w:r>
    </w:p>
    <w:p w14:paraId="3B1EEFA5" w14:textId="77777777" w:rsidR="00D876FA" w:rsidRPr="00683F43" w:rsidRDefault="00D876FA" w:rsidP="00D876FA">
      <w:pPr>
        <w:pStyle w:val="ListParagraph"/>
        <w:spacing w:before="60" w:after="60"/>
        <w:jc w:val="both"/>
        <w:rPr>
          <w:rFonts w:ascii="Arial" w:hAnsi="Arial" w:cs="Arial"/>
          <w:iCs/>
        </w:rPr>
      </w:pPr>
    </w:p>
    <w:p w14:paraId="6867FF45" w14:textId="258FBDC7" w:rsidR="00187801" w:rsidRPr="00683F43" w:rsidRDefault="004016AD" w:rsidP="00683F43">
      <w:pPr>
        <w:pStyle w:val="BodyTextIndent"/>
        <w:numPr>
          <w:ilvl w:val="0"/>
          <w:numId w:val="5"/>
        </w:numPr>
        <w:spacing w:after="60"/>
        <w:ind w:left="0" w:firstLine="0"/>
        <w:jc w:val="center"/>
        <w:rPr>
          <w:rFonts w:ascii="Arial" w:hAnsi="Arial" w:cs="Arial"/>
          <w:b/>
          <w:sz w:val="20"/>
        </w:rPr>
      </w:pPr>
      <w:r w:rsidRPr="00683F43">
        <w:rPr>
          <w:rFonts w:ascii="Arial" w:hAnsi="Arial" w:cs="Arial"/>
          <w:b/>
          <w:sz w:val="20"/>
        </w:rPr>
        <w:t xml:space="preserve">SUTARTIES </w:t>
      </w:r>
      <w:r w:rsidR="00C10405" w:rsidRPr="00683F43">
        <w:rPr>
          <w:rFonts w:ascii="Arial" w:hAnsi="Arial" w:cs="Arial"/>
          <w:b/>
          <w:sz w:val="20"/>
        </w:rPr>
        <w:t>ĮSIGALIOJIMAS</w:t>
      </w:r>
      <w:r w:rsidRPr="00683F43">
        <w:rPr>
          <w:rFonts w:ascii="Arial" w:hAnsi="Arial" w:cs="Arial"/>
          <w:b/>
          <w:sz w:val="20"/>
        </w:rPr>
        <w:t xml:space="preserve"> IR GALIOJIMAS </w:t>
      </w:r>
    </w:p>
    <w:p w14:paraId="4F83E973" w14:textId="067CC976" w:rsidR="007D1C15" w:rsidRPr="00683F43" w:rsidRDefault="007D1C15" w:rsidP="00FC46EE">
      <w:pPr>
        <w:jc w:val="both"/>
        <w:rPr>
          <w:rFonts w:ascii="Arial" w:hAnsi="Arial" w:cs="Arial"/>
          <w:color w:val="000000" w:themeColor="text1"/>
        </w:rPr>
      </w:pPr>
      <w:r w:rsidRPr="00683F43">
        <w:rPr>
          <w:rFonts w:ascii="Arial" w:hAnsi="Arial" w:cs="Arial"/>
          <w:color w:val="000000" w:themeColor="text1"/>
        </w:rPr>
        <w:t xml:space="preserve">7.1. Ši Sutartis įsigalioja </w:t>
      </w:r>
      <w:r w:rsidR="00E56E42" w:rsidRPr="00683F43">
        <w:rPr>
          <w:rFonts w:ascii="Arial" w:hAnsi="Arial" w:cs="Arial"/>
          <w:color w:val="000000" w:themeColor="text1"/>
        </w:rPr>
        <w:t>Paslaugų t</w:t>
      </w:r>
      <w:r w:rsidRPr="00683F43">
        <w:rPr>
          <w:rFonts w:ascii="Arial" w:hAnsi="Arial" w:cs="Arial"/>
          <w:color w:val="000000" w:themeColor="text1"/>
        </w:rPr>
        <w:t>e</w:t>
      </w:r>
      <w:r w:rsidR="00E56E42" w:rsidRPr="00683F43">
        <w:rPr>
          <w:rFonts w:ascii="Arial" w:hAnsi="Arial" w:cs="Arial"/>
          <w:color w:val="000000" w:themeColor="text1"/>
        </w:rPr>
        <w:t>i</w:t>
      </w:r>
      <w:r w:rsidRPr="00683F43">
        <w:rPr>
          <w:rFonts w:ascii="Arial" w:hAnsi="Arial" w:cs="Arial"/>
          <w:color w:val="000000" w:themeColor="text1"/>
        </w:rPr>
        <w:t>kėjui ir Pirkėjui pasirašius Sutartį ir galioja iki visiško Šalių įsipareigojimų pagal šią Sutartį įvykdymo, bet ne ilgiau kaip 13 (trylika) mėnesių (įskaitant atsiskaitymo laikotarpį), neviršijant Sutarties SD 2.</w:t>
      </w:r>
      <w:r w:rsidR="00666A7B" w:rsidRPr="00683F43">
        <w:rPr>
          <w:rFonts w:ascii="Arial" w:hAnsi="Arial" w:cs="Arial"/>
          <w:color w:val="000000" w:themeColor="text1"/>
        </w:rPr>
        <w:t>8</w:t>
      </w:r>
      <w:r w:rsidRPr="00683F43">
        <w:rPr>
          <w:rFonts w:ascii="Arial" w:hAnsi="Arial" w:cs="Arial"/>
          <w:color w:val="000000" w:themeColor="text1"/>
        </w:rPr>
        <w:t xml:space="preserve"> punkte nurodytos bendros Paslaugų kainos. Jeigu Sutarties 2.</w:t>
      </w:r>
      <w:r w:rsidR="00DB27D9" w:rsidRPr="00683F43">
        <w:rPr>
          <w:rFonts w:ascii="Arial" w:hAnsi="Arial" w:cs="Arial"/>
          <w:color w:val="000000" w:themeColor="text1"/>
        </w:rPr>
        <w:t>8</w:t>
      </w:r>
      <w:r w:rsidRPr="00683F43">
        <w:rPr>
          <w:rFonts w:ascii="Arial" w:hAnsi="Arial" w:cs="Arial"/>
          <w:color w:val="000000" w:themeColor="text1"/>
        </w:rPr>
        <w:t xml:space="preserve"> punkte nurodyta suma išnaudojama anksčiau šiame punkte nurodyto termino, Sutartis pasibaigia išnaudojus šią sumą. </w:t>
      </w:r>
    </w:p>
    <w:p w14:paraId="0AE8D294" w14:textId="66A8E8FE" w:rsidR="00FC46EE" w:rsidRPr="00683F43" w:rsidRDefault="00FC46EE" w:rsidP="007D1C15">
      <w:pPr>
        <w:pStyle w:val="BodyTextIndent"/>
        <w:spacing w:after="60"/>
        <w:ind w:firstLine="0"/>
        <w:rPr>
          <w:rFonts w:ascii="Arial" w:hAnsi="Arial" w:cs="Arial"/>
          <w:color w:val="000000" w:themeColor="text1"/>
          <w:sz w:val="20"/>
        </w:rPr>
      </w:pPr>
      <w:r w:rsidRPr="00683F43">
        <w:rPr>
          <w:rFonts w:ascii="Arial" w:hAnsi="Arial" w:cs="Arial"/>
          <w:color w:val="000000" w:themeColor="text1"/>
          <w:sz w:val="20"/>
        </w:rPr>
        <w:t xml:space="preserve">7.2. Jeigu likus iki šios Sutarties galiojimo termino pabaigos ne mažiau kaip 90 kalendorinių dienų nei viena iš Šalių raštu nepateikia pageidavimo nepratęsti Sutarties galiojimo, Sutartis tokiomis pačiomis sąlygomis pratęsiama dar 1 (vieneriems) metams, neviršijant Sutarties SD </w:t>
      </w:r>
      <w:r w:rsidR="00DB27D9" w:rsidRPr="00683F43">
        <w:rPr>
          <w:rFonts w:ascii="Arial" w:hAnsi="Arial" w:cs="Arial"/>
          <w:color w:val="000000" w:themeColor="text1"/>
          <w:sz w:val="20"/>
        </w:rPr>
        <w:t>2.8</w:t>
      </w:r>
      <w:r w:rsidRPr="00683F43">
        <w:rPr>
          <w:rFonts w:ascii="Arial" w:hAnsi="Arial" w:cs="Arial"/>
          <w:color w:val="000000" w:themeColor="text1"/>
          <w:sz w:val="20"/>
        </w:rPr>
        <w:t xml:space="preserve"> punkt</w:t>
      </w:r>
      <w:r w:rsidR="00DB27D9" w:rsidRPr="00683F43">
        <w:rPr>
          <w:rFonts w:ascii="Arial" w:hAnsi="Arial" w:cs="Arial"/>
          <w:color w:val="000000" w:themeColor="text1"/>
          <w:sz w:val="20"/>
        </w:rPr>
        <w:t>e</w:t>
      </w:r>
      <w:r w:rsidRPr="00683F43">
        <w:rPr>
          <w:rFonts w:ascii="Arial" w:hAnsi="Arial" w:cs="Arial"/>
          <w:color w:val="000000" w:themeColor="text1"/>
          <w:sz w:val="20"/>
        </w:rPr>
        <w:t xml:space="preserve"> nurodytos bendros Paslaugų kainos (kiekvienai pirkimo objekto daliai). Jeigu Sutarties </w:t>
      </w:r>
      <w:r w:rsidR="00DB27D9" w:rsidRPr="00683F43">
        <w:rPr>
          <w:rFonts w:ascii="Arial" w:hAnsi="Arial" w:cs="Arial"/>
          <w:color w:val="000000" w:themeColor="text1"/>
          <w:sz w:val="20"/>
        </w:rPr>
        <w:t>2.8</w:t>
      </w:r>
      <w:r w:rsidRPr="00683F43">
        <w:rPr>
          <w:rFonts w:ascii="Arial" w:hAnsi="Arial" w:cs="Arial"/>
          <w:color w:val="000000" w:themeColor="text1"/>
          <w:sz w:val="20"/>
        </w:rPr>
        <w:t xml:space="preserve"> punkt</w:t>
      </w:r>
      <w:r w:rsidR="00DB27D9" w:rsidRPr="00683F43">
        <w:rPr>
          <w:rFonts w:ascii="Arial" w:hAnsi="Arial" w:cs="Arial"/>
          <w:color w:val="000000" w:themeColor="text1"/>
          <w:sz w:val="20"/>
        </w:rPr>
        <w:t>e</w:t>
      </w:r>
      <w:r w:rsidRPr="00683F43">
        <w:rPr>
          <w:rFonts w:ascii="Arial" w:hAnsi="Arial" w:cs="Arial"/>
          <w:color w:val="000000" w:themeColor="text1"/>
          <w:sz w:val="20"/>
        </w:rPr>
        <w:t xml:space="preserve"> nurodyta suma išnaudojama anksčiau šiame punkte nurodyto termino, Sutartis pasibaigia išnaudojus šią sumą.</w:t>
      </w:r>
    </w:p>
    <w:p w14:paraId="129FD239" w14:textId="7D715D56" w:rsidR="007D1C15" w:rsidRPr="00683F43" w:rsidRDefault="007D1C15" w:rsidP="007D1C15">
      <w:pPr>
        <w:pStyle w:val="BodyTextIndent"/>
        <w:spacing w:after="60"/>
        <w:ind w:firstLine="0"/>
        <w:rPr>
          <w:rFonts w:ascii="Arial" w:hAnsi="Arial" w:cs="Arial"/>
          <w:color w:val="000000" w:themeColor="text1"/>
          <w:sz w:val="20"/>
        </w:rPr>
      </w:pPr>
      <w:r w:rsidRPr="00683F43">
        <w:rPr>
          <w:rFonts w:ascii="Arial" w:hAnsi="Arial" w:cs="Arial"/>
          <w:color w:val="000000" w:themeColor="text1"/>
          <w:sz w:val="20"/>
        </w:rPr>
        <w:t>7.</w:t>
      </w:r>
      <w:r w:rsidR="00FC46EE" w:rsidRPr="00683F43">
        <w:rPr>
          <w:rFonts w:ascii="Arial" w:hAnsi="Arial" w:cs="Arial"/>
          <w:color w:val="000000" w:themeColor="text1"/>
          <w:sz w:val="20"/>
        </w:rPr>
        <w:t>3</w:t>
      </w:r>
      <w:r w:rsidRPr="00683F43">
        <w:rPr>
          <w:rFonts w:ascii="Arial" w:hAnsi="Arial" w:cs="Arial"/>
          <w:color w:val="000000" w:themeColor="text1"/>
          <w:sz w:val="20"/>
        </w:rPr>
        <w:t>. Pirkėjas, teikdamas užsakymus, įskaitant paskutinį užsakymą ir nurodydamas užsakymų įvykdymo terminą, turi įvertinti, kad pateikti užsakymai, įskaitant paskutinį užsakymą, turi būti įvykdyti iki Sutarties galiojimo (p</w:t>
      </w:r>
      <w:r w:rsidR="00955759" w:rsidRPr="00683F43">
        <w:rPr>
          <w:rFonts w:ascii="Arial" w:hAnsi="Arial" w:cs="Arial"/>
          <w:color w:val="000000" w:themeColor="text1"/>
          <w:sz w:val="20"/>
        </w:rPr>
        <w:t>aslaugų</w:t>
      </w:r>
      <w:r w:rsidRPr="00683F43">
        <w:rPr>
          <w:rFonts w:ascii="Arial" w:hAnsi="Arial" w:cs="Arial"/>
          <w:color w:val="000000" w:themeColor="text1"/>
          <w:sz w:val="20"/>
        </w:rPr>
        <w:t xml:space="preserve"> teikimo) paskutinės dienos. Sutarties nutraukimas nepanaikins šalių teisės reikalauti atlyginti nuostolius, atsiradusius dėl Sutarties nevykdymo ar netinkamo vykdymo, bei netesybas.</w:t>
      </w:r>
    </w:p>
    <w:p w14:paraId="7F40065D" w14:textId="77777777" w:rsidR="007D1C15" w:rsidRPr="00683F43" w:rsidRDefault="007D1C15" w:rsidP="007D1C15">
      <w:pPr>
        <w:jc w:val="both"/>
        <w:rPr>
          <w:rFonts w:ascii="Arial" w:hAnsi="Arial" w:cs="Arial"/>
        </w:rPr>
      </w:pPr>
    </w:p>
    <w:p w14:paraId="2709353C" w14:textId="77777777" w:rsidR="003B6CFD" w:rsidRPr="00683F43" w:rsidRDefault="003B6CFD" w:rsidP="00CB38F4">
      <w:pPr>
        <w:pStyle w:val="BodyTextIndent"/>
        <w:spacing w:after="60"/>
        <w:ind w:firstLine="0"/>
        <w:rPr>
          <w:rFonts w:ascii="Arial" w:hAnsi="Arial" w:cs="Arial"/>
          <w:sz w:val="20"/>
        </w:rPr>
      </w:pPr>
    </w:p>
    <w:p w14:paraId="274BF3A0" w14:textId="77777777" w:rsidR="00A13973" w:rsidRPr="00683F43" w:rsidRDefault="00A13973" w:rsidP="00683F43">
      <w:pPr>
        <w:pStyle w:val="BodyTextIndent"/>
        <w:numPr>
          <w:ilvl w:val="0"/>
          <w:numId w:val="5"/>
        </w:numPr>
        <w:spacing w:after="60"/>
        <w:ind w:left="0" w:firstLine="0"/>
        <w:jc w:val="center"/>
        <w:rPr>
          <w:rFonts w:ascii="Arial" w:hAnsi="Arial" w:cs="Arial"/>
          <w:b/>
          <w:sz w:val="20"/>
          <w:u w:val="single"/>
        </w:rPr>
      </w:pPr>
      <w:r w:rsidRPr="00683F43">
        <w:rPr>
          <w:rFonts w:ascii="Arial" w:hAnsi="Arial" w:cs="Arial"/>
          <w:b/>
          <w:sz w:val="20"/>
          <w:u w:val="single"/>
        </w:rPr>
        <w:t>SPECIALIOSIOS SĄLYGOS</w:t>
      </w:r>
    </w:p>
    <w:p w14:paraId="27CDF6C7" w14:textId="4B6E45A2" w:rsidR="00B10196" w:rsidRPr="008D064F" w:rsidRDefault="008E59C7" w:rsidP="00683F43">
      <w:pPr>
        <w:pStyle w:val="BodyTextIndent"/>
        <w:numPr>
          <w:ilvl w:val="1"/>
          <w:numId w:val="5"/>
        </w:numPr>
        <w:tabs>
          <w:tab w:val="left" w:pos="709"/>
        </w:tabs>
        <w:spacing w:after="60"/>
        <w:ind w:left="0" w:firstLine="0"/>
        <w:rPr>
          <w:rFonts w:ascii="Arial" w:hAnsi="Arial" w:cs="Arial"/>
          <w:sz w:val="20"/>
        </w:rPr>
      </w:pPr>
      <w:r w:rsidRPr="008D064F">
        <w:rPr>
          <w:rFonts w:ascii="Arial" w:hAnsi="Arial" w:cs="Arial"/>
          <w:sz w:val="20"/>
        </w:rPr>
        <w:t>Šioje dalyje</w:t>
      </w:r>
      <w:r w:rsidR="00A13973" w:rsidRPr="008D064F">
        <w:rPr>
          <w:rFonts w:ascii="Arial" w:hAnsi="Arial" w:cs="Arial"/>
          <w:sz w:val="20"/>
        </w:rPr>
        <w:t xml:space="preserve"> </w:t>
      </w:r>
      <w:r w:rsidR="00C4198A" w:rsidRPr="008D064F">
        <w:rPr>
          <w:rFonts w:ascii="Arial" w:hAnsi="Arial" w:cs="Arial"/>
          <w:sz w:val="20"/>
        </w:rPr>
        <w:t>aptariamos</w:t>
      </w:r>
      <w:r w:rsidR="00A13973" w:rsidRPr="008D064F">
        <w:rPr>
          <w:rFonts w:ascii="Arial" w:hAnsi="Arial" w:cs="Arial"/>
          <w:sz w:val="20"/>
        </w:rPr>
        <w:t xml:space="preserve"> kitos Šalių sutartos nuostatos, kurios nėra aptartos Sutarties BD ir (ar) Sutarties SD.</w:t>
      </w:r>
    </w:p>
    <w:p w14:paraId="49DAC5C9" w14:textId="09E48574" w:rsidR="002A0D1F" w:rsidRPr="00683F43" w:rsidRDefault="00373A3C" w:rsidP="00683F43">
      <w:pPr>
        <w:numPr>
          <w:ilvl w:val="1"/>
          <w:numId w:val="5"/>
        </w:numPr>
        <w:spacing w:after="60"/>
        <w:ind w:left="0" w:hanging="10"/>
        <w:jc w:val="both"/>
        <w:rPr>
          <w:rFonts w:ascii="Arial" w:hAnsi="Arial" w:cs="Arial"/>
        </w:rPr>
      </w:pP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 xml:space="preserve">kėjas patvirtina, kad aplinkybės, kilusios dėl koronavirusinės infekcijos (COVID-19) sukeltos nepalankios epidemiologinės situacijos nulemtų Lietuvos Respublikos arba kitų šalių kompetetingų valstybės ir (arba) savivaldybių institucijų priimtų sprendimų, kuriais taikomi ribojimai asmenų judėjimui ir (arba) ūkinei veiklai, nėra laikoma nenugalima jėga (Force Majeure) ir neatleidžia </w:t>
      </w: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kėjo nuo atsakomybės už sutarties neįvykdymą.</w:t>
      </w:r>
      <w:r w:rsidR="002A0D1F" w:rsidRPr="00683F43">
        <w:rPr>
          <w:rFonts w:ascii="Arial" w:hAnsi="Arial" w:cs="Arial"/>
        </w:rPr>
        <w:t xml:space="preserve"> </w:t>
      </w:r>
    </w:p>
    <w:p w14:paraId="68E28D74" w14:textId="03B2E790" w:rsidR="002A0D1F" w:rsidRPr="00683F43" w:rsidRDefault="00F5564B" w:rsidP="00683F43">
      <w:pPr>
        <w:numPr>
          <w:ilvl w:val="1"/>
          <w:numId w:val="5"/>
        </w:numPr>
        <w:spacing w:after="60"/>
        <w:ind w:left="0" w:hanging="10"/>
        <w:jc w:val="both"/>
        <w:rPr>
          <w:rFonts w:ascii="Arial" w:hAnsi="Arial" w:cs="Arial"/>
        </w:rPr>
      </w:pPr>
      <w:r w:rsidRPr="00683F43">
        <w:rPr>
          <w:rFonts w:ascii="Arial" w:hAnsi="Arial" w:cs="Arial"/>
        </w:rPr>
        <w:t xml:space="preserve">Šalys susitarė, kad jei po sutarties sudarymo atsirastų naujos aplinkybės, kurios apribotų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kėjo veiklą daugiau arba kitu būdu, nei yra žinoma sutarties sudarymo metu, ir dėl to </w:t>
      </w:r>
      <w:r w:rsidR="00373A3C" w:rsidRPr="00683F43">
        <w:rPr>
          <w:rFonts w:ascii="Arial" w:hAnsi="Arial" w:cs="Arial"/>
        </w:rPr>
        <w:t>Paslaugų t</w:t>
      </w:r>
      <w:r w:rsidRPr="00683F43">
        <w:rPr>
          <w:rFonts w:ascii="Arial" w:hAnsi="Arial" w:cs="Arial"/>
        </w:rPr>
        <w:t>e</w:t>
      </w:r>
      <w:r w:rsidR="00F6715C" w:rsidRPr="00683F43">
        <w:rPr>
          <w:rFonts w:ascii="Arial" w:hAnsi="Arial" w:cs="Arial"/>
        </w:rPr>
        <w:t>i</w:t>
      </w:r>
      <w:r w:rsidRPr="00683F43">
        <w:rPr>
          <w:rFonts w:ascii="Arial" w:hAnsi="Arial" w:cs="Arial"/>
        </w:rPr>
        <w:t xml:space="preserve">kėjas negali vykdyti sutartinių prievolių, tuomet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kėjas galėtų būti atleidžiamas nuo civilinės atsakomybės už sutarties nevykdymą, tik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kėjui įrodžius, kad aplinkybės, kuriomis remiasi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 xml:space="preserve">kėjas, yra tokio masto ir tokio pobūdžio, kurio nei vienas rūpestingas ir atidus verslininkas negalėjo kontroliuoti ir numatyti sutarties sudarymo metu, ir kad </w:t>
      </w:r>
      <w:r w:rsidR="00373A3C" w:rsidRPr="00683F43">
        <w:rPr>
          <w:rFonts w:ascii="Arial" w:hAnsi="Arial" w:cs="Arial"/>
        </w:rPr>
        <w:t>Paslaugų t</w:t>
      </w:r>
      <w:r w:rsidRPr="00683F43">
        <w:rPr>
          <w:rFonts w:ascii="Arial" w:hAnsi="Arial" w:cs="Arial"/>
        </w:rPr>
        <w:t>e</w:t>
      </w:r>
      <w:r w:rsidR="00373A3C" w:rsidRPr="00683F43">
        <w:rPr>
          <w:rFonts w:ascii="Arial" w:hAnsi="Arial" w:cs="Arial"/>
        </w:rPr>
        <w:t>i</w:t>
      </w:r>
      <w:r w:rsidRPr="00683F43">
        <w:rPr>
          <w:rFonts w:ascii="Arial" w:hAnsi="Arial" w:cs="Arial"/>
        </w:rPr>
        <w:t>kėjas, veikdamas atidžiai ir rūpestingai, negalėjo užkirsti kelio šių aplinkybių ar jų pasekmių atsiradimui</w:t>
      </w:r>
      <w:r w:rsidR="002A0D1F" w:rsidRPr="00683F43">
        <w:rPr>
          <w:rFonts w:ascii="Arial" w:hAnsi="Arial" w:cs="Arial"/>
        </w:rPr>
        <w:t xml:space="preserve">. </w:t>
      </w:r>
    </w:p>
    <w:p w14:paraId="6DBD044E" w14:textId="255E2D05" w:rsidR="00E56E42" w:rsidRPr="00683F43" w:rsidRDefault="00373A3C" w:rsidP="00683F43">
      <w:pPr>
        <w:numPr>
          <w:ilvl w:val="1"/>
          <w:numId w:val="5"/>
        </w:numPr>
        <w:spacing w:after="60"/>
        <w:ind w:left="0" w:hanging="10"/>
        <w:jc w:val="both"/>
        <w:rPr>
          <w:rFonts w:ascii="Arial" w:hAnsi="Arial" w:cs="Arial"/>
        </w:rPr>
      </w:pP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sidRPr="00683F43">
        <w:rPr>
          <w:rFonts w:ascii="Arial" w:hAnsi="Arial" w:cs="Arial"/>
        </w:rPr>
        <w:t>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kėjas negalėjo protingai numa</w:t>
      </w:r>
      <w:r w:rsidRPr="00683F43">
        <w:rPr>
          <w:rFonts w:ascii="Arial" w:hAnsi="Arial" w:cs="Arial"/>
        </w:rPr>
        <w:t>tyti sutarties sudarymo metu. Paslaugų t</w:t>
      </w:r>
      <w:r w:rsidR="00F5564B" w:rsidRPr="00683F43">
        <w:rPr>
          <w:rFonts w:ascii="Arial" w:hAnsi="Arial" w:cs="Arial"/>
        </w:rPr>
        <w:t>e</w:t>
      </w:r>
      <w:r w:rsidRPr="00683F43">
        <w:rPr>
          <w:rFonts w:ascii="Arial" w:hAnsi="Arial" w:cs="Arial"/>
        </w:rPr>
        <w:t>i</w:t>
      </w:r>
      <w:r w:rsidR="00F5564B" w:rsidRPr="00683F43">
        <w:rPr>
          <w:rFonts w:ascii="Arial" w:hAnsi="Arial" w:cs="Arial"/>
        </w:rPr>
        <w:t>kėjas, siekdamas būti atleistas nuo civilinės atsakomybės, privalo pateikti visą Pirkėjo prašomą ir sutartyje nurodytą informaciją, bei šią informaciją pagrindžiančius dokumentus</w:t>
      </w:r>
      <w:r w:rsidR="002A0D1F" w:rsidRPr="00683F43">
        <w:rPr>
          <w:rFonts w:ascii="Arial" w:hAnsi="Arial" w:cs="Arial"/>
        </w:rPr>
        <w:t>.</w:t>
      </w:r>
    </w:p>
    <w:p w14:paraId="4CDF18A2" w14:textId="77777777" w:rsidR="00C814F4" w:rsidRPr="00683F43" w:rsidRDefault="00E54DB0" w:rsidP="00683F43">
      <w:pPr>
        <w:numPr>
          <w:ilvl w:val="1"/>
          <w:numId w:val="6"/>
        </w:numPr>
        <w:spacing w:after="60"/>
        <w:ind w:left="0" w:hanging="10"/>
        <w:jc w:val="both"/>
        <w:rPr>
          <w:rFonts w:ascii="Arial" w:hAnsi="Arial" w:cs="Arial"/>
        </w:rPr>
      </w:pPr>
      <w:r w:rsidRPr="00683F43">
        <w:rPr>
          <w:rFonts w:ascii="Arial" w:hAnsi="Arial" w:cs="Arial"/>
        </w:rPr>
        <w:lastRenderedPageBreak/>
        <w:t xml:space="preserve">Bet kokios formos korupcija yra netoleruojama. </w:t>
      </w:r>
      <w:r w:rsidR="007C7EBA" w:rsidRPr="00683F43">
        <w:rPr>
          <w:rFonts w:ascii="Arial" w:hAnsi="Arial" w:cs="Arial"/>
        </w:rPr>
        <w:t>Pirkėjas</w:t>
      </w:r>
      <w:r w:rsidRPr="00683F43">
        <w:rPr>
          <w:rFonts w:ascii="Arial" w:hAnsi="Arial" w:cs="Arial"/>
        </w:rPr>
        <w:t xml:space="preserve"> turi teisę vienašališkai nutraukti Sutartį, jei </w:t>
      </w:r>
      <w:r w:rsidR="007C7EBA" w:rsidRPr="00683F43">
        <w:rPr>
          <w:rFonts w:ascii="Arial" w:hAnsi="Arial" w:cs="Arial"/>
        </w:rPr>
        <w:t>Paslaugų teikėjas</w:t>
      </w:r>
      <w:r w:rsidRPr="00683F43">
        <w:rPr>
          <w:rFonts w:ascii="Arial" w:hAnsi="Arial" w:cs="Arial"/>
        </w:rPr>
        <w:t xml:space="preserve"> (įskaitant bet kurį iš </w:t>
      </w:r>
      <w:r w:rsidR="007C7EBA" w:rsidRPr="00683F43">
        <w:rPr>
          <w:rFonts w:ascii="Arial" w:hAnsi="Arial" w:cs="Arial"/>
        </w:rPr>
        <w:t>Paslaugų teikėjo</w:t>
      </w:r>
      <w:r w:rsidRPr="00683F43">
        <w:rPr>
          <w:rFonts w:ascii="Arial" w:hAnsi="Arial" w:cs="Arial"/>
        </w:rPr>
        <w:t xml:space="preserve"> darbuotojų, tarpininkų, subtiekėjų, atstovų ir kt.) duoda arba pasiūlo (tiesiogiai arba netiesiogiai) bet kuriam </w:t>
      </w:r>
      <w:r w:rsidR="007C7EBA" w:rsidRPr="00683F43">
        <w:rPr>
          <w:rFonts w:ascii="Arial" w:hAnsi="Arial" w:cs="Arial"/>
        </w:rPr>
        <w:t>Pirkėjo</w:t>
      </w:r>
      <w:r w:rsidRPr="00683F43">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sidRPr="00683F43">
        <w:rPr>
          <w:rFonts w:ascii="Arial" w:hAnsi="Arial" w:cs="Arial"/>
        </w:rPr>
        <w:t>Pirkėjui</w:t>
      </w:r>
      <w:r w:rsidRPr="00683F43">
        <w:rPr>
          <w:rFonts w:ascii="Arial" w:hAnsi="Arial" w:cs="Arial"/>
        </w:rPr>
        <w:t xml:space="preserve"> nutraukus Sutartį šiuo pagrindu,  </w:t>
      </w:r>
      <w:r w:rsidR="007C7EBA" w:rsidRPr="00683F43">
        <w:rPr>
          <w:rFonts w:ascii="Arial" w:hAnsi="Arial" w:cs="Arial"/>
        </w:rPr>
        <w:t>Paslaugų teikėjas</w:t>
      </w:r>
      <w:r w:rsidRPr="00683F43">
        <w:rPr>
          <w:rFonts w:ascii="Arial" w:hAnsi="Arial" w:cs="Arial"/>
        </w:rPr>
        <w:t xml:space="preserve">  privalo atlyginti </w:t>
      </w:r>
      <w:r w:rsidR="007C7EBA" w:rsidRPr="00683F43">
        <w:rPr>
          <w:rFonts w:ascii="Arial" w:hAnsi="Arial" w:cs="Arial"/>
        </w:rPr>
        <w:t>Pirkėjui</w:t>
      </w:r>
      <w:r w:rsidRPr="00683F43">
        <w:rPr>
          <w:rFonts w:ascii="Arial" w:hAnsi="Arial" w:cs="Arial"/>
        </w:rPr>
        <w:t xml:space="preserve"> visas patirtas  išlaidas, susijusias su Sutarties vykdymo užbaigimu, bei kompensuoti visus dėl Sutartis nutraukimo patirtus nuostolius.  </w:t>
      </w:r>
    </w:p>
    <w:p w14:paraId="03E724AC" w14:textId="588DB004" w:rsidR="00E54DB0" w:rsidRPr="00683F43" w:rsidRDefault="00C814F4" w:rsidP="00C814F4">
      <w:pPr>
        <w:spacing w:after="60"/>
        <w:jc w:val="both"/>
        <w:rPr>
          <w:rFonts w:ascii="Arial" w:hAnsi="Arial" w:cs="Arial"/>
        </w:rPr>
      </w:pPr>
      <w:r w:rsidRPr="00683F43">
        <w:rPr>
          <w:rFonts w:ascii="Arial" w:hAnsi="Arial" w:cs="Arial"/>
        </w:rPr>
        <w:t xml:space="preserve">8.6.       </w:t>
      </w:r>
      <w:r w:rsidR="00E54DB0" w:rsidRPr="00683F43">
        <w:rPr>
          <w:rFonts w:ascii="Arial" w:hAnsi="Arial" w:cs="Arial"/>
        </w:rPr>
        <w:t xml:space="preserve">Savo jėgomis ir lėšomis pravesti mokymus savo darbuotojams vagysčių prevencijos tema bei pateikti tai įrodančius dokumentus </w:t>
      </w:r>
      <w:r w:rsidR="007C7EBA" w:rsidRPr="00683F43">
        <w:rPr>
          <w:rFonts w:ascii="Arial" w:hAnsi="Arial" w:cs="Arial"/>
        </w:rPr>
        <w:t>Pirkėjo</w:t>
      </w:r>
      <w:r w:rsidR="00E54DB0" w:rsidRPr="00683F43">
        <w:rPr>
          <w:rFonts w:ascii="Arial" w:hAnsi="Arial" w:cs="Arial"/>
        </w:rPr>
        <w:t xml:space="preserve"> atstovui prieš pradedant šiems darbuotojams teikti paslaugas. </w:t>
      </w:r>
    </w:p>
    <w:p w14:paraId="04CBBE9A" w14:textId="77777777" w:rsidR="009E2846" w:rsidRPr="009E2846" w:rsidRDefault="00C814F4" w:rsidP="009E2846">
      <w:pPr>
        <w:spacing w:after="60"/>
        <w:jc w:val="both"/>
        <w:rPr>
          <w:rFonts w:ascii="Arial" w:hAnsi="Arial" w:cs="Arial"/>
          <w:color w:val="000000" w:themeColor="text1"/>
        </w:rPr>
      </w:pPr>
      <w:r w:rsidRPr="009E2846">
        <w:rPr>
          <w:rFonts w:ascii="Arial" w:hAnsi="Arial" w:cs="Arial"/>
          <w:color w:val="000000" w:themeColor="text1"/>
        </w:rPr>
        <w:t xml:space="preserve">8.7.        </w:t>
      </w:r>
      <w:r w:rsidR="00E54DB0" w:rsidRPr="009E2846">
        <w:rPr>
          <w:rFonts w:ascii="Arial" w:hAnsi="Arial" w:cs="Arial"/>
          <w:color w:val="000000" w:themeColor="text1"/>
        </w:rPr>
        <w:t xml:space="preserve">Užtikrinti, kad vykdant Sutartį </w:t>
      </w:r>
      <w:r w:rsidR="007C7EBA" w:rsidRPr="009E2846">
        <w:rPr>
          <w:rFonts w:ascii="Arial" w:hAnsi="Arial" w:cs="Arial"/>
          <w:color w:val="000000" w:themeColor="text1"/>
        </w:rPr>
        <w:t>Paslaugų teikėjo</w:t>
      </w:r>
      <w:r w:rsidR="00E54DB0" w:rsidRPr="009E2846">
        <w:rPr>
          <w:rFonts w:ascii="Arial" w:hAnsi="Arial" w:cs="Arial"/>
          <w:color w:val="000000" w:themeColor="text1"/>
        </w:rPr>
        <w:t xml:space="preserve"> darbuotojai laikytųsi Lietuvos Respublikos teisės aktais nustatytų darbuotojų saugos ir sveikatos ir priešgaisrinės saugos reikalavimų. </w:t>
      </w:r>
    </w:p>
    <w:p w14:paraId="375011D3" w14:textId="798863AD" w:rsidR="009E2846" w:rsidRPr="009E2846" w:rsidRDefault="009E2846" w:rsidP="009E2846">
      <w:pPr>
        <w:spacing w:after="60"/>
        <w:jc w:val="both"/>
        <w:rPr>
          <w:rFonts w:ascii="Arial" w:hAnsi="Arial" w:cs="Arial"/>
          <w:color w:val="000000" w:themeColor="text1"/>
        </w:rPr>
      </w:pPr>
      <w:r w:rsidRPr="009E2846">
        <w:rPr>
          <w:rFonts w:ascii="Arial" w:hAnsi="Arial" w:cs="Arial"/>
          <w:color w:val="000000" w:themeColor="text1"/>
        </w:rPr>
        <w:t>8.8. Tiekėjas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Tiekėjas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Tiekėjas įsipareigoja nedelsiant informuoti apie tai Pirkėją. Šios sąlygos galioja visu Sutarties su Tiekėju (Tiekėjo su subtiekėjo/ -ais) galiojimo laikotarpiu. Tiekėjas įsipareigoja, sudarant sutartis su subtiekėjais, numatyti reikalavimą laikytis šių nuostatų. Šiame Sutarties punkte nustatytų reikalavimų pažeidimas ir/ ar nesilaikymas laikomas esminiu Sutarties pažeidimu ir suteikia teisę Pirkėjui nedelsiant be įspėjimo nutraukti bet kokią arba visas sutartis su Tiekėju, neprivalant sumokėti jokių baudų,  atlyginti jokios žalos ar išmokėti kokios nors kompensacijos ar grąžinti pinigų Tiekėjui ir/ar jo subtiekėjui, gali atšaukti bet kurį ar visus Užsakymus ir (arba) visai  ar iš dalies sustabdyti, panaikinti bet kurias sutartis su Tiekėju. Esant prieštaravimams tarp šio punkto nuostatų ir Sutarties BD 3.6 punkto nuostatų, pirmenybė teikiama šio punkto nuostatoms.</w:t>
      </w:r>
    </w:p>
    <w:p w14:paraId="7382871E" w14:textId="768A6BA2" w:rsidR="002967FB" w:rsidRPr="00683F43" w:rsidRDefault="002967FB" w:rsidP="00C814F4">
      <w:pPr>
        <w:pStyle w:val="ListParagraph"/>
        <w:ind w:left="0"/>
        <w:jc w:val="both"/>
        <w:rPr>
          <w:rFonts w:ascii="Arial" w:hAnsi="Arial" w:cs="Arial"/>
          <w:color w:val="000000" w:themeColor="text1"/>
        </w:rPr>
      </w:pPr>
      <w:r w:rsidRPr="00683F43">
        <w:rPr>
          <w:rFonts w:ascii="Arial" w:hAnsi="Arial" w:cs="Arial"/>
          <w:color w:val="000000" w:themeColor="text1"/>
        </w:rPr>
        <w:t>8.9. Šalys susitarė, kad Pirkėjas turi teisę vienašališkai nutraukti Sutartį, jeigu Sutarties vykdymo metu paaiškėja bent vienas iš Pirkimų, atliekamų vandentvarkos, energetikos, transporto ar pašto paslaugų srities perkančiųjų subjektų, įstatymo 58 str. 4</w:t>
      </w:r>
      <w:r w:rsidRPr="00683F43">
        <w:rPr>
          <w:rFonts w:ascii="Arial" w:hAnsi="Arial" w:cs="Arial"/>
          <w:color w:val="000000" w:themeColor="text1"/>
          <w:vertAlign w:val="superscript"/>
        </w:rPr>
        <w:t>1</w:t>
      </w:r>
      <w:r w:rsidRPr="00683F43">
        <w:rPr>
          <w:rFonts w:ascii="Arial" w:hAnsi="Arial" w:cs="Arial"/>
          <w:color w:val="000000" w:themeColor="text1"/>
        </w:rPr>
        <w:t xml:space="preserve"> d. ir / ar Tarybos reglamente (ES) Nr. 833/2014 su vėlesniais pakeitimais ir / ar Tarybos reglamente (EB) 765 /2006 su vėlesniais pakeitimais nurodytų pagrindų.</w:t>
      </w:r>
    </w:p>
    <w:p w14:paraId="718BE12D" w14:textId="77777777" w:rsidR="00DD494D" w:rsidRPr="00683F43" w:rsidRDefault="00DD494D" w:rsidP="00CB38F4">
      <w:pPr>
        <w:pStyle w:val="BodyTextIndent"/>
        <w:tabs>
          <w:tab w:val="left" w:pos="709"/>
        </w:tabs>
        <w:spacing w:after="60"/>
        <w:ind w:firstLine="0"/>
        <w:rPr>
          <w:rFonts w:ascii="Arial" w:hAnsi="Arial" w:cs="Arial"/>
          <w:b/>
          <w:sz w:val="20"/>
        </w:rPr>
      </w:pPr>
    </w:p>
    <w:p w14:paraId="0ACBC320" w14:textId="77777777" w:rsidR="008631C5" w:rsidRPr="00683F43" w:rsidRDefault="00C20F4A" w:rsidP="008D064F">
      <w:pPr>
        <w:pStyle w:val="BodyTextIndent"/>
        <w:numPr>
          <w:ilvl w:val="0"/>
          <w:numId w:val="30"/>
        </w:numPr>
        <w:spacing w:after="60"/>
        <w:ind w:left="0" w:firstLine="0"/>
        <w:jc w:val="center"/>
        <w:rPr>
          <w:rFonts w:ascii="Arial" w:hAnsi="Arial" w:cs="Arial"/>
          <w:b/>
          <w:sz w:val="20"/>
        </w:rPr>
      </w:pPr>
      <w:r w:rsidRPr="00683F43">
        <w:rPr>
          <w:rFonts w:ascii="Arial" w:hAnsi="Arial" w:cs="Arial"/>
          <w:b/>
          <w:sz w:val="20"/>
        </w:rPr>
        <w:t>PRIEDAI</w:t>
      </w:r>
    </w:p>
    <w:p w14:paraId="1E2539B3" w14:textId="06629526" w:rsidR="00ED09E8" w:rsidRPr="00683F43" w:rsidRDefault="00ED09E8" w:rsidP="008D064F">
      <w:pPr>
        <w:pStyle w:val="BodyTextIndent"/>
        <w:numPr>
          <w:ilvl w:val="1"/>
          <w:numId w:val="30"/>
        </w:numPr>
        <w:spacing w:after="60"/>
        <w:ind w:left="0" w:firstLine="0"/>
        <w:rPr>
          <w:rFonts w:ascii="Arial" w:hAnsi="Arial" w:cs="Arial"/>
          <w:sz w:val="20"/>
        </w:rPr>
      </w:pPr>
      <w:r w:rsidRPr="00683F43">
        <w:rPr>
          <w:rFonts w:ascii="Arial" w:hAnsi="Arial" w:cs="Arial"/>
          <w:sz w:val="20"/>
        </w:rPr>
        <w:t>Kiekvienas šios Sutarties priedas yra neatskiriama jos dalis. Kiekviena Šalis gauna po vieną kiekvieno Sutarties priedo egzempliorių.</w:t>
      </w:r>
    </w:p>
    <w:p w14:paraId="26C8A2C2" w14:textId="787EE6A7" w:rsidR="00980D13" w:rsidRPr="00683F43" w:rsidRDefault="00980D13" w:rsidP="008D064F">
      <w:pPr>
        <w:pStyle w:val="BodyTextIndent"/>
        <w:numPr>
          <w:ilvl w:val="1"/>
          <w:numId w:val="30"/>
        </w:numPr>
        <w:spacing w:after="60"/>
        <w:ind w:left="0" w:firstLine="0"/>
        <w:rPr>
          <w:rFonts w:ascii="Arial" w:hAnsi="Arial" w:cs="Arial"/>
          <w:sz w:val="20"/>
        </w:rPr>
      </w:pPr>
      <w:r w:rsidRPr="00683F43">
        <w:rPr>
          <w:rFonts w:ascii="Arial" w:hAnsi="Arial" w:cs="Arial"/>
          <w:sz w:val="20"/>
        </w:rPr>
        <w:t>Sutarties priedai yra:</w:t>
      </w:r>
    </w:p>
    <w:p w14:paraId="2A49DC97" w14:textId="5F2E7854" w:rsidR="006A448C" w:rsidRPr="00683F43" w:rsidRDefault="00660049" w:rsidP="00CB38F4">
      <w:pPr>
        <w:pStyle w:val="BodyTextIndent"/>
        <w:spacing w:after="60"/>
        <w:ind w:firstLine="0"/>
        <w:rPr>
          <w:rFonts w:ascii="Arial" w:hAnsi="Arial" w:cs="Arial"/>
          <w:sz w:val="20"/>
        </w:rPr>
      </w:pPr>
      <w:r w:rsidRPr="00683F43">
        <w:rPr>
          <w:rFonts w:ascii="Arial" w:hAnsi="Arial" w:cs="Arial"/>
          <w:sz w:val="20"/>
        </w:rPr>
        <w:t>9</w:t>
      </w:r>
      <w:r w:rsidR="000871A4" w:rsidRPr="00683F43">
        <w:rPr>
          <w:rFonts w:ascii="Arial" w:hAnsi="Arial" w:cs="Arial"/>
          <w:sz w:val="20"/>
        </w:rPr>
        <w:t>.2.1. Sutarties SD priedas Nr. 1 – „Kontaktiniai asmenys“;</w:t>
      </w:r>
    </w:p>
    <w:p w14:paraId="6864D9DD" w14:textId="1FF33746" w:rsidR="00FF0FF1" w:rsidRPr="00683F43" w:rsidRDefault="00660049" w:rsidP="00FF0FF1">
      <w:pPr>
        <w:pStyle w:val="BodyTextIndent"/>
        <w:spacing w:after="60"/>
        <w:ind w:firstLine="0"/>
        <w:rPr>
          <w:rFonts w:ascii="Arial" w:hAnsi="Arial" w:cs="Arial"/>
          <w:sz w:val="20"/>
        </w:rPr>
      </w:pPr>
      <w:r w:rsidRPr="00683F43">
        <w:rPr>
          <w:rFonts w:ascii="Arial" w:hAnsi="Arial" w:cs="Arial"/>
          <w:sz w:val="20"/>
        </w:rPr>
        <w:t>9</w:t>
      </w:r>
      <w:r w:rsidR="000871A4" w:rsidRPr="00683F43">
        <w:rPr>
          <w:rFonts w:ascii="Arial" w:hAnsi="Arial" w:cs="Arial"/>
          <w:sz w:val="20"/>
        </w:rPr>
        <w:t xml:space="preserve">.2.2. Sutarties SD priedas Nr. </w:t>
      </w:r>
      <w:r w:rsidRPr="00683F43">
        <w:rPr>
          <w:rFonts w:ascii="Arial" w:hAnsi="Arial" w:cs="Arial"/>
          <w:sz w:val="20"/>
        </w:rPr>
        <w:t>2 – „Techninė specifikacija“</w:t>
      </w:r>
      <w:r w:rsidR="00FC46EE" w:rsidRPr="00683F43">
        <w:rPr>
          <w:rFonts w:ascii="Arial" w:hAnsi="Arial" w:cs="Arial"/>
          <w:sz w:val="20"/>
        </w:rPr>
        <w:t>;</w:t>
      </w:r>
    </w:p>
    <w:p w14:paraId="509C4AB3" w14:textId="014C0034" w:rsidR="00FC46EE" w:rsidRPr="00683F43" w:rsidRDefault="00FC46EE" w:rsidP="00FF0FF1">
      <w:pPr>
        <w:pStyle w:val="BodyTextIndent"/>
        <w:spacing w:after="60"/>
        <w:ind w:firstLine="0"/>
        <w:rPr>
          <w:rFonts w:ascii="Arial" w:hAnsi="Arial" w:cs="Arial"/>
          <w:sz w:val="20"/>
        </w:rPr>
      </w:pPr>
      <w:r w:rsidRPr="00683F43">
        <w:rPr>
          <w:rFonts w:ascii="Arial" w:hAnsi="Arial" w:cs="Arial"/>
          <w:sz w:val="20"/>
        </w:rPr>
        <w:t>9.2.3. Sutarties SD priedas Nr.</w:t>
      </w:r>
      <w:r w:rsidR="00DD6939" w:rsidRPr="00683F43">
        <w:rPr>
          <w:rFonts w:ascii="Arial" w:hAnsi="Arial" w:cs="Arial"/>
          <w:sz w:val="20"/>
        </w:rPr>
        <w:t xml:space="preserve"> </w:t>
      </w:r>
      <w:r w:rsidRPr="00683F43">
        <w:rPr>
          <w:rFonts w:ascii="Arial" w:hAnsi="Arial" w:cs="Arial"/>
          <w:sz w:val="20"/>
        </w:rPr>
        <w:t>3</w:t>
      </w:r>
      <w:r w:rsidR="002F424D" w:rsidRPr="00683F43">
        <w:rPr>
          <w:rFonts w:ascii="Arial" w:hAnsi="Arial" w:cs="Arial"/>
          <w:sz w:val="20"/>
        </w:rPr>
        <w:t xml:space="preserve"> – „Paslaugų įkainiai“;</w:t>
      </w:r>
    </w:p>
    <w:p w14:paraId="0842A42F" w14:textId="31EEFA1F" w:rsidR="00FF0FF1" w:rsidRPr="00683F43" w:rsidRDefault="00FF0FF1" w:rsidP="00FF0FF1">
      <w:pPr>
        <w:pStyle w:val="BodyTextIndent"/>
        <w:spacing w:after="60"/>
        <w:ind w:firstLine="0"/>
        <w:rPr>
          <w:rFonts w:ascii="Arial" w:hAnsi="Arial" w:cs="Arial"/>
          <w:sz w:val="20"/>
        </w:rPr>
      </w:pPr>
      <w:r w:rsidRPr="00683F43">
        <w:rPr>
          <w:rFonts w:ascii="Arial" w:hAnsi="Arial" w:cs="Arial"/>
          <w:sz w:val="20"/>
        </w:rPr>
        <w:t xml:space="preserve">9.2.3. Sutarties SD priedas Nr. </w:t>
      </w:r>
      <w:r w:rsidR="00107DFD" w:rsidRPr="00683F43">
        <w:rPr>
          <w:rFonts w:ascii="Arial" w:hAnsi="Arial" w:cs="Arial"/>
          <w:sz w:val="20"/>
        </w:rPr>
        <w:t>4</w:t>
      </w:r>
      <w:r w:rsidRPr="00683F43">
        <w:rPr>
          <w:rFonts w:ascii="Arial" w:hAnsi="Arial" w:cs="Arial"/>
          <w:sz w:val="20"/>
        </w:rPr>
        <w:t xml:space="preserve"> – „Sutartį vykdysiančių specialistų sąrašas“</w:t>
      </w:r>
      <w:r w:rsidR="002F424D" w:rsidRPr="00683F43">
        <w:rPr>
          <w:rFonts w:ascii="Arial" w:hAnsi="Arial" w:cs="Arial"/>
          <w:sz w:val="20"/>
        </w:rPr>
        <w:t>.</w:t>
      </w:r>
    </w:p>
    <w:p w14:paraId="558A1BE4" w14:textId="77777777" w:rsidR="00FF0FF1" w:rsidRPr="00683F43" w:rsidRDefault="00FF0FF1" w:rsidP="00CB38F4">
      <w:pPr>
        <w:pStyle w:val="BodyTextIndent"/>
        <w:spacing w:after="60"/>
        <w:ind w:firstLine="0"/>
        <w:rPr>
          <w:rFonts w:ascii="Arial" w:hAnsi="Arial" w:cs="Arial"/>
          <w:sz w:val="20"/>
        </w:rPr>
      </w:pPr>
    </w:p>
    <w:p w14:paraId="7ADD1B94" w14:textId="77777777" w:rsidR="000871A4" w:rsidRPr="00683F43" w:rsidRDefault="000871A4" w:rsidP="00CB38F4">
      <w:pPr>
        <w:pStyle w:val="BodyTextIndent"/>
        <w:spacing w:after="60"/>
        <w:ind w:firstLine="0"/>
        <w:rPr>
          <w:rFonts w:ascii="Arial" w:hAnsi="Arial" w:cs="Arial"/>
          <w:sz w:val="20"/>
        </w:rPr>
      </w:pPr>
    </w:p>
    <w:p w14:paraId="6EA06664" w14:textId="77777777" w:rsidR="00DD7E9A" w:rsidRPr="00683F43" w:rsidRDefault="00DD7E9A" w:rsidP="008D064F">
      <w:pPr>
        <w:pStyle w:val="ListParagraph"/>
        <w:numPr>
          <w:ilvl w:val="0"/>
          <w:numId w:val="30"/>
        </w:numPr>
        <w:spacing w:after="60"/>
        <w:jc w:val="center"/>
        <w:rPr>
          <w:rFonts w:ascii="Arial" w:hAnsi="Arial" w:cs="Arial"/>
        </w:rPr>
      </w:pPr>
      <w:bookmarkStart w:id="2" w:name="_Ref322960634"/>
      <w:r w:rsidRPr="00683F43">
        <w:rPr>
          <w:rFonts w:ascii="Arial" w:hAnsi="Arial" w:cs="Arial"/>
          <w:b/>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683F43" w14:paraId="2187474F" w14:textId="77777777" w:rsidTr="00C35F0B">
        <w:trPr>
          <w:trHeight w:val="4111"/>
        </w:trPr>
        <w:tc>
          <w:tcPr>
            <w:tcW w:w="4790" w:type="dxa"/>
          </w:tcPr>
          <w:p w14:paraId="1A850CDB" w14:textId="77777777" w:rsidR="00C5432C" w:rsidRPr="00683F43" w:rsidRDefault="00C5432C" w:rsidP="00CB38F4">
            <w:pPr>
              <w:rPr>
                <w:rFonts w:ascii="Arial" w:hAnsi="Arial" w:cs="Arial"/>
                <w:b/>
              </w:rPr>
            </w:pPr>
            <w:r w:rsidRPr="00683F43">
              <w:rPr>
                <w:rFonts w:ascii="Arial" w:hAnsi="Arial" w:cs="Arial"/>
                <w:b/>
              </w:rPr>
              <w:lastRenderedPageBreak/>
              <w:t>Paslaugų teikėjas</w:t>
            </w:r>
          </w:p>
          <w:p w14:paraId="7D4AF137" w14:textId="77777777" w:rsidR="00C5432C" w:rsidRPr="00683F43" w:rsidRDefault="00C5432C" w:rsidP="00CB38F4">
            <w:pPr>
              <w:rPr>
                <w:rFonts w:ascii="Arial" w:hAnsi="Arial" w:cs="Arial"/>
                <w:b/>
              </w:rPr>
            </w:pPr>
          </w:p>
          <w:p w14:paraId="123C1D5D" w14:textId="77777777" w:rsidR="003C0ABB" w:rsidRPr="003C0ABB" w:rsidRDefault="003C0ABB" w:rsidP="003C0ABB">
            <w:pPr>
              <w:rPr>
                <w:rFonts w:ascii="Arial" w:hAnsi="Arial" w:cs="Arial"/>
              </w:rPr>
            </w:pPr>
            <w:r w:rsidRPr="003C0ABB">
              <w:rPr>
                <w:rFonts w:ascii="Arial" w:hAnsi="Arial" w:cs="Arial"/>
              </w:rPr>
              <w:t>Pavadinimas UAB „Inservis“</w:t>
            </w:r>
          </w:p>
          <w:p w14:paraId="273F2C1D" w14:textId="77777777" w:rsidR="003C0ABB" w:rsidRPr="003C0ABB" w:rsidRDefault="003C0ABB" w:rsidP="003C0ABB">
            <w:pPr>
              <w:rPr>
                <w:rFonts w:ascii="Arial" w:hAnsi="Arial" w:cs="Arial"/>
              </w:rPr>
            </w:pPr>
            <w:r w:rsidRPr="003C0ABB">
              <w:rPr>
                <w:rFonts w:ascii="Arial" w:hAnsi="Arial" w:cs="Arial"/>
              </w:rPr>
              <w:t>Adresas A.Juozapavičiaus g. 6, Vilnius</w:t>
            </w:r>
          </w:p>
          <w:p w14:paraId="3D8C1845" w14:textId="4D12ACB4" w:rsidR="003C0ABB" w:rsidRPr="003C0ABB" w:rsidRDefault="003C0ABB" w:rsidP="003C0ABB">
            <w:pPr>
              <w:rPr>
                <w:rFonts w:ascii="Arial" w:hAnsi="Arial" w:cs="Arial"/>
              </w:rPr>
            </w:pPr>
            <w:r w:rsidRPr="003C0ABB">
              <w:rPr>
                <w:rFonts w:ascii="Arial" w:hAnsi="Arial" w:cs="Arial"/>
              </w:rPr>
              <w:t>Įmonės kodas 126180446</w:t>
            </w:r>
          </w:p>
          <w:p w14:paraId="428BF0B3" w14:textId="607843FD" w:rsidR="003C0ABB" w:rsidRPr="003C0ABB" w:rsidRDefault="003C0ABB" w:rsidP="003C0ABB">
            <w:pPr>
              <w:rPr>
                <w:rFonts w:ascii="Arial" w:hAnsi="Arial" w:cs="Arial"/>
              </w:rPr>
            </w:pPr>
            <w:r w:rsidRPr="003C0ABB">
              <w:rPr>
                <w:rFonts w:ascii="Arial" w:hAnsi="Arial" w:cs="Arial"/>
              </w:rPr>
              <w:t xml:space="preserve">PVM koda: LT261804419 </w:t>
            </w:r>
          </w:p>
          <w:p w14:paraId="0D9DD082" w14:textId="77777777" w:rsidR="003C0ABB" w:rsidRPr="003C0ABB" w:rsidRDefault="003C0ABB" w:rsidP="003C0ABB">
            <w:pPr>
              <w:rPr>
                <w:rFonts w:ascii="Arial" w:hAnsi="Arial" w:cs="Arial"/>
              </w:rPr>
            </w:pPr>
            <w:r w:rsidRPr="003C0ABB">
              <w:rPr>
                <w:rFonts w:ascii="Arial" w:hAnsi="Arial" w:cs="Arial"/>
              </w:rPr>
              <w:t>A. s. Nr. LT50 7044 0600 0178 1767</w:t>
            </w:r>
          </w:p>
          <w:p w14:paraId="7A54B7A8" w14:textId="77777777" w:rsidR="003C0ABB" w:rsidRPr="003C0ABB" w:rsidRDefault="003C0ABB" w:rsidP="003C0ABB">
            <w:pPr>
              <w:rPr>
                <w:rFonts w:ascii="Arial" w:hAnsi="Arial" w:cs="Arial"/>
              </w:rPr>
            </w:pPr>
            <w:r w:rsidRPr="003C0ABB">
              <w:rPr>
                <w:rFonts w:ascii="Arial" w:hAnsi="Arial" w:cs="Arial"/>
              </w:rPr>
              <w:t>Bankas AB SEB bankas</w:t>
            </w:r>
          </w:p>
          <w:p w14:paraId="1F169D39" w14:textId="77777777" w:rsidR="003C0ABB" w:rsidRPr="003C0ABB" w:rsidRDefault="003C0ABB" w:rsidP="003C0ABB">
            <w:pPr>
              <w:rPr>
                <w:rFonts w:ascii="Arial" w:hAnsi="Arial" w:cs="Arial"/>
              </w:rPr>
            </w:pPr>
            <w:r w:rsidRPr="003C0ABB">
              <w:rPr>
                <w:rFonts w:ascii="Arial" w:hAnsi="Arial" w:cs="Arial"/>
              </w:rPr>
              <w:t>Banko kodas 70440</w:t>
            </w:r>
          </w:p>
          <w:p w14:paraId="419A4A7B" w14:textId="4021003B" w:rsidR="003C0ABB" w:rsidRPr="003C0ABB" w:rsidRDefault="003C0ABB" w:rsidP="003C0ABB">
            <w:pPr>
              <w:rPr>
                <w:rFonts w:ascii="Arial" w:hAnsi="Arial" w:cs="Arial"/>
              </w:rPr>
            </w:pPr>
            <w:r w:rsidRPr="003C0ABB">
              <w:rPr>
                <w:rFonts w:ascii="Arial" w:hAnsi="Arial" w:cs="Arial"/>
              </w:rPr>
              <w:t xml:space="preserve">Tel. Nr. </w:t>
            </w:r>
            <w:r w:rsidR="008D064F">
              <w:rPr>
                <w:rFonts w:ascii="Arial" w:hAnsi="Arial" w:cs="Arial"/>
              </w:rPr>
              <w:t>8</w:t>
            </w:r>
            <w:r w:rsidRPr="003C0ABB">
              <w:rPr>
                <w:rFonts w:ascii="Arial" w:hAnsi="Arial" w:cs="Arial"/>
              </w:rPr>
              <w:t xml:space="preserve"> 5 2736607</w:t>
            </w:r>
          </w:p>
          <w:p w14:paraId="736121B9" w14:textId="12B3F16D" w:rsidR="00536C77" w:rsidRPr="00683F43" w:rsidRDefault="008D5653" w:rsidP="00CB38F4">
            <w:pPr>
              <w:tabs>
                <w:tab w:val="left" w:pos="0"/>
              </w:tabs>
              <w:rPr>
                <w:rFonts w:ascii="Arial" w:hAnsi="Arial" w:cs="Arial"/>
              </w:rPr>
            </w:pPr>
            <w:r>
              <w:rPr>
                <w:rFonts w:ascii="Arial" w:hAnsi="Arial" w:cs="Arial"/>
              </w:rPr>
              <w:t xml:space="preserve">El. paštas </w:t>
            </w:r>
            <w:hyperlink r:id="rId15" w:history="1">
              <w:r w:rsidRPr="007E598A">
                <w:rPr>
                  <w:rStyle w:val="Hyperlink"/>
                  <w:rFonts w:ascii="Arial" w:hAnsi="Arial" w:cs="Arial"/>
                </w:rPr>
                <w:t>prieziura@inservis.lt</w:t>
              </w:r>
            </w:hyperlink>
            <w:r>
              <w:rPr>
                <w:rFonts w:ascii="Arial" w:hAnsi="Arial" w:cs="Arial"/>
              </w:rPr>
              <w:t xml:space="preserve"> </w:t>
            </w:r>
          </w:p>
          <w:p w14:paraId="78A66AA4" w14:textId="77777777" w:rsidR="00961880" w:rsidRPr="00683F43" w:rsidRDefault="00961880" w:rsidP="00CB38F4">
            <w:pPr>
              <w:tabs>
                <w:tab w:val="left" w:pos="0"/>
              </w:tabs>
              <w:rPr>
                <w:rFonts w:ascii="Arial" w:hAnsi="Arial" w:cs="Arial"/>
              </w:rPr>
            </w:pPr>
          </w:p>
          <w:p w14:paraId="2E6166F7" w14:textId="0ED74660" w:rsidR="00296A6D" w:rsidRPr="00683F43" w:rsidRDefault="00296A6D" w:rsidP="00CB38F4">
            <w:pPr>
              <w:tabs>
                <w:tab w:val="left" w:pos="0"/>
              </w:tabs>
              <w:rPr>
                <w:rFonts w:ascii="Arial" w:hAnsi="Arial" w:cs="Arial"/>
                <w:iCs/>
              </w:rPr>
            </w:pPr>
          </w:p>
          <w:p w14:paraId="73B37AC2" w14:textId="477952EC" w:rsidR="00C906F9" w:rsidRPr="00683F43" w:rsidRDefault="00C906F9" w:rsidP="00CB38F4">
            <w:pPr>
              <w:tabs>
                <w:tab w:val="left" w:pos="0"/>
              </w:tabs>
              <w:rPr>
                <w:rFonts w:ascii="Arial" w:hAnsi="Arial" w:cs="Arial"/>
                <w:iCs/>
              </w:rPr>
            </w:pPr>
          </w:p>
          <w:p w14:paraId="146EF7B0" w14:textId="0020C726" w:rsidR="00C906F9" w:rsidRPr="00683F43" w:rsidRDefault="00C906F9" w:rsidP="00CB38F4">
            <w:pPr>
              <w:tabs>
                <w:tab w:val="left" w:pos="0"/>
              </w:tabs>
              <w:rPr>
                <w:rFonts w:ascii="Arial" w:hAnsi="Arial" w:cs="Arial"/>
                <w:iCs/>
              </w:rPr>
            </w:pPr>
          </w:p>
          <w:p w14:paraId="0484B6BA" w14:textId="7262C0B4" w:rsidR="00C906F9" w:rsidRPr="00683F43" w:rsidRDefault="00C906F9" w:rsidP="00CB38F4">
            <w:pPr>
              <w:tabs>
                <w:tab w:val="left" w:pos="0"/>
              </w:tabs>
              <w:rPr>
                <w:rFonts w:ascii="Arial" w:hAnsi="Arial" w:cs="Arial"/>
                <w:iCs/>
              </w:rPr>
            </w:pPr>
          </w:p>
          <w:p w14:paraId="00E6F543" w14:textId="77777777" w:rsidR="00C906F9" w:rsidRPr="00683F43" w:rsidRDefault="00C906F9" w:rsidP="00CB38F4">
            <w:pPr>
              <w:tabs>
                <w:tab w:val="left" w:pos="0"/>
              </w:tabs>
              <w:rPr>
                <w:rFonts w:ascii="Arial" w:hAnsi="Arial" w:cs="Arial"/>
                <w:iCs/>
              </w:rPr>
            </w:pPr>
          </w:p>
          <w:p w14:paraId="69B7DFF4" w14:textId="77777777" w:rsidR="00764A2F" w:rsidRPr="00683F43" w:rsidRDefault="00764A2F" w:rsidP="00CB38F4">
            <w:pPr>
              <w:tabs>
                <w:tab w:val="left" w:pos="0"/>
                <w:tab w:val="left" w:pos="630"/>
              </w:tabs>
              <w:rPr>
                <w:rFonts w:ascii="Arial" w:hAnsi="Arial" w:cs="Arial"/>
              </w:rPr>
            </w:pPr>
            <w:r w:rsidRPr="00683F43">
              <w:rPr>
                <w:rFonts w:ascii="Arial" w:hAnsi="Arial" w:cs="Arial"/>
              </w:rPr>
              <w:t>_____________________________________</w:t>
            </w:r>
          </w:p>
          <w:p w14:paraId="4E1785C2" w14:textId="77777777" w:rsidR="00764A2F" w:rsidRPr="00683F43" w:rsidRDefault="00764A2F" w:rsidP="00CB38F4">
            <w:pPr>
              <w:tabs>
                <w:tab w:val="left" w:pos="0"/>
                <w:tab w:val="left" w:pos="630"/>
              </w:tabs>
              <w:jc w:val="center"/>
              <w:rPr>
                <w:rFonts w:ascii="Arial" w:hAnsi="Arial" w:cs="Arial"/>
              </w:rPr>
            </w:pPr>
            <w:r w:rsidRPr="00683F43">
              <w:rPr>
                <w:rFonts w:ascii="Arial" w:hAnsi="Arial" w:cs="Arial"/>
              </w:rPr>
              <w:t>(pareigos, vardas, pavardė, parašas)</w:t>
            </w:r>
          </w:p>
          <w:p w14:paraId="3D1D1E14" w14:textId="77777777" w:rsidR="00F87CF0" w:rsidRPr="00683F43" w:rsidRDefault="00F87CF0" w:rsidP="00961880">
            <w:pPr>
              <w:tabs>
                <w:tab w:val="left" w:pos="0"/>
                <w:tab w:val="left" w:pos="630"/>
              </w:tabs>
              <w:rPr>
                <w:rFonts w:ascii="Arial" w:hAnsi="Arial" w:cs="Arial"/>
              </w:rPr>
            </w:pPr>
          </w:p>
          <w:p w14:paraId="20D3962D" w14:textId="1CB342B0" w:rsidR="00F97FDF" w:rsidRPr="00683F43" w:rsidRDefault="00F87CF0" w:rsidP="00F97FDF">
            <w:pPr>
              <w:pStyle w:val="BodyTextIndent"/>
              <w:spacing w:after="60"/>
              <w:ind w:firstLine="0"/>
              <w:rPr>
                <w:rFonts w:ascii="Arial" w:hAnsi="Arial" w:cs="Arial"/>
                <w:sz w:val="20"/>
              </w:rPr>
            </w:pPr>
            <w:r w:rsidRPr="00683F43">
              <w:rPr>
                <w:rFonts w:ascii="Arial" w:hAnsi="Arial" w:cs="Arial"/>
                <w:iCs/>
                <w:sz w:val="20"/>
              </w:rPr>
              <w:t xml:space="preserve">        </w:t>
            </w:r>
          </w:p>
          <w:p w14:paraId="5720F8C6" w14:textId="08D4D02F" w:rsidR="00C5432C" w:rsidRPr="00683F43" w:rsidRDefault="00C5432C" w:rsidP="00961880">
            <w:pPr>
              <w:pStyle w:val="BodyTextIndent"/>
              <w:spacing w:after="60"/>
              <w:ind w:firstLine="426"/>
              <w:rPr>
                <w:rFonts w:ascii="Arial" w:hAnsi="Arial" w:cs="Arial"/>
                <w:sz w:val="20"/>
              </w:rPr>
            </w:pPr>
          </w:p>
        </w:tc>
        <w:tc>
          <w:tcPr>
            <w:tcW w:w="4790" w:type="dxa"/>
          </w:tcPr>
          <w:p w14:paraId="48088642" w14:textId="77777777" w:rsidR="00C906F9" w:rsidRPr="00683F43" w:rsidRDefault="00C906F9" w:rsidP="00C906F9">
            <w:pPr>
              <w:pStyle w:val="EndnoteText"/>
              <w:ind w:firstLine="0"/>
              <w:jc w:val="left"/>
              <w:rPr>
                <w:rFonts w:ascii="Arial" w:hAnsi="Arial" w:cs="Arial"/>
                <w:b/>
                <w:color w:val="000000" w:themeColor="text1"/>
              </w:rPr>
            </w:pPr>
            <w:r w:rsidRPr="00683F43">
              <w:rPr>
                <w:rFonts w:ascii="Arial" w:hAnsi="Arial" w:cs="Arial"/>
                <w:b/>
                <w:color w:val="000000" w:themeColor="text1"/>
              </w:rPr>
              <w:t xml:space="preserve">Pirkėjas </w:t>
            </w:r>
          </w:p>
          <w:p w14:paraId="0A13672C" w14:textId="77777777" w:rsidR="00C906F9" w:rsidRPr="00683F43" w:rsidRDefault="00C906F9" w:rsidP="00C906F9">
            <w:pPr>
              <w:pStyle w:val="EndnoteText"/>
              <w:ind w:firstLine="0"/>
              <w:jc w:val="left"/>
              <w:rPr>
                <w:rFonts w:ascii="Arial" w:hAnsi="Arial" w:cs="Arial"/>
                <w:b/>
                <w:color w:val="000000" w:themeColor="text1"/>
              </w:rPr>
            </w:pPr>
          </w:p>
          <w:p w14:paraId="2569CA9E" w14:textId="77777777" w:rsidR="00C906F9" w:rsidRPr="00683F43" w:rsidRDefault="00C906F9" w:rsidP="00C906F9">
            <w:pPr>
              <w:rPr>
                <w:rFonts w:ascii="Arial" w:hAnsi="Arial" w:cs="Arial"/>
              </w:rPr>
            </w:pPr>
            <w:r w:rsidRPr="00683F43">
              <w:rPr>
                <w:rFonts w:ascii="Arial" w:hAnsi="Arial" w:cs="Arial"/>
              </w:rPr>
              <w:t>AB Lietuvos paštas</w:t>
            </w:r>
          </w:p>
          <w:p w14:paraId="668EDBC0"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 xml:space="preserve">J. Jasinskio g. 16, 03500 Vilnius </w:t>
            </w:r>
          </w:p>
          <w:p w14:paraId="1191321D" w14:textId="77777777" w:rsidR="00C906F9" w:rsidRPr="00683F43" w:rsidRDefault="00C906F9" w:rsidP="00C906F9">
            <w:pPr>
              <w:tabs>
                <w:tab w:val="left" w:pos="0"/>
              </w:tabs>
              <w:rPr>
                <w:rFonts w:ascii="Arial" w:hAnsi="Arial" w:cs="Arial"/>
              </w:rPr>
            </w:pPr>
            <w:r w:rsidRPr="00683F43">
              <w:rPr>
                <w:rFonts w:ascii="Arial" w:hAnsi="Arial" w:cs="Arial"/>
              </w:rPr>
              <w:t>Juridinio asmens kodas 121215587</w:t>
            </w:r>
          </w:p>
          <w:p w14:paraId="0A3C4274"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PVM mokėtojo kodas LT212155811</w:t>
            </w:r>
          </w:p>
          <w:p w14:paraId="44CE0D4B"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A. s. LT71 7044 0600 0018 7388</w:t>
            </w:r>
          </w:p>
          <w:p w14:paraId="2FE0D615"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AB SEB bankas</w:t>
            </w:r>
          </w:p>
          <w:p w14:paraId="5F81A351" w14:textId="77777777" w:rsidR="00C906F9" w:rsidRPr="00683F43" w:rsidRDefault="00C906F9" w:rsidP="00C906F9">
            <w:pPr>
              <w:tabs>
                <w:tab w:val="left" w:pos="720"/>
              </w:tabs>
              <w:ind w:right="-6"/>
              <w:contextualSpacing/>
              <w:jc w:val="both"/>
              <w:rPr>
                <w:rFonts w:ascii="Arial" w:hAnsi="Arial" w:cs="Arial"/>
              </w:rPr>
            </w:pPr>
            <w:r w:rsidRPr="00683F43">
              <w:rPr>
                <w:rFonts w:ascii="Arial" w:hAnsi="Arial" w:cs="Arial"/>
              </w:rPr>
              <w:t>Tel. 8 700 55 400</w:t>
            </w:r>
          </w:p>
          <w:p w14:paraId="0B634367" w14:textId="77777777" w:rsidR="00C906F9" w:rsidRPr="00683F43" w:rsidRDefault="00C906F9" w:rsidP="00C906F9">
            <w:pPr>
              <w:tabs>
                <w:tab w:val="left" w:pos="0"/>
                <w:tab w:val="left" w:pos="630"/>
              </w:tabs>
              <w:rPr>
                <w:rFonts w:ascii="Arial" w:hAnsi="Arial" w:cs="Arial"/>
                <w:iCs/>
                <w:lang w:val="en-US"/>
              </w:rPr>
            </w:pPr>
            <w:r w:rsidRPr="00683F43">
              <w:rPr>
                <w:rFonts w:ascii="Arial" w:hAnsi="Arial" w:cs="Arial"/>
                <w:iCs/>
              </w:rPr>
              <w:t xml:space="preserve">El. paštas </w:t>
            </w:r>
            <w:hyperlink r:id="rId16" w:history="1">
              <w:r w:rsidRPr="00683F43">
                <w:rPr>
                  <w:rStyle w:val="Hyperlink"/>
                  <w:rFonts w:ascii="Arial" w:hAnsi="Arial" w:cs="Arial"/>
                  <w:iCs/>
                </w:rPr>
                <w:t>info@post.lt</w:t>
              </w:r>
            </w:hyperlink>
            <w:r w:rsidRPr="00683F43">
              <w:rPr>
                <w:rFonts w:ascii="Arial" w:hAnsi="Arial" w:cs="Arial"/>
                <w:iCs/>
              </w:rPr>
              <w:t xml:space="preserve"> </w:t>
            </w:r>
          </w:p>
          <w:p w14:paraId="7A1D8C3F" w14:textId="77777777" w:rsidR="00C906F9" w:rsidRPr="00683F43" w:rsidRDefault="00C906F9" w:rsidP="00C906F9">
            <w:pPr>
              <w:tabs>
                <w:tab w:val="left" w:pos="0"/>
                <w:tab w:val="left" w:pos="630"/>
              </w:tabs>
              <w:rPr>
                <w:rFonts w:ascii="Arial" w:hAnsi="Arial" w:cs="Arial"/>
              </w:rPr>
            </w:pPr>
          </w:p>
          <w:p w14:paraId="5A9A582D" w14:textId="77777777" w:rsidR="00C906F9" w:rsidRPr="00683F43" w:rsidRDefault="00C906F9" w:rsidP="00C906F9">
            <w:pPr>
              <w:tabs>
                <w:tab w:val="left" w:pos="0"/>
                <w:tab w:val="left" w:pos="630"/>
              </w:tabs>
              <w:jc w:val="center"/>
              <w:rPr>
                <w:rFonts w:ascii="Arial" w:hAnsi="Arial" w:cs="Arial"/>
              </w:rPr>
            </w:pPr>
          </w:p>
          <w:p w14:paraId="6E35A9F6" w14:textId="77777777" w:rsidR="00C906F9" w:rsidRPr="00683F43" w:rsidRDefault="00C906F9" w:rsidP="00C906F9">
            <w:pPr>
              <w:tabs>
                <w:tab w:val="left" w:pos="0"/>
                <w:tab w:val="left" w:pos="630"/>
              </w:tabs>
              <w:jc w:val="center"/>
              <w:rPr>
                <w:rFonts w:ascii="Arial" w:hAnsi="Arial" w:cs="Arial"/>
              </w:rPr>
            </w:pPr>
          </w:p>
          <w:p w14:paraId="5D6EE36F" w14:textId="65061CCD" w:rsidR="00296A6D" w:rsidRDefault="00296A6D" w:rsidP="00CB38F4">
            <w:pPr>
              <w:tabs>
                <w:tab w:val="left" w:pos="0"/>
                <w:tab w:val="left" w:pos="630"/>
              </w:tabs>
              <w:jc w:val="center"/>
              <w:rPr>
                <w:rFonts w:ascii="Arial" w:hAnsi="Arial" w:cs="Arial"/>
              </w:rPr>
            </w:pPr>
          </w:p>
          <w:p w14:paraId="368BC821" w14:textId="77777777" w:rsidR="00C435AA" w:rsidRPr="00683F43" w:rsidRDefault="00C435AA" w:rsidP="00CB38F4">
            <w:pPr>
              <w:tabs>
                <w:tab w:val="left" w:pos="0"/>
                <w:tab w:val="left" w:pos="630"/>
              </w:tabs>
              <w:jc w:val="center"/>
              <w:rPr>
                <w:rFonts w:ascii="Arial" w:hAnsi="Arial" w:cs="Arial"/>
              </w:rPr>
            </w:pPr>
          </w:p>
          <w:p w14:paraId="23561C14" w14:textId="77777777" w:rsidR="00961880" w:rsidRPr="00683F43" w:rsidRDefault="00961880" w:rsidP="00CB38F4">
            <w:pPr>
              <w:tabs>
                <w:tab w:val="left" w:pos="0"/>
                <w:tab w:val="left" w:pos="630"/>
              </w:tabs>
              <w:jc w:val="center"/>
              <w:rPr>
                <w:rFonts w:ascii="Arial" w:hAnsi="Arial" w:cs="Arial"/>
              </w:rPr>
            </w:pPr>
          </w:p>
          <w:p w14:paraId="199ACE25" w14:textId="77777777" w:rsidR="000D26FB" w:rsidRPr="00683F43" w:rsidRDefault="000D26FB" w:rsidP="00CB38F4">
            <w:pPr>
              <w:tabs>
                <w:tab w:val="left" w:pos="0"/>
                <w:tab w:val="left" w:pos="630"/>
              </w:tabs>
              <w:jc w:val="center"/>
              <w:rPr>
                <w:rFonts w:ascii="Arial" w:hAnsi="Arial" w:cs="Arial"/>
              </w:rPr>
            </w:pPr>
          </w:p>
          <w:p w14:paraId="0217EFDF" w14:textId="77777777" w:rsidR="00296A6D" w:rsidRPr="00683F43" w:rsidRDefault="00296A6D" w:rsidP="00CB38F4">
            <w:pPr>
              <w:tabs>
                <w:tab w:val="left" w:pos="0"/>
                <w:tab w:val="left" w:pos="630"/>
              </w:tabs>
              <w:rPr>
                <w:rFonts w:ascii="Arial" w:hAnsi="Arial" w:cs="Arial"/>
              </w:rPr>
            </w:pPr>
            <w:r w:rsidRPr="00683F43">
              <w:rPr>
                <w:rFonts w:ascii="Arial" w:hAnsi="Arial" w:cs="Arial"/>
              </w:rPr>
              <w:t>__________________________________</w:t>
            </w:r>
            <w:r w:rsidR="00F10F17" w:rsidRPr="00683F43">
              <w:rPr>
                <w:rFonts w:ascii="Arial" w:hAnsi="Arial" w:cs="Arial"/>
              </w:rPr>
              <w:t>___</w:t>
            </w:r>
          </w:p>
          <w:p w14:paraId="4DD38459" w14:textId="77777777" w:rsidR="00C5432C" w:rsidRPr="00683F43" w:rsidRDefault="00296A6D" w:rsidP="00CB38F4">
            <w:pPr>
              <w:tabs>
                <w:tab w:val="left" w:pos="0"/>
                <w:tab w:val="left" w:pos="630"/>
              </w:tabs>
              <w:jc w:val="center"/>
              <w:rPr>
                <w:rFonts w:ascii="Arial" w:hAnsi="Arial" w:cs="Arial"/>
              </w:rPr>
            </w:pPr>
            <w:r w:rsidRPr="00683F43">
              <w:rPr>
                <w:rFonts w:ascii="Arial" w:hAnsi="Arial" w:cs="Arial"/>
              </w:rPr>
              <w:t>(pareigos, vardas, pavardė, parašas)</w:t>
            </w:r>
          </w:p>
          <w:p w14:paraId="2117C134" w14:textId="77777777" w:rsidR="00F87CF0" w:rsidRPr="00683F43" w:rsidRDefault="00F87CF0" w:rsidP="00CB38F4">
            <w:pPr>
              <w:tabs>
                <w:tab w:val="left" w:pos="0"/>
                <w:tab w:val="left" w:pos="630"/>
              </w:tabs>
              <w:jc w:val="center"/>
              <w:rPr>
                <w:rFonts w:ascii="Arial" w:hAnsi="Arial" w:cs="Arial"/>
              </w:rPr>
            </w:pPr>
          </w:p>
          <w:p w14:paraId="42C52E20" w14:textId="24122D56" w:rsidR="00F87CF0" w:rsidRPr="00683F43" w:rsidRDefault="00F87CF0" w:rsidP="00F97FDF">
            <w:pPr>
              <w:pStyle w:val="BodyTextIndent"/>
              <w:spacing w:after="60"/>
              <w:ind w:firstLine="0"/>
              <w:rPr>
                <w:rFonts w:ascii="Arial" w:hAnsi="Arial" w:cs="Arial"/>
              </w:rPr>
            </w:pPr>
            <w:r w:rsidRPr="00683F43">
              <w:rPr>
                <w:rFonts w:ascii="Arial" w:hAnsi="Arial" w:cs="Arial"/>
                <w:iCs/>
                <w:sz w:val="20"/>
              </w:rPr>
              <w:t xml:space="preserve">        </w:t>
            </w:r>
          </w:p>
        </w:tc>
      </w:tr>
    </w:tbl>
    <w:p w14:paraId="3367D0B0" w14:textId="4D333E6F" w:rsidR="003E6BDD" w:rsidRPr="00683F43" w:rsidRDefault="003E6BDD" w:rsidP="000A2C42">
      <w:pPr>
        <w:pStyle w:val="BodyTextIndent"/>
        <w:spacing w:after="60"/>
        <w:ind w:firstLine="0"/>
        <w:rPr>
          <w:rFonts w:ascii="Arial" w:hAnsi="Arial" w:cs="Arial"/>
          <w:sz w:val="20"/>
        </w:rPr>
      </w:pPr>
    </w:p>
    <w:p w14:paraId="41EF0323" w14:textId="09583541" w:rsidR="00C906F9" w:rsidRPr="00683F43" w:rsidRDefault="00C906F9" w:rsidP="000A2C42">
      <w:pPr>
        <w:pStyle w:val="BodyTextIndent"/>
        <w:spacing w:after="60"/>
        <w:ind w:firstLine="0"/>
        <w:rPr>
          <w:rFonts w:ascii="Arial" w:hAnsi="Arial" w:cs="Arial"/>
          <w:sz w:val="20"/>
        </w:rPr>
      </w:pPr>
    </w:p>
    <w:p w14:paraId="17FFA26F" w14:textId="4507290E" w:rsidR="00C906F9" w:rsidRPr="00683F43" w:rsidRDefault="00C906F9" w:rsidP="000A2C42">
      <w:pPr>
        <w:pStyle w:val="BodyTextIndent"/>
        <w:spacing w:after="60"/>
        <w:ind w:firstLine="0"/>
        <w:rPr>
          <w:rFonts w:ascii="Arial" w:hAnsi="Arial" w:cs="Arial"/>
          <w:sz w:val="20"/>
        </w:rPr>
      </w:pPr>
    </w:p>
    <w:p w14:paraId="3EBEE8C9" w14:textId="3CF533AC" w:rsidR="00C906F9" w:rsidRPr="00683F43" w:rsidRDefault="00C906F9" w:rsidP="000A2C42">
      <w:pPr>
        <w:pStyle w:val="BodyTextIndent"/>
        <w:spacing w:after="60"/>
        <w:ind w:firstLine="0"/>
        <w:rPr>
          <w:rFonts w:ascii="Arial" w:hAnsi="Arial" w:cs="Arial"/>
          <w:sz w:val="20"/>
        </w:rPr>
      </w:pPr>
    </w:p>
    <w:p w14:paraId="25CC205B" w14:textId="230218DB" w:rsidR="00C906F9" w:rsidRPr="00683F43" w:rsidRDefault="00C906F9" w:rsidP="000A2C42">
      <w:pPr>
        <w:pStyle w:val="BodyTextIndent"/>
        <w:spacing w:after="60"/>
        <w:ind w:firstLine="0"/>
        <w:rPr>
          <w:rFonts w:ascii="Arial" w:hAnsi="Arial" w:cs="Arial"/>
          <w:sz w:val="20"/>
        </w:rPr>
      </w:pPr>
    </w:p>
    <w:p w14:paraId="22803C36" w14:textId="2C92B55E" w:rsidR="00C906F9" w:rsidRPr="00683F43" w:rsidRDefault="00C906F9" w:rsidP="000A2C42">
      <w:pPr>
        <w:pStyle w:val="BodyTextIndent"/>
        <w:spacing w:after="60"/>
        <w:ind w:firstLine="0"/>
        <w:rPr>
          <w:rFonts w:ascii="Arial" w:hAnsi="Arial" w:cs="Arial"/>
          <w:sz w:val="20"/>
        </w:rPr>
      </w:pPr>
    </w:p>
    <w:p w14:paraId="13449125" w14:textId="4881028C" w:rsidR="00C906F9" w:rsidRPr="00683F43" w:rsidRDefault="00C906F9" w:rsidP="000A2C42">
      <w:pPr>
        <w:pStyle w:val="BodyTextIndent"/>
        <w:spacing w:after="60"/>
        <w:ind w:firstLine="0"/>
        <w:rPr>
          <w:rFonts w:ascii="Arial" w:hAnsi="Arial" w:cs="Arial"/>
          <w:sz w:val="20"/>
        </w:rPr>
      </w:pPr>
    </w:p>
    <w:p w14:paraId="184B80FD" w14:textId="23A0325E" w:rsidR="00C906F9" w:rsidRPr="00683F43" w:rsidRDefault="00C906F9" w:rsidP="000A2C42">
      <w:pPr>
        <w:pStyle w:val="BodyTextIndent"/>
        <w:spacing w:after="60"/>
        <w:ind w:firstLine="0"/>
        <w:rPr>
          <w:rFonts w:ascii="Arial" w:hAnsi="Arial" w:cs="Arial"/>
          <w:sz w:val="20"/>
        </w:rPr>
      </w:pPr>
    </w:p>
    <w:p w14:paraId="53B90C6D" w14:textId="7D1E87FD" w:rsidR="00C906F9" w:rsidRPr="00683F43" w:rsidRDefault="00C906F9" w:rsidP="000A2C42">
      <w:pPr>
        <w:pStyle w:val="BodyTextIndent"/>
        <w:spacing w:after="60"/>
        <w:ind w:firstLine="0"/>
        <w:rPr>
          <w:rFonts w:ascii="Arial" w:hAnsi="Arial" w:cs="Arial"/>
          <w:sz w:val="20"/>
        </w:rPr>
      </w:pPr>
    </w:p>
    <w:p w14:paraId="1753DF50" w14:textId="07AAB0D8" w:rsidR="00C906F9" w:rsidRPr="00683F43" w:rsidRDefault="00C906F9" w:rsidP="000A2C42">
      <w:pPr>
        <w:pStyle w:val="BodyTextIndent"/>
        <w:spacing w:after="60"/>
        <w:ind w:firstLine="0"/>
        <w:rPr>
          <w:rFonts w:ascii="Arial" w:hAnsi="Arial" w:cs="Arial"/>
          <w:sz w:val="20"/>
        </w:rPr>
      </w:pPr>
    </w:p>
    <w:p w14:paraId="3A4F0B76" w14:textId="0577822A" w:rsidR="00C906F9" w:rsidRPr="00683F43" w:rsidRDefault="00C906F9" w:rsidP="000A2C42">
      <w:pPr>
        <w:pStyle w:val="BodyTextIndent"/>
        <w:spacing w:after="60"/>
        <w:ind w:firstLine="0"/>
        <w:rPr>
          <w:rFonts w:ascii="Arial" w:hAnsi="Arial" w:cs="Arial"/>
          <w:sz w:val="20"/>
        </w:rPr>
      </w:pPr>
    </w:p>
    <w:p w14:paraId="54C945FF" w14:textId="488F1F14" w:rsidR="00C906F9" w:rsidRPr="00683F43" w:rsidRDefault="00C906F9" w:rsidP="000A2C42">
      <w:pPr>
        <w:pStyle w:val="BodyTextIndent"/>
        <w:spacing w:after="60"/>
        <w:ind w:firstLine="0"/>
        <w:rPr>
          <w:rFonts w:ascii="Arial" w:hAnsi="Arial" w:cs="Arial"/>
          <w:sz w:val="20"/>
        </w:rPr>
      </w:pPr>
    </w:p>
    <w:p w14:paraId="35A81B22" w14:textId="0D25AB2A" w:rsidR="00C906F9" w:rsidRPr="00683F43" w:rsidRDefault="00C906F9" w:rsidP="000A2C42">
      <w:pPr>
        <w:pStyle w:val="BodyTextIndent"/>
        <w:spacing w:after="60"/>
        <w:ind w:firstLine="0"/>
        <w:rPr>
          <w:rFonts w:ascii="Arial" w:hAnsi="Arial" w:cs="Arial"/>
          <w:sz w:val="20"/>
        </w:rPr>
      </w:pPr>
    </w:p>
    <w:p w14:paraId="79242C7E" w14:textId="7BCBCD7D" w:rsidR="00C906F9" w:rsidRPr="00683F43" w:rsidRDefault="00C906F9" w:rsidP="000A2C42">
      <w:pPr>
        <w:pStyle w:val="BodyTextIndent"/>
        <w:spacing w:after="60"/>
        <w:ind w:firstLine="0"/>
        <w:rPr>
          <w:rFonts w:ascii="Arial" w:hAnsi="Arial" w:cs="Arial"/>
          <w:sz w:val="20"/>
        </w:rPr>
      </w:pPr>
    </w:p>
    <w:p w14:paraId="54972E05" w14:textId="46CD482A" w:rsidR="00C906F9" w:rsidRPr="00683F43" w:rsidRDefault="00C906F9" w:rsidP="000A2C42">
      <w:pPr>
        <w:pStyle w:val="BodyTextIndent"/>
        <w:spacing w:after="60"/>
        <w:ind w:firstLine="0"/>
        <w:rPr>
          <w:rFonts w:ascii="Arial" w:hAnsi="Arial" w:cs="Arial"/>
          <w:sz w:val="20"/>
        </w:rPr>
      </w:pPr>
    </w:p>
    <w:p w14:paraId="4C563EA3" w14:textId="23ADC2B7" w:rsidR="00C906F9" w:rsidRPr="00683F43" w:rsidRDefault="00C906F9" w:rsidP="000A2C42">
      <w:pPr>
        <w:pStyle w:val="BodyTextIndent"/>
        <w:spacing w:after="60"/>
        <w:ind w:firstLine="0"/>
        <w:rPr>
          <w:rFonts w:ascii="Arial" w:hAnsi="Arial" w:cs="Arial"/>
          <w:sz w:val="20"/>
        </w:rPr>
      </w:pPr>
    </w:p>
    <w:p w14:paraId="5C13B59A" w14:textId="7B2ACDF4" w:rsidR="00C906F9" w:rsidRPr="00683F43" w:rsidRDefault="00C906F9" w:rsidP="000A2C42">
      <w:pPr>
        <w:pStyle w:val="BodyTextIndent"/>
        <w:spacing w:after="60"/>
        <w:ind w:firstLine="0"/>
        <w:rPr>
          <w:rFonts w:ascii="Arial" w:hAnsi="Arial" w:cs="Arial"/>
          <w:sz w:val="20"/>
        </w:rPr>
      </w:pPr>
    </w:p>
    <w:p w14:paraId="342BF0E5" w14:textId="14C5405C" w:rsidR="00C906F9" w:rsidRPr="00683F43" w:rsidRDefault="00C906F9" w:rsidP="000A2C42">
      <w:pPr>
        <w:pStyle w:val="BodyTextIndent"/>
        <w:spacing w:after="60"/>
        <w:ind w:firstLine="0"/>
        <w:rPr>
          <w:rFonts w:ascii="Arial" w:hAnsi="Arial" w:cs="Arial"/>
          <w:sz w:val="20"/>
        </w:rPr>
      </w:pPr>
    </w:p>
    <w:p w14:paraId="6E42C19E" w14:textId="120AAD15" w:rsidR="00C906F9" w:rsidRPr="00683F43" w:rsidRDefault="00C906F9" w:rsidP="000A2C42">
      <w:pPr>
        <w:pStyle w:val="BodyTextIndent"/>
        <w:spacing w:after="60"/>
        <w:ind w:firstLine="0"/>
        <w:rPr>
          <w:rFonts w:ascii="Arial" w:hAnsi="Arial" w:cs="Arial"/>
          <w:sz w:val="20"/>
        </w:rPr>
      </w:pPr>
    </w:p>
    <w:p w14:paraId="3E9EBAA6" w14:textId="6A6B38BC" w:rsidR="00C906F9" w:rsidRPr="00683F43" w:rsidRDefault="00C906F9" w:rsidP="000A2C42">
      <w:pPr>
        <w:pStyle w:val="BodyTextIndent"/>
        <w:spacing w:after="60"/>
        <w:ind w:firstLine="0"/>
        <w:rPr>
          <w:rFonts w:ascii="Arial" w:hAnsi="Arial" w:cs="Arial"/>
          <w:sz w:val="20"/>
        </w:rPr>
      </w:pPr>
    </w:p>
    <w:p w14:paraId="2E6C7A9C" w14:textId="12A8853F" w:rsidR="00C906F9" w:rsidRPr="00683F43" w:rsidRDefault="00C906F9" w:rsidP="000A2C42">
      <w:pPr>
        <w:pStyle w:val="BodyTextIndent"/>
        <w:spacing w:after="60"/>
        <w:ind w:firstLine="0"/>
        <w:rPr>
          <w:rFonts w:ascii="Arial" w:hAnsi="Arial" w:cs="Arial"/>
          <w:sz w:val="20"/>
        </w:rPr>
      </w:pPr>
    </w:p>
    <w:p w14:paraId="660C7BCE" w14:textId="07F67757" w:rsidR="00C906F9" w:rsidRPr="00683F43" w:rsidRDefault="00C906F9" w:rsidP="000A2C42">
      <w:pPr>
        <w:pStyle w:val="BodyTextIndent"/>
        <w:spacing w:after="60"/>
        <w:ind w:firstLine="0"/>
        <w:rPr>
          <w:rFonts w:ascii="Arial" w:hAnsi="Arial" w:cs="Arial"/>
          <w:sz w:val="20"/>
        </w:rPr>
      </w:pPr>
    </w:p>
    <w:p w14:paraId="154CEE7E" w14:textId="43661FDB" w:rsidR="00C906F9" w:rsidRPr="00683F43" w:rsidRDefault="00C906F9" w:rsidP="000A2C42">
      <w:pPr>
        <w:pStyle w:val="BodyTextIndent"/>
        <w:spacing w:after="60"/>
        <w:ind w:firstLine="0"/>
        <w:rPr>
          <w:rFonts w:ascii="Arial" w:hAnsi="Arial" w:cs="Arial"/>
          <w:sz w:val="20"/>
        </w:rPr>
      </w:pPr>
    </w:p>
    <w:p w14:paraId="3FE0E45C" w14:textId="31A5620F" w:rsidR="00C906F9" w:rsidRPr="00683F43" w:rsidRDefault="00C906F9" w:rsidP="000A2C42">
      <w:pPr>
        <w:pStyle w:val="BodyTextIndent"/>
        <w:spacing w:after="60"/>
        <w:ind w:firstLine="0"/>
        <w:rPr>
          <w:rFonts w:ascii="Arial" w:hAnsi="Arial" w:cs="Arial"/>
          <w:sz w:val="20"/>
        </w:rPr>
      </w:pPr>
    </w:p>
    <w:p w14:paraId="30AF9B9D" w14:textId="5BF1986C" w:rsidR="00C906F9" w:rsidRPr="00683F43" w:rsidRDefault="00C906F9" w:rsidP="000A2C42">
      <w:pPr>
        <w:pStyle w:val="BodyTextIndent"/>
        <w:spacing w:after="60"/>
        <w:ind w:firstLine="0"/>
        <w:rPr>
          <w:rFonts w:ascii="Arial" w:hAnsi="Arial" w:cs="Arial"/>
          <w:sz w:val="20"/>
        </w:rPr>
      </w:pPr>
    </w:p>
    <w:p w14:paraId="5E713E86" w14:textId="39788BF9" w:rsidR="00C906F9" w:rsidRPr="00683F43" w:rsidRDefault="00C906F9" w:rsidP="000A2C42">
      <w:pPr>
        <w:pStyle w:val="BodyTextIndent"/>
        <w:spacing w:after="60"/>
        <w:ind w:firstLine="0"/>
        <w:rPr>
          <w:rFonts w:ascii="Arial" w:hAnsi="Arial" w:cs="Arial"/>
          <w:sz w:val="20"/>
        </w:rPr>
      </w:pPr>
    </w:p>
    <w:p w14:paraId="609E9B82" w14:textId="3FC0B214" w:rsidR="00C906F9" w:rsidRPr="00683F43" w:rsidRDefault="00C906F9" w:rsidP="000A2C42">
      <w:pPr>
        <w:pStyle w:val="BodyTextIndent"/>
        <w:spacing w:after="60"/>
        <w:ind w:firstLine="0"/>
        <w:rPr>
          <w:rFonts w:ascii="Arial" w:hAnsi="Arial" w:cs="Arial"/>
          <w:sz w:val="20"/>
        </w:rPr>
      </w:pPr>
    </w:p>
    <w:p w14:paraId="5E7C79AA" w14:textId="685444C6" w:rsidR="00C906F9" w:rsidRPr="00683F43" w:rsidRDefault="00C906F9" w:rsidP="000A2C42">
      <w:pPr>
        <w:pStyle w:val="BodyTextIndent"/>
        <w:spacing w:after="60"/>
        <w:ind w:firstLine="0"/>
        <w:rPr>
          <w:rFonts w:ascii="Arial" w:hAnsi="Arial" w:cs="Arial"/>
          <w:sz w:val="20"/>
        </w:rPr>
      </w:pPr>
    </w:p>
    <w:p w14:paraId="03DF4DDA" w14:textId="69505348" w:rsidR="00C906F9" w:rsidRDefault="00C906F9" w:rsidP="000A2C42">
      <w:pPr>
        <w:pStyle w:val="BodyTextIndent"/>
        <w:spacing w:after="60"/>
        <w:ind w:firstLine="0"/>
        <w:rPr>
          <w:rFonts w:ascii="Arial" w:hAnsi="Arial" w:cs="Arial"/>
          <w:sz w:val="20"/>
        </w:rPr>
      </w:pPr>
    </w:p>
    <w:p w14:paraId="4997E4EC" w14:textId="77777777" w:rsidR="00FB32BF" w:rsidRPr="00683F43" w:rsidRDefault="00FB32BF" w:rsidP="000A2C42">
      <w:pPr>
        <w:pStyle w:val="BodyTextIndent"/>
        <w:spacing w:after="60"/>
        <w:ind w:firstLine="0"/>
        <w:rPr>
          <w:rFonts w:ascii="Arial" w:hAnsi="Arial" w:cs="Arial"/>
          <w:sz w:val="20"/>
        </w:rPr>
      </w:pPr>
    </w:p>
    <w:p w14:paraId="27ECC302" w14:textId="2B8963CB" w:rsidR="00C906F9" w:rsidRDefault="00C906F9" w:rsidP="000A2C42">
      <w:pPr>
        <w:pStyle w:val="BodyTextIndent"/>
        <w:spacing w:after="60"/>
        <w:ind w:firstLine="0"/>
        <w:rPr>
          <w:rFonts w:ascii="Arial" w:hAnsi="Arial" w:cs="Arial"/>
          <w:sz w:val="20"/>
        </w:rPr>
      </w:pPr>
    </w:p>
    <w:p w14:paraId="50C6395D" w14:textId="5F937DB9" w:rsidR="00C435AA" w:rsidRDefault="00C435AA" w:rsidP="000A2C42">
      <w:pPr>
        <w:pStyle w:val="BodyTextIndent"/>
        <w:spacing w:after="60"/>
        <w:ind w:firstLine="0"/>
        <w:rPr>
          <w:rFonts w:ascii="Arial" w:hAnsi="Arial" w:cs="Arial"/>
          <w:sz w:val="20"/>
        </w:rPr>
      </w:pPr>
    </w:p>
    <w:p w14:paraId="384B1359" w14:textId="77777777" w:rsidR="00C435AA" w:rsidRPr="00683F43" w:rsidRDefault="00C435AA" w:rsidP="000A2C42">
      <w:pPr>
        <w:pStyle w:val="BodyTextIndent"/>
        <w:spacing w:after="60"/>
        <w:ind w:firstLine="0"/>
        <w:rPr>
          <w:rFonts w:ascii="Arial" w:hAnsi="Arial" w:cs="Arial"/>
          <w:sz w:val="20"/>
        </w:rPr>
      </w:pPr>
    </w:p>
    <w:p w14:paraId="13FA7439" w14:textId="77777777" w:rsidR="00C906F9" w:rsidRPr="00683F43" w:rsidRDefault="00C906F9" w:rsidP="00C906F9">
      <w:pPr>
        <w:spacing w:after="60"/>
        <w:jc w:val="right"/>
        <w:rPr>
          <w:rFonts w:ascii="Arial" w:hAnsi="Arial" w:cs="Arial"/>
          <w:color w:val="000000"/>
        </w:rPr>
      </w:pPr>
      <w:r w:rsidRPr="00683F43">
        <w:rPr>
          <w:rFonts w:ascii="Arial" w:hAnsi="Arial" w:cs="Arial"/>
          <w:color w:val="000000"/>
        </w:rPr>
        <w:lastRenderedPageBreak/>
        <w:t>Sutarties SD priedas Nr. 1</w:t>
      </w:r>
    </w:p>
    <w:p w14:paraId="0A4970F2" w14:textId="77777777" w:rsidR="00C906F9" w:rsidRPr="00683F43" w:rsidRDefault="00C906F9" w:rsidP="00C906F9">
      <w:pPr>
        <w:pStyle w:val="BodyTextIndent"/>
        <w:spacing w:after="60"/>
        <w:ind w:firstLine="0"/>
        <w:jc w:val="center"/>
        <w:rPr>
          <w:rFonts w:ascii="Arial" w:hAnsi="Arial" w:cs="Arial"/>
          <w:b/>
          <w:sz w:val="20"/>
        </w:rPr>
      </w:pPr>
    </w:p>
    <w:p w14:paraId="3E7EBD45" w14:textId="77777777" w:rsidR="00C906F9" w:rsidRPr="00683F43" w:rsidRDefault="00C906F9" w:rsidP="00C906F9">
      <w:pPr>
        <w:pStyle w:val="BodyTextIndent"/>
        <w:spacing w:after="60"/>
        <w:ind w:firstLine="0"/>
        <w:jc w:val="center"/>
        <w:rPr>
          <w:rFonts w:ascii="Arial" w:hAnsi="Arial" w:cs="Arial"/>
          <w:b/>
          <w:sz w:val="20"/>
        </w:rPr>
      </w:pPr>
      <w:r w:rsidRPr="00683F43">
        <w:rPr>
          <w:rFonts w:ascii="Arial" w:hAnsi="Arial" w:cs="Arial"/>
          <w:b/>
          <w:sz w:val="20"/>
        </w:rPr>
        <w:t>Kontaktiniai asmenys</w:t>
      </w:r>
    </w:p>
    <w:p w14:paraId="1F2FD33D" w14:textId="77777777" w:rsidR="00C906F9" w:rsidRPr="00683F43" w:rsidRDefault="00C906F9" w:rsidP="00C906F9">
      <w:pPr>
        <w:pStyle w:val="BodyTextIndent"/>
        <w:spacing w:after="60"/>
        <w:ind w:firstLine="0"/>
        <w:jc w:val="center"/>
        <w:rPr>
          <w:rFonts w:ascii="Arial" w:hAnsi="Arial" w:cs="Arial"/>
          <w:sz w:val="20"/>
        </w:rPr>
      </w:pPr>
    </w:p>
    <w:p w14:paraId="08C79677" w14:textId="333221D0" w:rsidR="00C906F9" w:rsidRPr="00683F43" w:rsidRDefault="00C906F9" w:rsidP="00683F43">
      <w:pPr>
        <w:numPr>
          <w:ilvl w:val="0"/>
          <w:numId w:val="7"/>
        </w:numPr>
        <w:ind w:left="0" w:firstLine="851"/>
        <w:jc w:val="both"/>
        <w:rPr>
          <w:rFonts w:ascii="Arial" w:hAnsi="Arial" w:cs="Arial"/>
          <w:color w:val="000000"/>
        </w:rPr>
      </w:pPr>
      <w:r w:rsidRPr="00683F43">
        <w:rPr>
          <w:rFonts w:ascii="Arial" w:hAnsi="Arial" w:cs="Arial"/>
          <w:color w:val="000000"/>
        </w:rPr>
        <w:t xml:space="preserve">Už Sutarties vykdymą iš Pirkėjo pusės atsakingas – </w:t>
      </w:r>
    </w:p>
    <w:p w14:paraId="6BE41BC2" w14:textId="2547F24B" w:rsidR="00C906F9" w:rsidRPr="00683F43" w:rsidRDefault="00C906F9" w:rsidP="00683F43">
      <w:pPr>
        <w:numPr>
          <w:ilvl w:val="0"/>
          <w:numId w:val="7"/>
        </w:numPr>
        <w:ind w:left="0" w:firstLine="851"/>
        <w:jc w:val="both"/>
        <w:rPr>
          <w:rFonts w:ascii="Arial" w:hAnsi="Arial" w:cs="Arial"/>
        </w:rPr>
      </w:pPr>
      <w:r w:rsidRPr="00683F43">
        <w:rPr>
          <w:rFonts w:ascii="Arial" w:hAnsi="Arial" w:cs="Arial"/>
          <w:color w:val="000000"/>
        </w:rPr>
        <w:t xml:space="preserve">Už Sutarties vykdymą iš Tiekėjo pusės atsakingas – </w:t>
      </w:r>
    </w:p>
    <w:p w14:paraId="040D797D" w14:textId="3D8319F4" w:rsidR="00C906F9" w:rsidRPr="00683F43" w:rsidRDefault="00C906F9" w:rsidP="00C435AA">
      <w:pPr>
        <w:numPr>
          <w:ilvl w:val="0"/>
          <w:numId w:val="7"/>
        </w:numPr>
        <w:ind w:left="0" w:firstLine="851"/>
        <w:jc w:val="both"/>
        <w:rPr>
          <w:rFonts w:ascii="Arial" w:hAnsi="Arial" w:cs="Arial"/>
          <w:b/>
          <w:bCs/>
        </w:rPr>
      </w:pPr>
      <w:r w:rsidRPr="00683F43">
        <w:rPr>
          <w:rFonts w:ascii="Arial" w:hAnsi="Arial" w:cs="Arial"/>
          <w:color w:val="000000"/>
        </w:rPr>
        <w:t>Už Sutarties ir pakeitimų paskelbimą įstatymo nustatyta tvarka atsakinga Pirkėjo atstovė –</w:t>
      </w:r>
    </w:p>
    <w:p w14:paraId="14F5FEA7" w14:textId="3C36FD39" w:rsidR="00DD6939" w:rsidRPr="00683F43" w:rsidRDefault="00DD6939" w:rsidP="000A2C42">
      <w:pPr>
        <w:pStyle w:val="BodyTextIndent"/>
        <w:spacing w:after="60"/>
        <w:ind w:firstLine="0"/>
        <w:rPr>
          <w:rFonts w:ascii="Arial" w:hAnsi="Arial" w:cs="Arial"/>
          <w:b/>
          <w:bCs/>
          <w:sz w:val="20"/>
        </w:rPr>
      </w:pPr>
    </w:p>
    <w:p w14:paraId="249D4229" w14:textId="3FFFD930" w:rsidR="00DD6939" w:rsidRPr="00683F43" w:rsidRDefault="00DD6939" w:rsidP="000A2C42">
      <w:pPr>
        <w:pStyle w:val="BodyTextIndent"/>
        <w:spacing w:after="60"/>
        <w:ind w:firstLine="0"/>
        <w:rPr>
          <w:rFonts w:ascii="Arial" w:hAnsi="Arial" w:cs="Arial"/>
          <w:b/>
          <w:bCs/>
          <w:sz w:val="20"/>
        </w:rPr>
      </w:pPr>
    </w:p>
    <w:p w14:paraId="553BEC6A" w14:textId="76E98083" w:rsidR="00DD6939" w:rsidRPr="00683F43" w:rsidRDefault="00DD6939" w:rsidP="000A2C42">
      <w:pPr>
        <w:pStyle w:val="BodyTextIndent"/>
        <w:spacing w:after="60"/>
        <w:ind w:firstLine="0"/>
        <w:rPr>
          <w:rFonts w:ascii="Arial" w:hAnsi="Arial" w:cs="Arial"/>
          <w:b/>
          <w:bCs/>
          <w:sz w:val="20"/>
        </w:rPr>
      </w:pPr>
    </w:p>
    <w:p w14:paraId="76F411E8" w14:textId="0C5FD5EA" w:rsidR="00DD6939" w:rsidRPr="00683F43" w:rsidRDefault="00DD6939" w:rsidP="000A2C42">
      <w:pPr>
        <w:pStyle w:val="BodyTextIndent"/>
        <w:spacing w:after="60"/>
        <w:ind w:firstLine="0"/>
        <w:rPr>
          <w:rFonts w:ascii="Arial" w:hAnsi="Arial" w:cs="Arial"/>
          <w:b/>
          <w:bCs/>
          <w:sz w:val="20"/>
        </w:rPr>
      </w:pPr>
    </w:p>
    <w:p w14:paraId="539E2362" w14:textId="74C05B56" w:rsidR="00DD6939" w:rsidRPr="00683F43" w:rsidRDefault="00DD6939" w:rsidP="000A2C42">
      <w:pPr>
        <w:pStyle w:val="BodyTextIndent"/>
        <w:spacing w:after="60"/>
        <w:ind w:firstLine="0"/>
        <w:rPr>
          <w:rFonts w:ascii="Arial" w:hAnsi="Arial" w:cs="Arial"/>
          <w:b/>
          <w:bCs/>
          <w:sz w:val="20"/>
        </w:rPr>
      </w:pPr>
    </w:p>
    <w:p w14:paraId="127CF24C" w14:textId="5E68116B" w:rsidR="00DD6939" w:rsidRPr="00683F43" w:rsidRDefault="00DD6939" w:rsidP="000A2C42">
      <w:pPr>
        <w:pStyle w:val="BodyTextIndent"/>
        <w:spacing w:after="60"/>
        <w:ind w:firstLine="0"/>
        <w:rPr>
          <w:rFonts w:ascii="Arial" w:hAnsi="Arial" w:cs="Arial"/>
          <w:b/>
          <w:bCs/>
          <w:sz w:val="20"/>
        </w:rPr>
      </w:pPr>
    </w:p>
    <w:p w14:paraId="59711E78" w14:textId="63AAD14F" w:rsidR="00DD6939" w:rsidRPr="00683F43" w:rsidRDefault="00DD6939" w:rsidP="000A2C42">
      <w:pPr>
        <w:pStyle w:val="BodyTextIndent"/>
        <w:spacing w:after="60"/>
        <w:ind w:firstLine="0"/>
        <w:rPr>
          <w:rFonts w:ascii="Arial" w:hAnsi="Arial" w:cs="Arial"/>
          <w:b/>
          <w:bCs/>
          <w:sz w:val="20"/>
        </w:rPr>
      </w:pPr>
    </w:p>
    <w:p w14:paraId="2B2CBD3C" w14:textId="6E647219" w:rsidR="00DD6939" w:rsidRPr="00683F43" w:rsidRDefault="00DD6939" w:rsidP="000A2C42">
      <w:pPr>
        <w:pStyle w:val="BodyTextIndent"/>
        <w:spacing w:after="60"/>
        <w:ind w:firstLine="0"/>
        <w:rPr>
          <w:rFonts w:ascii="Arial" w:hAnsi="Arial" w:cs="Arial"/>
          <w:b/>
          <w:bCs/>
          <w:sz w:val="20"/>
        </w:rPr>
      </w:pPr>
    </w:p>
    <w:p w14:paraId="1E7A17FA" w14:textId="4CF6A511" w:rsidR="00DD6939" w:rsidRPr="00683F43" w:rsidRDefault="00DD6939" w:rsidP="000A2C42">
      <w:pPr>
        <w:pStyle w:val="BodyTextIndent"/>
        <w:spacing w:after="60"/>
        <w:ind w:firstLine="0"/>
        <w:rPr>
          <w:rFonts w:ascii="Arial" w:hAnsi="Arial" w:cs="Arial"/>
          <w:b/>
          <w:bCs/>
          <w:sz w:val="20"/>
        </w:rPr>
      </w:pPr>
    </w:p>
    <w:p w14:paraId="2D274F73" w14:textId="581FB330" w:rsidR="00DD6939" w:rsidRPr="00683F43" w:rsidRDefault="00DD6939" w:rsidP="000A2C42">
      <w:pPr>
        <w:pStyle w:val="BodyTextIndent"/>
        <w:spacing w:after="60"/>
        <w:ind w:firstLine="0"/>
        <w:rPr>
          <w:rFonts w:ascii="Arial" w:hAnsi="Arial" w:cs="Arial"/>
          <w:b/>
          <w:bCs/>
          <w:sz w:val="20"/>
        </w:rPr>
      </w:pPr>
    </w:p>
    <w:p w14:paraId="532A0C0E" w14:textId="0F1D6A34" w:rsidR="00DD6939" w:rsidRPr="00683F43" w:rsidRDefault="00DD6939" w:rsidP="000A2C42">
      <w:pPr>
        <w:pStyle w:val="BodyTextIndent"/>
        <w:spacing w:after="60"/>
        <w:ind w:firstLine="0"/>
        <w:rPr>
          <w:rFonts w:ascii="Arial" w:hAnsi="Arial" w:cs="Arial"/>
          <w:b/>
          <w:bCs/>
          <w:sz w:val="20"/>
        </w:rPr>
      </w:pPr>
    </w:p>
    <w:p w14:paraId="767FFCB1" w14:textId="270E0E29" w:rsidR="00DD6939" w:rsidRPr="00683F43" w:rsidRDefault="00DD6939" w:rsidP="000A2C42">
      <w:pPr>
        <w:pStyle w:val="BodyTextIndent"/>
        <w:spacing w:after="60"/>
        <w:ind w:firstLine="0"/>
        <w:rPr>
          <w:rFonts w:ascii="Arial" w:hAnsi="Arial" w:cs="Arial"/>
          <w:b/>
          <w:bCs/>
          <w:sz w:val="20"/>
        </w:rPr>
      </w:pPr>
    </w:p>
    <w:p w14:paraId="6141F81C" w14:textId="3AD8335F" w:rsidR="00DD6939" w:rsidRPr="00683F43" w:rsidRDefault="00DD6939" w:rsidP="000A2C42">
      <w:pPr>
        <w:pStyle w:val="BodyTextIndent"/>
        <w:spacing w:after="60"/>
        <w:ind w:firstLine="0"/>
        <w:rPr>
          <w:rFonts w:ascii="Arial" w:hAnsi="Arial" w:cs="Arial"/>
          <w:b/>
          <w:bCs/>
          <w:sz w:val="20"/>
        </w:rPr>
      </w:pPr>
    </w:p>
    <w:p w14:paraId="13379E41" w14:textId="57BED5D0" w:rsidR="00DD6939" w:rsidRPr="00683F43" w:rsidRDefault="00DD6939" w:rsidP="000A2C42">
      <w:pPr>
        <w:pStyle w:val="BodyTextIndent"/>
        <w:spacing w:after="60"/>
        <w:ind w:firstLine="0"/>
        <w:rPr>
          <w:rFonts w:ascii="Arial" w:hAnsi="Arial" w:cs="Arial"/>
          <w:b/>
          <w:bCs/>
          <w:sz w:val="20"/>
        </w:rPr>
      </w:pPr>
    </w:p>
    <w:p w14:paraId="4F1D813A" w14:textId="39F360CB" w:rsidR="00DD6939" w:rsidRPr="00683F43" w:rsidRDefault="00DD6939" w:rsidP="000A2C42">
      <w:pPr>
        <w:pStyle w:val="BodyTextIndent"/>
        <w:spacing w:after="60"/>
        <w:ind w:firstLine="0"/>
        <w:rPr>
          <w:rFonts w:ascii="Arial" w:hAnsi="Arial" w:cs="Arial"/>
          <w:b/>
          <w:bCs/>
          <w:sz w:val="20"/>
        </w:rPr>
      </w:pPr>
    </w:p>
    <w:p w14:paraId="48D5139A" w14:textId="315DDC34" w:rsidR="00DD6939" w:rsidRPr="00683F43" w:rsidRDefault="00DD6939" w:rsidP="000A2C42">
      <w:pPr>
        <w:pStyle w:val="BodyTextIndent"/>
        <w:spacing w:after="60"/>
        <w:ind w:firstLine="0"/>
        <w:rPr>
          <w:rFonts w:ascii="Arial" w:hAnsi="Arial" w:cs="Arial"/>
          <w:b/>
          <w:bCs/>
          <w:sz w:val="20"/>
        </w:rPr>
      </w:pPr>
    </w:p>
    <w:p w14:paraId="78D587E3" w14:textId="32CAF6DE" w:rsidR="00DD6939" w:rsidRPr="00683F43" w:rsidRDefault="00DD6939" w:rsidP="000A2C42">
      <w:pPr>
        <w:pStyle w:val="BodyTextIndent"/>
        <w:spacing w:after="60"/>
        <w:ind w:firstLine="0"/>
        <w:rPr>
          <w:rFonts w:ascii="Arial" w:hAnsi="Arial" w:cs="Arial"/>
          <w:b/>
          <w:bCs/>
          <w:sz w:val="20"/>
        </w:rPr>
      </w:pPr>
    </w:p>
    <w:p w14:paraId="2F6D6F9A" w14:textId="145F2F54" w:rsidR="00DD6939" w:rsidRPr="00683F43" w:rsidRDefault="00DD6939" w:rsidP="000A2C42">
      <w:pPr>
        <w:pStyle w:val="BodyTextIndent"/>
        <w:spacing w:after="60"/>
        <w:ind w:firstLine="0"/>
        <w:rPr>
          <w:rFonts w:ascii="Arial" w:hAnsi="Arial" w:cs="Arial"/>
          <w:b/>
          <w:bCs/>
          <w:sz w:val="20"/>
        </w:rPr>
      </w:pPr>
    </w:p>
    <w:p w14:paraId="22A76ED4" w14:textId="0C536F2B" w:rsidR="00DD6939" w:rsidRPr="00683F43" w:rsidRDefault="00DD6939" w:rsidP="000A2C42">
      <w:pPr>
        <w:pStyle w:val="BodyTextIndent"/>
        <w:spacing w:after="60"/>
        <w:ind w:firstLine="0"/>
        <w:rPr>
          <w:rFonts w:ascii="Arial" w:hAnsi="Arial" w:cs="Arial"/>
          <w:b/>
          <w:bCs/>
          <w:sz w:val="20"/>
        </w:rPr>
      </w:pPr>
    </w:p>
    <w:p w14:paraId="77DC8847" w14:textId="62650CD1" w:rsidR="00DD6939" w:rsidRPr="00683F43" w:rsidRDefault="00DD6939" w:rsidP="000A2C42">
      <w:pPr>
        <w:pStyle w:val="BodyTextIndent"/>
        <w:spacing w:after="60"/>
        <w:ind w:firstLine="0"/>
        <w:rPr>
          <w:rFonts w:ascii="Arial" w:hAnsi="Arial" w:cs="Arial"/>
          <w:b/>
          <w:bCs/>
          <w:sz w:val="20"/>
        </w:rPr>
      </w:pPr>
    </w:p>
    <w:p w14:paraId="59A9A609" w14:textId="5C5387A0" w:rsidR="00DD6939" w:rsidRPr="00683F43" w:rsidRDefault="00DD6939" w:rsidP="000A2C42">
      <w:pPr>
        <w:pStyle w:val="BodyTextIndent"/>
        <w:spacing w:after="60"/>
        <w:ind w:firstLine="0"/>
        <w:rPr>
          <w:rFonts w:ascii="Arial" w:hAnsi="Arial" w:cs="Arial"/>
          <w:b/>
          <w:bCs/>
          <w:sz w:val="20"/>
        </w:rPr>
      </w:pPr>
    </w:p>
    <w:p w14:paraId="0B86F599" w14:textId="53889458" w:rsidR="00DD6939" w:rsidRPr="00683F43" w:rsidRDefault="00DD6939" w:rsidP="000A2C42">
      <w:pPr>
        <w:pStyle w:val="BodyTextIndent"/>
        <w:spacing w:after="60"/>
        <w:ind w:firstLine="0"/>
        <w:rPr>
          <w:rFonts w:ascii="Arial" w:hAnsi="Arial" w:cs="Arial"/>
          <w:b/>
          <w:bCs/>
          <w:sz w:val="20"/>
        </w:rPr>
      </w:pPr>
    </w:p>
    <w:p w14:paraId="39AFE2CA" w14:textId="2B9C2BA9" w:rsidR="00DD6939" w:rsidRPr="00683F43" w:rsidRDefault="00DD6939" w:rsidP="000A2C42">
      <w:pPr>
        <w:pStyle w:val="BodyTextIndent"/>
        <w:spacing w:after="60"/>
        <w:ind w:firstLine="0"/>
        <w:rPr>
          <w:rFonts w:ascii="Arial" w:hAnsi="Arial" w:cs="Arial"/>
          <w:b/>
          <w:bCs/>
          <w:sz w:val="20"/>
        </w:rPr>
      </w:pPr>
    </w:p>
    <w:p w14:paraId="2143C8CA" w14:textId="407AB16B" w:rsidR="00DD6939" w:rsidRPr="00683F43" w:rsidRDefault="00DD6939" w:rsidP="000A2C42">
      <w:pPr>
        <w:pStyle w:val="BodyTextIndent"/>
        <w:spacing w:after="60"/>
        <w:ind w:firstLine="0"/>
        <w:rPr>
          <w:rFonts w:ascii="Arial" w:hAnsi="Arial" w:cs="Arial"/>
          <w:b/>
          <w:bCs/>
          <w:sz w:val="20"/>
        </w:rPr>
      </w:pPr>
    </w:p>
    <w:p w14:paraId="3DF52D03" w14:textId="01CCAF73" w:rsidR="00DD6939" w:rsidRPr="00683F43" w:rsidRDefault="00DD6939" w:rsidP="000A2C42">
      <w:pPr>
        <w:pStyle w:val="BodyTextIndent"/>
        <w:spacing w:after="60"/>
        <w:ind w:firstLine="0"/>
        <w:rPr>
          <w:rFonts w:ascii="Arial" w:hAnsi="Arial" w:cs="Arial"/>
          <w:b/>
          <w:bCs/>
          <w:sz w:val="20"/>
        </w:rPr>
      </w:pPr>
    </w:p>
    <w:p w14:paraId="24737CB6" w14:textId="7D8412DB" w:rsidR="00DD6939" w:rsidRPr="00683F43" w:rsidRDefault="00DD6939" w:rsidP="000A2C42">
      <w:pPr>
        <w:pStyle w:val="BodyTextIndent"/>
        <w:spacing w:after="60"/>
        <w:ind w:firstLine="0"/>
        <w:rPr>
          <w:rFonts w:ascii="Arial" w:hAnsi="Arial" w:cs="Arial"/>
          <w:b/>
          <w:bCs/>
          <w:sz w:val="20"/>
        </w:rPr>
      </w:pPr>
    </w:p>
    <w:p w14:paraId="4ED44A01" w14:textId="4127D850" w:rsidR="00DD6939" w:rsidRPr="00683F43" w:rsidRDefault="00DD6939" w:rsidP="000A2C42">
      <w:pPr>
        <w:pStyle w:val="BodyTextIndent"/>
        <w:spacing w:after="60"/>
        <w:ind w:firstLine="0"/>
        <w:rPr>
          <w:rFonts w:ascii="Arial" w:hAnsi="Arial" w:cs="Arial"/>
          <w:b/>
          <w:bCs/>
          <w:sz w:val="20"/>
        </w:rPr>
      </w:pPr>
    </w:p>
    <w:p w14:paraId="30A247A2" w14:textId="5CA2F222" w:rsidR="00DD6939" w:rsidRPr="00683F43" w:rsidRDefault="00DD6939" w:rsidP="000A2C42">
      <w:pPr>
        <w:pStyle w:val="BodyTextIndent"/>
        <w:spacing w:after="60"/>
        <w:ind w:firstLine="0"/>
        <w:rPr>
          <w:rFonts w:ascii="Arial" w:hAnsi="Arial" w:cs="Arial"/>
          <w:b/>
          <w:bCs/>
          <w:sz w:val="20"/>
        </w:rPr>
      </w:pPr>
    </w:p>
    <w:p w14:paraId="722FEBD9" w14:textId="3377DA72" w:rsidR="00DD6939" w:rsidRPr="00683F43" w:rsidRDefault="00DD6939" w:rsidP="000A2C42">
      <w:pPr>
        <w:pStyle w:val="BodyTextIndent"/>
        <w:spacing w:after="60"/>
        <w:ind w:firstLine="0"/>
        <w:rPr>
          <w:rFonts w:ascii="Arial" w:hAnsi="Arial" w:cs="Arial"/>
          <w:b/>
          <w:bCs/>
          <w:sz w:val="20"/>
        </w:rPr>
      </w:pPr>
    </w:p>
    <w:p w14:paraId="18040F93" w14:textId="6ED62ACE" w:rsidR="00DD6939" w:rsidRPr="00683F43" w:rsidRDefault="00DD6939" w:rsidP="000A2C42">
      <w:pPr>
        <w:pStyle w:val="BodyTextIndent"/>
        <w:spacing w:after="60"/>
        <w:ind w:firstLine="0"/>
        <w:rPr>
          <w:rFonts w:ascii="Arial" w:hAnsi="Arial" w:cs="Arial"/>
          <w:b/>
          <w:bCs/>
          <w:sz w:val="20"/>
        </w:rPr>
      </w:pPr>
    </w:p>
    <w:p w14:paraId="293507B7" w14:textId="7275BA17" w:rsidR="00DD6939" w:rsidRPr="00683F43" w:rsidRDefault="00DD6939" w:rsidP="000A2C42">
      <w:pPr>
        <w:pStyle w:val="BodyTextIndent"/>
        <w:spacing w:after="60"/>
        <w:ind w:firstLine="0"/>
        <w:rPr>
          <w:rFonts w:ascii="Arial" w:hAnsi="Arial" w:cs="Arial"/>
          <w:b/>
          <w:bCs/>
          <w:sz w:val="20"/>
        </w:rPr>
      </w:pPr>
    </w:p>
    <w:p w14:paraId="2970F08E" w14:textId="6CC93626" w:rsidR="00DD6939" w:rsidRPr="00683F43" w:rsidRDefault="00DD6939" w:rsidP="000A2C42">
      <w:pPr>
        <w:pStyle w:val="BodyTextIndent"/>
        <w:spacing w:after="60"/>
        <w:ind w:firstLine="0"/>
        <w:rPr>
          <w:rFonts w:ascii="Arial" w:hAnsi="Arial" w:cs="Arial"/>
          <w:b/>
          <w:bCs/>
          <w:sz w:val="20"/>
        </w:rPr>
      </w:pPr>
    </w:p>
    <w:p w14:paraId="7E2F4357" w14:textId="76376467" w:rsidR="00DD6939" w:rsidRPr="00683F43" w:rsidRDefault="00DD6939" w:rsidP="000A2C42">
      <w:pPr>
        <w:pStyle w:val="BodyTextIndent"/>
        <w:spacing w:after="60"/>
        <w:ind w:firstLine="0"/>
        <w:rPr>
          <w:rFonts w:ascii="Arial" w:hAnsi="Arial" w:cs="Arial"/>
          <w:b/>
          <w:bCs/>
          <w:sz w:val="20"/>
        </w:rPr>
      </w:pPr>
    </w:p>
    <w:p w14:paraId="4613B0BD" w14:textId="7C701D18" w:rsidR="00DD6939" w:rsidRPr="00683F43" w:rsidRDefault="00DD6939" w:rsidP="000A2C42">
      <w:pPr>
        <w:pStyle w:val="BodyTextIndent"/>
        <w:spacing w:after="60"/>
        <w:ind w:firstLine="0"/>
        <w:rPr>
          <w:rFonts w:ascii="Arial" w:hAnsi="Arial" w:cs="Arial"/>
          <w:b/>
          <w:bCs/>
          <w:sz w:val="20"/>
        </w:rPr>
      </w:pPr>
    </w:p>
    <w:p w14:paraId="74192B22" w14:textId="0498BCA7" w:rsidR="00DD6939" w:rsidRPr="00683F43" w:rsidRDefault="00DD6939" w:rsidP="000A2C42">
      <w:pPr>
        <w:pStyle w:val="BodyTextIndent"/>
        <w:spacing w:after="60"/>
        <w:ind w:firstLine="0"/>
        <w:rPr>
          <w:rFonts w:ascii="Arial" w:hAnsi="Arial" w:cs="Arial"/>
          <w:b/>
          <w:bCs/>
          <w:sz w:val="20"/>
        </w:rPr>
      </w:pPr>
    </w:p>
    <w:p w14:paraId="728A0B89" w14:textId="34E981CE" w:rsidR="00DD6939" w:rsidRPr="00683F43" w:rsidRDefault="00DD6939" w:rsidP="000A2C42">
      <w:pPr>
        <w:pStyle w:val="BodyTextIndent"/>
        <w:spacing w:after="60"/>
        <w:ind w:firstLine="0"/>
        <w:rPr>
          <w:rFonts w:ascii="Arial" w:hAnsi="Arial" w:cs="Arial"/>
          <w:b/>
          <w:bCs/>
          <w:sz w:val="20"/>
        </w:rPr>
      </w:pPr>
    </w:p>
    <w:p w14:paraId="7D257933" w14:textId="21A790AA" w:rsidR="00DD6939" w:rsidRPr="00683F43" w:rsidRDefault="00DD6939" w:rsidP="000A2C42">
      <w:pPr>
        <w:pStyle w:val="BodyTextIndent"/>
        <w:spacing w:after="60"/>
        <w:ind w:firstLine="0"/>
        <w:rPr>
          <w:rFonts w:ascii="Arial" w:hAnsi="Arial" w:cs="Arial"/>
          <w:b/>
          <w:bCs/>
          <w:sz w:val="20"/>
        </w:rPr>
      </w:pPr>
    </w:p>
    <w:p w14:paraId="34659C68" w14:textId="1FD5A802" w:rsidR="00DD6939" w:rsidRDefault="00DD6939" w:rsidP="000A2C42">
      <w:pPr>
        <w:pStyle w:val="BodyTextIndent"/>
        <w:spacing w:after="60"/>
        <w:ind w:firstLine="0"/>
        <w:rPr>
          <w:rFonts w:ascii="Arial" w:hAnsi="Arial" w:cs="Arial"/>
          <w:b/>
          <w:bCs/>
          <w:sz w:val="20"/>
        </w:rPr>
      </w:pPr>
    </w:p>
    <w:p w14:paraId="629B20C7" w14:textId="2637AE96" w:rsidR="00F97FDF" w:rsidRDefault="00F97FDF" w:rsidP="000A2C42">
      <w:pPr>
        <w:pStyle w:val="BodyTextIndent"/>
        <w:spacing w:after="60"/>
        <w:ind w:firstLine="0"/>
        <w:rPr>
          <w:rFonts w:ascii="Arial" w:hAnsi="Arial" w:cs="Arial"/>
          <w:b/>
          <w:bCs/>
          <w:sz w:val="20"/>
        </w:rPr>
      </w:pPr>
    </w:p>
    <w:p w14:paraId="413183D0" w14:textId="239A9BCE" w:rsidR="00C435AA" w:rsidRDefault="00C435AA" w:rsidP="000A2C42">
      <w:pPr>
        <w:pStyle w:val="BodyTextIndent"/>
        <w:spacing w:after="60"/>
        <w:ind w:firstLine="0"/>
        <w:rPr>
          <w:rFonts w:ascii="Arial" w:hAnsi="Arial" w:cs="Arial"/>
          <w:b/>
          <w:bCs/>
          <w:sz w:val="20"/>
        </w:rPr>
      </w:pPr>
    </w:p>
    <w:p w14:paraId="7D57EE1F" w14:textId="3157159F" w:rsidR="00C435AA" w:rsidRDefault="00C435AA" w:rsidP="000A2C42">
      <w:pPr>
        <w:pStyle w:val="BodyTextIndent"/>
        <w:spacing w:after="60"/>
        <w:ind w:firstLine="0"/>
        <w:rPr>
          <w:rFonts w:ascii="Arial" w:hAnsi="Arial" w:cs="Arial"/>
          <w:b/>
          <w:bCs/>
          <w:sz w:val="20"/>
        </w:rPr>
      </w:pPr>
    </w:p>
    <w:p w14:paraId="74E54010" w14:textId="77777777" w:rsidR="00C435AA" w:rsidRPr="00683F43" w:rsidRDefault="00C435AA" w:rsidP="000A2C42">
      <w:pPr>
        <w:pStyle w:val="BodyTextIndent"/>
        <w:spacing w:after="60"/>
        <w:ind w:firstLine="0"/>
        <w:rPr>
          <w:rFonts w:ascii="Arial" w:hAnsi="Arial" w:cs="Arial"/>
          <w:b/>
          <w:bCs/>
          <w:sz w:val="20"/>
        </w:rPr>
      </w:pPr>
    </w:p>
    <w:p w14:paraId="35293F80" w14:textId="0A75E220" w:rsidR="00DD6939" w:rsidRPr="00683F43" w:rsidRDefault="00DD6939" w:rsidP="000A2C42">
      <w:pPr>
        <w:pStyle w:val="BodyTextIndent"/>
        <w:spacing w:after="60"/>
        <w:ind w:firstLine="0"/>
        <w:rPr>
          <w:rFonts w:ascii="Arial" w:hAnsi="Arial" w:cs="Arial"/>
          <w:b/>
          <w:bCs/>
          <w:sz w:val="20"/>
        </w:rPr>
      </w:pPr>
    </w:p>
    <w:p w14:paraId="6770AA2F" w14:textId="683DAEA1" w:rsidR="00DD6939" w:rsidRPr="00683F43" w:rsidRDefault="00DD6939" w:rsidP="000A2C42">
      <w:pPr>
        <w:pStyle w:val="BodyTextIndent"/>
        <w:spacing w:after="60"/>
        <w:ind w:firstLine="0"/>
        <w:rPr>
          <w:rFonts w:ascii="Arial" w:hAnsi="Arial" w:cs="Arial"/>
          <w:b/>
          <w:bCs/>
          <w:sz w:val="20"/>
        </w:rPr>
      </w:pPr>
    </w:p>
    <w:p w14:paraId="0FD2878E" w14:textId="1AA70CA8" w:rsidR="00DD6939" w:rsidRPr="00683F43" w:rsidRDefault="00DD6939" w:rsidP="000A2C42">
      <w:pPr>
        <w:pStyle w:val="BodyTextIndent"/>
        <w:spacing w:after="60"/>
        <w:ind w:firstLine="0"/>
        <w:rPr>
          <w:rFonts w:ascii="Arial" w:hAnsi="Arial" w:cs="Arial"/>
          <w:b/>
          <w:bCs/>
          <w:sz w:val="20"/>
        </w:rPr>
      </w:pPr>
    </w:p>
    <w:p w14:paraId="509685D0" w14:textId="77777777" w:rsidR="00DD6939" w:rsidRPr="00683F43" w:rsidRDefault="00DD6939" w:rsidP="00DD6939">
      <w:pPr>
        <w:spacing w:after="60"/>
        <w:jc w:val="right"/>
        <w:rPr>
          <w:rFonts w:ascii="Arial" w:hAnsi="Arial" w:cs="Arial"/>
          <w:color w:val="000000"/>
        </w:rPr>
      </w:pPr>
      <w:r w:rsidRPr="00683F43">
        <w:rPr>
          <w:rFonts w:ascii="Arial" w:hAnsi="Arial" w:cs="Arial"/>
          <w:color w:val="000000"/>
        </w:rPr>
        <w:lastRenderedPageBreak/>
        <w:t>Sutarties SD priedas Nr. 2</w:t>
      </w:r>
    </w:p>
    <w:p w14:paraId="3F3232A2" w14:textId="77777777" w:rsidR="00DD6939" w:rsidRPr="00683F43" w:rsidRDefault="00DD6939" w:rsidP="00DD6939">
      <w:pPr>
        <w:ind w:firstLine="720"/>
        <w:jc w:val="center"/>
        <w:rPr>
          <w:rFonts w:ascii="Arial" w:eastAsia="Calibri" w:hAnsi="Arial" w:cs="Arial"/>
          <w:b/>
          <w:bCs/>
        </w:rPr>
      </w:pPr>
    </w:p>
    <w:p w14:paraId="42A19B94" w14:textId="52B685A7" w:rsidR="00DD6939" w:rsidRPr="00683F43" w:rsidRDefault="00DD6939" w:rsidP="00DD6939">
      <w:pPr>
        <w:ind w:firstLine="720"/>
        <w:jc w:val="center"/>
        <w:rPr>
          <w:rFonts w:ascii="Arial" w:hAnsi="Arial" w:cs="Arial"/>
          <w:b/>
        </w:rPr>
      </w:pPr>
      <w:r w:rsidRPr="00683F43">
        <w:rPr>
          <w:rFonts w:ascii="Arial" w:hAnsi="Arial" w:cs="Arial"/>
          <w:b/>
          <w:bCs/>
        </w:rPr>
        <w:t xml:space="preserve">PRIEŠGAISRINIŲ SISTEMŲ PRIEŽIŪROS IR REMONTO PASLAUGŲ </w:t>
      </w:r>
    </w:p>
    <w:p w14:paraId="4CDA5A0D" w14:textId="77777777" w:rsidR="00DD6939" w:rsidRPr="00683F43" w:rsidRDefault="00DD6939" w:rsidP="00DD6939">
      <w:pPr>
        <w:tabs>
          <w:tab w:val="left" w:pos="1134"/>
          <w:tab w:val="left" w:pos="1530"/>
          <w:tab w:val="center" w:pos="4153"/>
          <w:tab w:val="right" w:pos="8306"/>
        </w:tabs>
        <w:ind w:firstLine="567"/>
        <w:jc w:val="center"/>
        <w:rPr>
          <w:rFonts w:ascii="Arial" w:hAnsi="Arial" w:cs="Arial"/>
          <w:b/>
        </w:rPr>
      </w:pPr>
      <w:r w:rsidRPr="00683F43">
        <w:rPr>
          <w:rFonts w:ascii="Arial" w:hAnsi="Arial" w:cs="Arial"/>
          <w:b/>
        </w:rPr>
        <w:t>TECHNINĖ SPECIFIKACIJA</w:t>
      </w:r>
    </w:p>
    <w:p w14:paraId="6FBD8407" w14:textId="77777777" w:rsidR="00DD6939" w:rsidRPr="00683F43" w:rsidRDefault="00DD6939" w:rsidP="00DD6939">
      <w:pPr>
        <w:tabs>
          <w:tab w:val="left" w:pos="1134"/>
          <w:tab w:val="left" w:pos="1530"/>
          <w:tab w:val="center" w:pos="4153"/>
          <w:tab w:val="right" w:pos="8306"/>
        </w:tabs>
        <w:ind w:firstLine="567"/>
        <w:jc w:val="center"/>
        <w:rPr>
          <w:rFonts w:ascii="Arial" w:hAnsi="Arial" w:cs="Arial"/>
          <w:b/>
        </w:rPr>
      </w:pPr>
    </w:p>
    <w:p w14:paraId="547F028B" w14:textId="77777777" w:rsidR="00DD6939" w:rsidRPr="00683F43" w:rsidRDefault="00DD6939" w:rsidP="00DD6939">
      <w:pPr>
        <w:pBdr>
          <w:top w:val="single" w:sz="8" w:space="1" w:color="auto"/>
          <w:bottom w:val="single" w:sz="8" w:space="1" w:color="auto"/>
        </w:pBdr>
        <w:shd w:val="clear" w:color="auto" w:fill="FDE9D9" w:themeFill="accent6" w:themeFillTint="33"/>
        <w:tabs>
          <w:tab w:val="left" w:pos="284"/>
        </w:tabs>
        <w:rPr>
          <w:rFonts w:ascii="Arial" w:eastAsia="Calibri" w:hAnsi="Arial" w:cs="Arial"/>
          <w:b/>
        </w:rPr>
      </w:pPr>
      <w:r w:rsidRPr="00683F43">
        <w:rPr>
          <w:rFonts w:ascii="Arial" w:eastAsia="Calibri" w:hAnsi="Arial" w:cs="Arial"/>
          <w:b/>
        </w:rPr>
        <w:t>1. SĄVOKOS IR SUTRUMPINIMAI</w:t>
      </w:r>
    </w:p>
    <w:p w14:paraId="27916E08" w14:textId="77777777" w:rsidR="00DD6939" w:rsidRPr="00683F43" w:rsidRDefault="00DD6939" w:rsidP="00DD6939">
      <w:pPr>
        <w:tabs>
          <w:tab w:val="left" w:pos="567"/>
          <w:tab w:val="left" w:pos="851"/>
        </w:tabs>
        <w:jc w:val="both"/>
        <w:rPr>
          <w:rFonts w:ascii="Arial" w:eastAsia="Calibri" w:hAnsi="Arial" w:cs="Arial"/>
        </w:rPr>
      </w:pPr>
    </w:p>
    <w:p w14:paraId="1136F317"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rPr>
        <w:t>1.1. Pirkėjas / Perkantysis subjektas – Akcinė bendrovė Lietuvos paštas.</w:t>
      </w:r>
    </w:p>
    <w:p w14:paraId="04186617"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bCs/>
        </w:rPr>
        <w:t>1.2. Tiekėjas</w:t>
      </w:r>
      <w:r w:rsidRPr="00683F43">
        <w:rPr>
          <w:rFonts w:ascii="Arial" w:eastAsia="Calibri" w:hAnsi="Arial" w:cs="Arial"/>
          <w:bCs/>
        </w:rPr>
        <w:t xml:space="preserve"> – </w:t>
      </w:r>
      <w:r w:rsidRPr="00683F43">
        <w:rPr>
          <w:rFonts w:ascii="Arial" w:hAnsi="Arial" w:cs="Arial"/>
          <w:color w:val="000000"/>
        </w:rPr>
        <w:t xml:space="preserve">ūkio subjektas – fizinis asmuo, privatusis ar viešasis juridinis asmuo, kita organizacija ir jų padalinys arba tokių asmenų grupė, įskaitant laikinas ūkio subjektų asociacijas, </w:t>
      </w:r>
      <w:r w:rsidRPr="00683F43">
        <w:rPr>
          <w:rFonts w:ascii="Arial" w:eastAsia="Calibri" w:hAnsi="Arial" w:cs="Arial"/>
        </w:rPr>
        <w:t>su kuriuo Pirkėjas sudarys šio Pirkimo sutartį.</w:t>
      </w:r>
      <w:r w:rsidRPr="00683F43">
        <w:rPr>
          <w:rFonts w:ascii="Arial" w:hAnsi="Arial" w:cs="Arial"/>
          <w:color w:val="000000"/>
        </w:rPr>
        <w:t xml:space="preserve"> </w:t>
      </w:r>
    </w:p>
    <w:p w14:paraId="371144B1"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eastAsia="Calibri" w:hAnsi="Arial" w:cs="Arial"/>
          <w:b/>
        </w:rPr>
        <w:t>1.3. Sutartis</w:t>
      </w:r>
      <w:r w:rsidRPr="00683F43">
        <w:rPr>
          <w:rFonts w:ascii="Arial" w:eastAsia="Calibri" w:hAnsi="Arial" w:cs="Arial"/>
        </w:rPr>
        <w:t xml:space="preserve"> – Pirkimo sutartis, sudaroma tarp Tiekėjo ir Pirkėjo dėl šio Pirkimo objekto.</w:t>
      </w:r>
    </w:p>
    <w:p w14:paraId="2C8506F4" w14:textId="77777777" w:rsidR="00DD6939" w:rsidRPr="00683F43" w:rsidRDefault="00DD6939" w:rsidP="00DD6939">
      <w:pPr>
        <w:tabs>
          <w:tab w:val="left" w:pos="567"/>
          <w:tab w:val="left" w:pos="851"/>
        </w:tabs>
        <w:ind w:firstLine="567"/>
        <w:jc w:val="both"/>
        <w:rPr>
          <w:rFonts w:ascii="Arial" w:eastAsia="Calibri" w:hAnsi="Arial" w:cs="Arial"/>
          <w:b/>
        </w:rPr>
      </w:pPr>
      <w:r w:rsidRPr="00683F43">
        <w:rPr>
          <w:rFonts w:ascii="Arial" w:eastAsia="Calibri" w:hAnsi="Arial" w:cs="Arial"/>
          <w:b/>
        </w:rPr>
        <w:t>1.4. Darbo laikas</w:t>
      </w:r>
      <w:r w:rsidRPr="00683F43">
        <w:rPr>
          <w:rFonts w:ascii="Arial" w:eastAsia="Calibri" w:hAnsi="Arial" w:cs="Arial"/>
        </w:rPr>
        <w:t xml:space="preserve"> – pirmadieniais – penktadieniais nuo 7.30 iki 18.00 val., visas kitas laikas traktuojamas kaip </w:t>
      </w:r>
      <w:r w:rsidRPr="00683F43">
        <w:rPr>
          <w:rFonts w:ascii="Arial" w:eastAsia="Calibri" w:hAnsi="Arial" w:cs="Arial"/>
          <w:b/>
        </w:rPr>
        <w:t>ne darbo laikas.</w:t>
      </w:r>
    </w:p>
    <w:p w14:paraId="06689184" w14:textId="77777777" w:rsidR="00DD6939" w:rsidRPr="00683F43" w:rsidRDefault="00DD6939" w:rsidP="00DD6939">
      <w:pPr>
        <w:tabs>
          <w:tab w:val="left" w:pos="567"/>
          <w:tab w:val="left" w:pos="851"/>
        </w:tabs>
        <w:ind w:firstLine="567"/>
        <w:jc w:val="both"/>
        <w:rPr>
          <w:rFonts w:ascii="Arial" w:hAnsi="Arial" w:cs="Arial"/>
        </w:rPr>
      </w:pPr>
      <w:r w:rsidRPr="00683F43">
        <w:rPr>
          <w:rFonts w:ascii="Arial" w:eastAsia="Calibri" w:hAnsi="Arial" w:cs="Arial"/>
          <w:b/>
        </w:rPr>
        <w:t xml:space="preserve">1.5. </w:t>
      </w:r>
      <w:r w:rsidRPr="00683F43">
        <w:rPr>
          <w:rFonts w:ascii="Arial" w:hAnsi="Arial" w:cs="Arial"/>
          <w:b/>
          <w:bCs/>
        </w:rPr>
        <w:t xml:space="preserve">Lokalizavimas – </w:t>
      </w:r>
      <w:r w:rsidRPr="00683F43">
        <w:rPr>
          <w:rFonts w:ascii="Arial" w:hAnsi="Arial" w:cs="Arial"/>
        </w:rPr>
        <w:t>avarijos padarinių ar vietos nustatymas ir apribojimas.</w:t>
      </w:r>
    </w:p>
    <w:p w14:paraId="74A32461" w14:textId="77777777" w:rsidR="00DD6939" w:rsidRPr="00683F43" w:rsidRDefault="00DD6939" w:rsidP="00DD6939">
      <w:pPr>
        <w:tabs>
          <w:tab w:val="left" w:pos="567"/>
          <w:tab w:val="left" w:pos="851"/>
        </w:tabs>
        <w:ind w:firstLine="567"/>
        <w:jc w:val="both"/>
        <w:rPr>
          <w:rFonts w:ascii="Arial" w:eastAsia="Calibri" w:hAnsi="Arial" w:cs="Arial"/>
        </w:rPr>
      </w:pPr>
      <w:r w:rsidRPr="00683F43">
        <w:rPr>
          <w:rFonts w:ascii="Arial" w:hAnsi="Arial" w:cs="Arial"/>
        </w:rPr>
        <w:t xml:space="preserve">1.6. </w:t>
      </w:r>
      <w:r w:rsidRPr="00683F43">
        <w:rPr>
          <w:rFonts w:ascii="Arial" w:hAnsi="Arial" w:cs="Arial"/>
          <w:b/>
          <w:bCs/>
        </w:rPr>
        <w:t>Likvidavimas</w:t>
      </w:r>
      <w:r w:rsidRPr="00683F43">
        <w:rPr>
          <w:rFonts w:ascii="Arial" w:hAnsi="Arial" w:cs="Arial"/>
        </w:rPr>
        <w:t xml:space="preserve"> – avarijos padarinių pašalinimo užtikrinimas ir avarijos vietos sutvarkymas.</w:t>
      </w:r>
    </w:p>
    <w:p w14:paraId="31B79C9E" w14:textId="77777777" w:rsidR="00DD6939" w:rsidRPr="00683F43" w:rsidRDefault="00DD6939" w:rsidP="00DD6939">
      <w:pPr>
        <w:tabs>
          <w:tab w:val="left" w:pos="284"/>
        </w:tabs>
        <w:ind w:firstLine="851"/>
        <w:jc w:val="center"/>
        <w:rPr>
          <w:rFonts w:ascii="Arial" w:eastAsia="Calibri" w:hAnsi="Arial" w:cs="Arial"/>
          <w:b/>
          <w:bCs/>
        </w:rPr>
      </w:pPr>
    </w:p>
    <w:p w14:paraId="6C002B25" w14:textId="77777777" w:rsidR="00DD6939" w:rsidRPr="00683F43" w:rsidRDefault="00DD6939" w:rsidP="00DD6939">
      <w:pPr>
        <w:pBdr>
          <w:top w:val="single" w:sz="8" w:space="1" w:color="auto"/>
          <w:bottom w:val="single" w:sz="8" w:space="1" w:color="auto"/>
        </w:pBdr>
        <w:shd w:val="clear" w:color="auto" w:fill="FDE9D9" w:themeFill="accent6" w:themeFillTint="33"/>
        <w:tabs>
          <w:tab w:val="left" w:pos="284"/>
        </w:tabs>
        <w:rPr>
          <w:rFonts w:ascii="Arial" w:eastAsia="Calibri" w:hAnsi="Arial" w:cs="Arial"/>
          <w:b/>
        </w:rPr>
      </w:pPr>
      <w:r w:rsidRPr="00683F43">
        <w:rPr>
          <w:rFonts w:ascii="Arial" w:eastAsia="Calibri" w:hAnsi="Arial" w:cs="Arial"/>
          <w:b/>
        </w:rPr>
        <w:t xml:space="preserve">2. PIRKIMO OBJEKTAS </w:t>
      </w:r>
      <w:r w:rsidRPr="00683F43">
        <w:rPr>
          <w:rFonts w:ascii="Arial" w:eastAsia="Calibri" w:hAnsi="Arial" w:cs="Arial"/>
          <w:b/>
          <w:caps/>
        </w:rPr>
        <w:t>ir bendrieji reikalavimai paslaugoms</w:t>
      </w:r>
    </w:p>
    <w:p w14:paraId="5D840ACC" w14:textId="77777777" w:rsidR="00DD6939" w:rsidRPr="00683F43" w:rsidRDefault="00DD6939" w:rsidP="00DD6939">
      <w:pPr>
        <w:pStyle w:val="ListParagraph"/>
        <w:tabs>
          <w:tab w:val="left" w:pos="567"/>
        </w:tabs>
        <w:ind w:left="0"/>
        <w:jc w:val="both"/>
        <w:rPr>
          <w:rFonts w:ascii="Arial" w:hAnsi="Arial" w:cs="Arial"/>
        </w:rPr>
      </w:pPr>
    </w:p>
    <w:p w14:paraId="2D9F24BA"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2.1. Pirkimo objektas – priešgaisrinių sistemų priežiūros</w:t>
      </w:r>
      <w:r w:rsidRPr="00683F43">
        <w:rPr>
          <w:rFonts w:ascii="Arial" w:hAnsi="Arial" w:cs="Arial"/>
          <w:bCs/>
        </w:rPr>
        <w:t xml:space="preserve">, įskaitant avarijų lokalizavimą ir likvidavimą, ir </w:t>
      </w:r>
      <w:r w:rsidRPr="00683F43">
        <w:rPr>
          <w:rFonts w:ascii="Arial" w:hAnsi="Arial" w:cs="Arial"/>
        </w:rPr>
        <w:t>remonto paslaugos (toliau – paslaugos).</w:t>
      </w:r>
    </w:p>
    <w:p w14:paraId="4D50CDA2"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2.2. Pirkimo objektas skaidomas į šias dalis:</w:t>
      </w:r>
    </w:p>
    <w:p w14:paraId="2FEDA66E"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 xml:space="preserve">2.2.1. I (pirmoji) pirkimo objekto dalis – paslaugos </w:t>
      </w:r>
      <w:r w:rsidRPr="00683F43">
        <w:rPr>
          <w:rFonts w:ascii="Arial" w:hAnsi="Arial" w:cs="Arial"/>
          <w:b/>
        </w:rPr>
        <w:t>Rytų regione</w:t>
      </w:r>
      <w:r w:rsidRPr="00683F43">
        <w:rPr>
          <w:rFonts w:ascii="Arial" w:hAnsi="Arial" w:cs="Arial"/>
        </w:rPr>
        <w:t xml:space="preserve">. Maksimali Sutarties vertė – 70 000,00 Eur be PVM, skirta avarijų lokalizavimo ir / ar likvidavimo, remonto metu ir / arba papildomų (sąmatinių) remonto paslaugų reikalingoms sunaudoti medžiagoms / detalėms ir kt. bei papildomoms (sąmatinėms) remonto ir/ar įrengimo paslaugoms apmokėti.   </w:t>
      </w:r>
    </w:p>
    <w:p w14:paraId="4B1696FD" w14:textId="77777777" w:rsidR="00DD6939" w:rsidRPr="008D064F" w:rsidRDefault="00DD6939" w:rsidP="00DD6939">
      <w:pPr>
        <w:pStyle w:val="ListParagraph"/>
        <w:tabs>
          <w:tab w:val="left" w:pos="567"/>
        </w:tabs>
        <w:ind w:left="0" w:firstLine="567"/>
        <w:jc w:val="both"/>
        <w:rPr>
          <w:rFonts w:ascii="Arial" w:hAnsi="Arial" w:cs="Arial"/>
          <w:b/>
        </w:rPr>
      </w:pPr>
      <w:r w:rsidRPr="008D064F">
        <w:rPr>
          <w:rFonts w:ascii="Arial" w:hAnsi="Arial" w:cs="Arial"/>
          <w:b/>
        </w:rPr>
        <w:t xml:space="preserve">2.2.2. II (antroji) pirkimo objekto dalis – paslaugos </w:t>
      </w:r>
      <w:r w:rsidRPr="00683F43">
        <w:rPr>
          <w:rFonts w:ascii="Arial" w:hAnsi="Arial" w:cs="Arial"/>
          <w:b/>
        </w:rPr>
        <w:t>Vidurio regione</w:t>
      </w:r>
      <w:r w:rsidRPr="008D064F">
        <w:rPr>
          <w:rFonts w:ascii="Arial" w:hAnsi="Arial" w:cs="Arial"/>
          <w:b/>
        </w:rPr>
        <w:t>. Maksimali Sutarties vertė – 40 000,00 Eur be PVM. skirta avarijų lokalizavimo ir / ar likvidavimo, remonto metu ir / arba papildomų (sąmatinių) remonto paslaugų reikalingoms sunaudoti medžiagoms / detalėms ir kt. bei papildomoms (sąmatinėms) remonto ir/ar įrengimo paslaugoms apmokėti</w:t>
      </w:r>
    </w:p>
    <w:p w14:paraId="3CAB3742"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 xml:space="preserve">2.2.3. III (trečioji) pirkimo objekto dalis – paslaugos </w:t>
      </w:r>
      <w:r w:rsidRPr="00683F43">
        <w:rPr>
          <w:rFonts w:ascii="Arial" w:hAnsi="Arial" w:cs="Arial"/>
          <w:b/>
        </w:rPr>
        <w:t>Vakarų regione</w:t>
      </w:r>
      <w:r w:rsidRPr="00683F43">
        <w:rPr>
          <w:rFonts w:ascii="Arial" w:hAnsi="Arial" w:cs="Arial"/>
        </w:rPr>
        <w:t>. Maksimali Sutarties vertė – 40 000,00 Eur be PVM. Skirta avarijų lokalizavimo ir / ar likvidavimo, remonto metu ir / arba papildomų (sąmatinių) remonto paslaugų reikalingoms sunaudoti medžiagoms / detalėms ir kt. bei papildomoms (sąmatinėms) remonto ir/ar įrengimo paslaugoms apmokėti</w:t>
      </w:r>
    </w:p>
    <w:p w14:paraId="0F73C688" w14:textId="77777777" w:rsidR="00DD6939" w:rsidRPr="00683F43" w:rsidRDefault="00DD6939" w:rsidP="00DD6939">
      <w:pPr>
        <w:pStyle w:val="ListParagraph"/>
        <w:tabs>
          <w:tab w:val="left" w:pos="567"/>
        </w:tabs>
        <w:ind w:left="0" w:firstLine="567"/>
        <w:jc w:val="both"/>
        <w:rPr>
          <w:rFonts w:ascii="Arial" w:hAnsi="Arial" w:cs="Arial"/>
        </w:rPr>
      </w:pPr>
      <w:r w:rsidRPr="00683F43">
        <w:rPr>
          <w:rFonts w:ascii="Arial" w:hAnsi="Arial" w:cs="Arial"/>
        </w:rPr>
        <w:t>2.3. Paslaugų teikimo terminas – 12 mėnesių nuo Sutarties įsigaliojimo dienos</w:t>
      </w:r>
      <w:r w:rsidRPr="00683F43">
        <w:rPr>
          <w:rFonts w:ascii="Arial" w:hAnsi="Arial" w:cs="Arial"/>
          <w:i/>
        </w:rPr>
        <w:t xml:space="preserve"> </w:t>
      </w:r>
      <w:r w:rsidRPr="00683F43">
        <w:rPr>
          <w:rFonts w:ascii="Arial" w:hAnsi="Arial" w:cs="Arial"/>
        </w:rPr>
        <w:t>su galimybe pratęsti Sutartį vieną kartą 12 mėnesių.</w:t>
      </w:r>
    </w:p>
    <w:p w14:paraId="679403EE" w14:textId="77777777" w:rsidR="00DD6939" w:rsidRPr="00683F43" w:rsidRDefault="00DD6939" w:rsidP="00DD6939">
      <w:pPr>
        <w:pStyle w:val="ListParagraph"/>
        <w:tabs>
          <w:tab w:val="left" w:pos="567"/>
          <w:tab w:val="left" w:pos="709"/>
        </w:tabs>
        <w:ind w:left="0" w:firstLine="567"/>
        <w:jc w:val="both"/>
        <w:rPr>
          <w:rFonts w:ascii="Arial" w:hAnsi="Arial" w:cs="Arial"/>
        </w:rPr>
      </w:pPr>
      <w:r w:rsidRPr="00683F43">
        <w:rPr>
          <w:rFonts w:ascii="Arial" w:hAnsi="Arial" w:cs="Arial"/>
        </w:rPr>
        <w:t>2.4. Paslaugų teikimo vietos:</w:t>
      </w:r>
    </w:p>
    <w:p w14:paraId="3467A7F7" w14:textId="77777777" w:rsidR="00DD6939" w:rsidRPr="00683F43" w:rsidRDefault="00DD6939" w:rsidP="00DD6939">
      <w:pPr>
        <w:pStyle w:val="ListParagraph"/>
        <w:tabs>
          <w:tab w:val="left" w:pos="567"/>
          <w:tab w:val="left" w:pos="709"/>
        </w:tabs>
        <w:ind w:left="0" w:firstLine="567"/>
        <w:jc w:val="both"/>
        <w:rPr>
          <w:rFonts w:ascii="Arial" w:hAnsi="Arial" w:cs="Arial"/>
          <w:color w:val="000000" w:themeColor="text1"/>
        </w:rPr>
      </w:pPr>
      <w:r w:rsidRPr="00683F43">
        <w:rPr>
          <w:rFonts w:ascii="Arial" w:hAnsi="Arial" w:cs="Arial"/>
          <w:color w:val="000000" w:themeColor="text1"/>
        </w:rPr>
        <w:t>2.4.1. Priešgaisrinių sistemų priežiūros</w:t>
      </w:r>
      <w:r w:rsidRPr="00683F43">
        <w:rPr>
          <w:rFonts w:ascii="Arial" w:hAnsi="Arial" w:cs="Arial"/>
        </w:rPr>
        <w:t xml:space="preserve"> paslaugos logistikos ir siuntų centruose bus apmokamos pagal mėnesinį mokestį.  </w:t>
      </w:r>
      <w:r w:rsidRPr="00683F43">
        <w:rPr>
          <w:rFonts w:ascii="Arial" w:hAnsi="Arial" w:cs="Arial"/>
          <w:color w:val="000000" w:themeColor="text1"/>
        </w:rPr>
        <w:t xml:space="preserve">Paslaugų teikimas logistikos ir siuntų centruose: </w:t>
      </w:r>
    </w:p>
    <w:p w14:paraId="07A374CB" w14:textId="77777777" w:rsidR="00DD6939" w:rsidRPr="00683F43" w:rsidRDefault="00DD6939" w:rsidP="00DD6939">
      <w:pPr>
        <w:pStyle w:val="ListParagraph"/>
        <w:tabs>
          <w:tab w:val="left" w:pos="567"/>
          <w:tab w:val="left" w:pos="709"/>
        </w:tabs>
        <w:ind w:left="0"/>
        <w:jc w:val="both"/>
        <w:rPr>
          <w:rFonts w:ascii="Arial" w:hAnsi="Arial" w:cs="Arial"/>
          <w:color w:val="000000" w:themeColor="text1"/>
        </w:rPr>
      </w:pPr>
      <w:r w:rsidRPr="00683F43">
        <w:rPr>
          <w:rFonts w:ascii="Arial" w:hAnsi="Arial" w:cs="Arial"/>
          <w:color w:val="000000" w:themeColor="text1"/>
        </w:rPr>
        <w:t>I (pirmoji) pirkimo objekto dalis Rytų regione – 3 objektai;</w:t>
      </w:r>
    </w:p>
    <w:p w14:paraId="24C43CDB" w14:textId="77777777" w:rsidR="00DD6939" w:rsidRPr="008D064F" w:rsidRDefault="00DD6939" w:rsidP="00DD6939">
      <w:pPr>
        <w:pStyle w:val="ListParagraph"/>
        <w:tabs>
          <w:tab w:val="left" w:pos="567"/>
          <w:tab w:val="left" w:pos="709"/>
        </w:tabs>
        <w:ind w:left="0"/>
        <w:jc w:val="both"/>
        <w:rPr>
          <w:rFonts w:ascii="Arial" w:hAnsi="Arial" w:cs="Arial"/>
          <w:b/>
          <w:color w:val="000000" w:themeColor="text1"/>
        </w:rPr>
      </w:pPr>
      <w:r w:rsidRPr="008D064F">
        <w:rPr>
          <w:rFonts w:ascii="Arial" w:hAnsi="Arial" w:cs="Arial"/>
          <w:b/>
          <w:color w:val="000000" w:themeColor="text1"/>
        </w:rPr>
        <w:t>II (antroji) pirkimo objekto dalis Vidurio regione – 2 objektai;</w:t>
      </w:r>
    </w:p>
    <w:p w14:paraId="175F5E60" w14:textId="77777777" w:rsidR="00DD6939" w:rsidRPr="00683F43" w:rsidRDefault="00DD6939" w:rsidP="00DD6939">
      <w:pPr>
        <w:pStyle w:val="ListParagraph"/>
        <w:tabs>
          <w:tab w:val="left" w:pos="567"/>
          <w:tab w:val="left" w:pos="709"/>
        </w:tabs>
        <w:ind w:left="0"/>
        <w:jc w:val="both"/>
        <w:rPr>
          <w:rFonts w:ascii="Arial" w:hAnsi="Arial" w:cs="Arial"/>
          <w:color w:val="000000" w:themeColor="text1"/>
        </w:rPr>
      </w:pPr>
      <w:r w:rsidRPr="00683F43">
        <w:rPr>
          <w:rFonts w:ascii="Arial" w:hAnsi="Arial" w:cs="Arial"/>
          <w:color w:val="000000" w:themeColor="text1"/>
        </w:rPr>
        <w:t xml:space="preserve">III (trečioji) pirkimo objekto dalis Vakarų regione – 2 objektai. </w:t>
      </w:r>
    </w:p>
    <w:p w14:paraId="40B440EC" w14:textId="77777777" w:rsidR="00DD6939" w:rsidRPr="00683F43" w:rsidRDefault="00DD6939" w:rsidP="00DD6939">
      <w:pPr>
        <w:pStyle w:val="ListParagraph"/>
        <w:tabs>
          <w:tab w:val="left" w:pos="567"/>
          <w:tab w:val="left" w:pos="709"/>
        </w:tabs>
        <w:ind w:left="0"/>
        <w:jc w:val="both"/>
        <w:rPr>
          <w:rFonts w:ascii="Arial" w:hAnsi="Arial" w:cs="Arial"/>
        </w:rPr>
      </w:pPr>
      <w:r w:rsidRPr="00683F43">
        <w:rPr>
          <w:rFonts w:ascii="Arial" w:hAnsi="Arial" w:cs="Arial"/>
        </w:rPr>
        <w:t xml:space="preserve">Konkrečios paslaugų teikimo vietos pagal regionus nurodomos šios techninės specifikacijos 1 priede. </w:t>
      </w:r>
    </w:p>
    <w:p w14:paraId="5E2B727A" w14:textId="0E3A353D" w:rsidR="00DD6939" w:rsidRPr="00683F43" w:rsidRDefault="00DD6939" w:rsidP="00DD6939">
      <w:pPr>
        <w:pStyle w:val="ListParagraph"/>
        <w:tabs>
          <w:tab w:val="left" w:pos="567"/>
          <w:tab w:val="left" w:pos="709"/>
        </w:tabs>
        <w:ind w:left="0" w:firstLine="567"/>
        <w:jc w:val="both"/>
        <w:rPr>
          <w:rFonts w:ascii="Arial" w:hAnsi="Arial" w:cs="Arial"/>
        </w:rPr>
      </w:pPr>
      <w:r w:rsidRPr="00683F43">
        <w:rPr>
          <w:rFonts w:ascii="Arial" w:hAnsi="Arial" w:cs="Arial"/>
        </w:rPr>
        <w:t xml:space="preserve">2.4.2. </w:t>
      </w:r>
      <w:r w:rsidRPr="00683F43">
        <w:rPr>
          <w:rFonts w:ascii="Arial" w:hAnsi="Arial" w:cs="Arial"/>
          <w:bCs/>
        </w:rPr>
        <w:t xml:space="preserve">Avarijų lokalizavimas ir likvidavimas, </w:t>
      </w:r>
      <w:r w:rsidRPr="00683F43">
        <w:rPr>
          <w:rFonts w:ascii="Arial" w:hAnsi="Arial" w:cs="Arial"/>
        </w:rPr>
        <w:t>remonto bei papildomų (sąmatinių) remonto ir/ar įrengimo paslaugos kituose pašto objektuose apmokamas pagal valandinius  įkainius.</w:t>
      </w:r>
      <w:r w:rsidR="00074F31">
        <w:rPr>
          <w:rFonts w:ascii="Arial" w:hAnsi="Arial" w:cs="Arial"/>
        </w:rPr>
        <w:t xml:space="preserve"> </w:t>
      </w:r>
      <w:r w:rsidRPr="00683F43">
        <w:rPr>
          <w:rFonts w:ascii="Arial" w:hAnsi="Arial" w:cs="Arial"/>
        </w:rPr>
        <w:t>Konkrečios paslaugų teikimo vietos pagal regionus nurodomos šios techninės specifikacijos 2 priede.</w:t>
      </w:r>
    </w:p>
    <w:p w14:paraId="43D39CDE"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2835D5BA"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34551BAF"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4013DD9E"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5529D675"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41151B19" w14:textId="77777777" w:rsidR="00DD6939" w:rsidRPr="00683F43" w:rsidRDefault="00DD6939" w:rsidP="00DD6939">
      <w:pPr>
        <w:pStyle w:val="ListParagraph"/>
        <w:tabs>
          <w:tab w:val="left" w:pos="567"/>
          <w:tab w:val="left" w:pos="709"/>
        </w:tabs>
        <w:ind w:left="0" w:firstLine="567"/>
        <w:jc w:val="both"/>
        <w:rPr>
          <w:rFonts w:ascii="Arial" w:hAnsi="Arial" w:cs="Arial"/>
        </w:rPr>
      </w:pPr>
    </w:p>
    <w:p w14:paraId="61BD6AB1" w14:textId="77777777" w:rsidR="00DD6939" w:rsidRPr="00683F43" w:rsidRDefault="00DD6939" w:rsidP="00DD6939">
      <w:pPr>
        <w:ind w:firstLine="567"/>
        <w:jc w:val="both"/>
        <w:rPr>
          <w:rFonts w:ascii="Arial" w:hAnsi="Arial" w:cs="Arial"/>
          <w:i/>
        </w:rPr>
      </w:pPr>
      <w:r w:rsidRPr="00683F43">
        <w:rPr>
          <w:rFonts w:ascii="Arial" w:hAnsi="Arial" w:cs="Arial"/>
        </w:rPr>
        <w:t>2.5. Paslaugų apimtys</w:t>
      </w:r>
      <w:r w:rsidRPr="00683F43">
        <w:rPr>
          <w:rFonts w:ascii="Arial" w:hAnsi="Arial" w:cs="Arial"/>
          <w:i/>
        </w:rPr>
        <w:t>:</w:t>
      </w:r>
    </w:p>
    <w:p w14:paraId="3AB2F59F" w14:textId="77777777" w:rsidR="00DD6939" w:rsidRPr="00683F43" w:rsidRDefault="00DD6939" w:rsidP="00DD6939">
      <w:pPr>
        <w:jc w:val="both"/>
        <w:rPr>
          <w:rFonts w:ascii="Arial" w:hAnsi="Arial" w:cs="Arial"/>
          <w:i/>
        </w:rPr>
      </w:pPr>
    </w:p>
    <w:p w14:paraId="7E85AF1F" w14:textId="77777777" w:rsidR="00DD6939" w:rsidRPr="00683F43" w:rsidRDefault="00DD6939" w:rsidP="00DD6939">
      <w:pPr>
        <w:jc w:val="right"/>
        <w:rPr>
          <w:rFonts w:ascii="Arial" w:hAnsi="Arial" w:cs="Arial"/>
          <w:b/>
        </w:rPr>
      </w:pPr>
      <w:r w:rsidRPr="00683F43">
        <w:rPr>
          <w:rFonts w:ascii="Arial" w:hAnsi="Arial" w:cs="Arial"/>
          <w:b/>
        </w:rPr>
        <w:t>1 lentelė</w:t>
      </w:r>
    </w:p>
    <w:tbl>
      <w:tblPr>
        <w:tblStyle w:val="TableGrid"/>
        <w:tblW w:w="5000" w:type="pct"/>
        <w:tblLook w:val="04A0" w:firstRow="1" w:lastRow="0" w:firstColumn="1" w:lastColumn="0" w:noHBand="0" w:noVBand="1"/>
      </w:tblPr>
      <w:tblGrid>
        <w:gridCol w:w="702"/>
        <w:gridCol w:w="2779"/>
        <w:gridCol w:w="2231"/>
        <w:gridCol w:w="1276"/>
        <w:gridCol w:w="2640"/>
      </w:tblGrid>
      <w:tr w:rsidR="00DD6939" w:rsidRPr="00683F43" w14:paraId="701BD632" w14:textId="77777777" w:rsidTr="00C4220D">
        <w:trPr>
          <w:trHeight w:val="867"/>
        </w:trPr>
        <w:tc>
          <w:tcPr>
            <w:tcW w:w="709" w:type="dxa"/>
            <w:vMerge w:val="restart"/>
            <w:vAlign w:val="center"/>
          </w:tcPr>
          <w:p w14:paraId="699C3AB6" w14:textId="77777777" w:rsidR="00DD6939" w:rsidRPr="00683F43" w:rsidRDefault="00DD6939" w:rsidP="00C4220D">
            <w:pPr>
              <w:jc w:val="center"/>
              <w:rPr>
                <w:rFonts w:ascii="Arial" w:hAnsi="Arial" w:cs="Arial"/>
                <w:b/>
              </w:rPr>
            </w:pPr>
            <w:r w:rsidRPr="00683F43">
              <w:rPr>
                <w:rFonts w:ascii="Arial" w:hAnsi="Arial" w:cs="Arial"/>
                <w:b/>
              </w:rPr>
              <w:t>Eil. Nr.</w:t>
            </w:r>
          </w:p>
        </w:tc>
        <w:tc>
          <w:tcPr>
            <w:tcW w:w="2830" w:type="dxa"/>
            <w:vMerge w:val="restart"/>
            <w:vAlign w:val="center"/>
          </w:tcPr>
          <w:p w14:paraId="29853B19" w14:textId="77777777" w:rsidR="00DD6939" w:rsidRPr="00683F43" w:rsidRDefault="00DD6939" w:rsidP="00C4220D">
            <w:pPr>
              <w:jc w:val="center"/>
              <w:rPr>
                <w:rFonts w:ascii="Arial" w:hAnsi="Arial" w:cs="Arial"/>
                <w:b/>
              </w:rPr>
            </w:pPr>
            <w:r w:rsidRPr="00683F43">
              <w:rPr>
                <w:rFonts w:ascii="Arial" w:hAnsi="Arial" w:cs="Arial"/>
                <w:b/>
              </w:rPr>
              <w:t>Paslaugų pavadinimas</w:t>
            </w:r>
          </w:p>
        </w:tc>
        <w:tc>
          <w:tcPr>
            <w:tcW w:w="2268" w:type="dxa"/>
            <w:vMerge w:val="restart"/>
            <w:vAlign w:val="center"/>
          </w:tcPr>
          <w:p w14:paraId="773905E5" w14:textId="77777777" w:rsidR="00DD6939" w:rsidRPr="00683F43" w:rsidRDefault="00DD6939" w:rsidP="00C4220D">
            <w:pPr>
              <w:jc w:val="center"/>
              <w:rPr>
                <w:rFonts w:ascii="Arial" w:hAnsi="Arial" w:cs="Arial"/>
                <w:b/>
              </w:rPr>
            </w:pPr>
            <w:r w:rsidRPr="00683F43">
              <w:rPr>
                <w:rFonts w:ascii="Arial" w:hAnsi="Arial" w:cs="Arial"/>
                <w:b/>
              </w:rPr>
              <w:t>Preliminari paslaugų apimtis (objektų skaičius)</w:t>
            </w:r>
          </w:p>
        </w:tc>
        <w:tc>
          <w:tcPr>
            <w:tcW w:w="3969" w:type="dxa"/>
            <w:gridSpan w:val="2"/>
            <w:tcBorders>
              <w:bottom w:val="single" w:sz="4" w:space="0" w:color="auto"/>
            </w:tcBorders>
            <w:vAlign w:val="center"/>
          </w:tcPr>
          <w:p w14:paraId="61A41DE5" w14:textId="77777777" w:rsidR="00DD6939" w:rsidRPr="00683F43" w:rsidRDefault="00DD6939" w:rsidP="00C4220D">
            <w:pPr>
              <w:jc w:val="center"/>
              <w:rPr>
                <w:rFonts w:ascii="Arial" w:hAnsi="Arial" w:cs="Arial"/>
                <w:b/>
              </w:rPr>
            </w:pPr>
            <w:r w:rsidRPr="00683F43">
              <w:rPr>
                <w:rFonts w:ascii="Arial" w:hAnsi="Arial" w:cs="Arial"/>
                <w:b/>
              </w:rPr>
              <w:t>Užsakymų teikimas</w:t>
            </w:r>
          </w:p>
        </w:tc>
      </w:tr>
      <w:tr w:rsidR="00DD6939" w:rsidRPr="00683F43" w14:paraId="022ED47C" w14:textId="77777777" w:rsidTr="00C4220D">
        <w:trPr>
          <w:trHeight w:val="20"/>
        </w:trPr>
        <w:tc>
          <w:tcPr>
            <w:tcW w:w="709" w:type="dxa"/>
            <w:vMerge/>
            <w:vAlign w:val="center"/>
          </w:tcPr>
          <w:p w14:paraId="76F52D9A" w14:textId="77777777" w:rsidR="00DD6939" w:rsidRPr="00683F43" w:rsidRDefault="00DD6939" w:rsidP="00C4220D">
            <w:pPr>
              <w:jc w:val="center"/>
              <w:rPr>
                <w:rFonts w:ascii="Arial" w:hAnsi="Arial" w:cs="Arial"/>
              </w:rPr>
            </w:pPr>
          </w:p>
        </w:tc>
        <w:tc>
          <w:tcPr>
            <w:tcW w:w="2830" w:type="dxa"/>
            <w:vMerge/>
            <w:vAlign w:val="center"/>
          </w:tcPr>
          <w:p w14:paraId="36E36D73" w14:textId="77777777" w:rsidR="00DD6939" w:rsidRPr="00683F43" w:rsidRDefault="00DD6939" w:rsidP="00C4220D">
            <w:pPr>
              <w:jc w:val="center"/>
              <w:rPr>
                <w:rFonts w:ascii="Arial" w:hAnsi="Arial" w:cs="Arial"/>
              </w:rPr>
            </w:pPr>
          </w:p>
        </w:tc>
        <w:tc>
          <w:tcPr>
            <w:tcW w:w="2268" w:type="dxa"/>
            <w:vMerge/>
            <w:vAlign w:val="center"/>
          </w:tcPr>
          <w:p w14:paraId="4DEA9C09" w14:textId="77777777" w:rsidR="00DD6939" w:rsidRPr="00683F43" w:rsidRDefault="00DD6939" w:rsidP="00C4220D">
            <w:pPr>
              <w:jc w:val="center"/>
              <w:rPr>
                <w:rFonts w:ascii="Arial" w:hAnsi="Arial" w:cs="Arial"/>
              </w:rPr>
            </w:pPr>
          </w:p>
        </w:tc>
        <w:tc>
          <w:tcPr>
            <w:tcW w:w="1276" w:type="dxa"/>
            <w:tcBorders>
              <w:top w:val="single" w:sz="4" w:space="0" w:color="auto"/>
              <w:right w:val="single" w:sz="4" w:space="0" w:color="auto"/>
            </w:tcBorders>
            <w:vAlign w:val="center"/>
          </w:tcPr>
          <w:p w14:paraId="3C70D525" w14:textId="77777777" w:rsidR="00DD6939" w:rsidRPr="00683F43" w:rsidRDefault="00DD6939" w:rsidP="00C4220D">
            <w:pPr>
              <w:jc w:val="center"/>
              <w:rPr>
                <w:rFonts w:ascii="Arial" w:hAnsi="Arial" w:cs="Arial"/>
                <w:b/>
              </w:rPr>
            </w:pPr>
            <w:r w:rsidRPr="00683F43">
              <w:rPr>
                <w:rFonts w:ascii="Arial" w:hAnsi="Arial" w:cs="Arial"/>
                <w:b/>
              </w:rPr>
              <w:t>Taip</w:t>
            </w:r>
          </w:p>
          <w:p w14:paraId="4FADB80B" w14:textId="77777777" w:rsidR="00DD6939" w:rsidRPr="00683F43" w:rsidRDefault="00DD6939" w:rsidP="00C4220D">
            <w:pPr>
              <w:jc w:val="center"/>
              <w:rPr>
                <w:rFonts w:ascii="Arial" w:hAnsi="Arial" w:cs="Arial"/>
                <w:b/>
              </w:rPr>
            </w:pPr>
            <w:r w:rsidRPr="00683F43">
              <w:rPr>
                <w:rFonts w:ascii="Arial" w:hAnsi="Arial" w:cs="Arial"/>
                <w:b/>
              </w:rPr>
              <w:t xml:space="preserve">(žymėti, jei paslaugų užsakymai bus </w:t>
            </w:r>
            <w:r w:rsidRPr="00683F43">
              <w:rPr>
                <w:rFonts w:ascii="Arial" w:hAnsi="Arial" w:cs="Arial"/>
                <w:b/>
              </w:rPr>
              <w:lastRenderedPageBreak/>
              <w:t>teikiami pagal poreikį, periodiškai ar kt.)*</w:t>
            </w:r>
          </w:p>
        </w:tc>
        <w:tc>
          <w:tcPr>
            <w:tcW w:w="2693" w:type="dxa"/>
            <w:tcBorders>
              <w:top w:val="single" w:sz="4" w:space="0" w:color="auto"/>
              <w:left w:val="single" w:sz="4" w:space="0" w:color="auto"/>
            </w:tcBorders>
            <w:vAlign w:val="center"/>
          </w:tcPr>
          <w:p w14:paraId="567A6266" w14:textId="77777777" w:rsidR="00DD6939" w:rsidRPr="00683F43" w:rsidRDefault="00DD6939" w:rsidP="00C4220D">
            <w:pPr>
              <w:jc w:val="center"/>
              <w:rPr>
                <w:rFonts w:ascii="Arial" w:hAnsi="Arial" w:cs="Arial"/>
                <w:b/>
              </w:rPr>
            </w:pPr>
            <w:r w:rsidRPr="00683F43">
              <w:rPr>
                <w:rFonts w:ascii="Arial" w:hAnsi="Arial" w:cs="Arial"/>
                <w:b/>
              </w:rPr>
              <w:lastRenderedPageBreak/>
              <w:t>Ne</w:t>
            </w:r>
          </w:p>
          <w:p w14:paraId="301DCC2E" w14:textId="77777777" w:rsidR="00DD6939" w:rsidRPr="00683F43" w:rsidRDefault="00DD6939" w:rsidP="00C4220D">
            <w:pPr>
              <w:jc w:val="center"/>
              <w:rPr>
                <w:rFonts w:ascii="Arial" w:hAnsi="Arial" w:cs="Arial"/>
                <w:b/>
              </w:rPr>
            </w:pPr>
            <w:r w:rsidRPr="00683F43">
              <w:rPr>
                <w:rFonts w:ascii="Arial" w:hAnsi="Arial" w:cs="Arial"/>
                <w:b/>
              </w:rPr>
              <w:t>(žymėti, jei nurodytu laiku bus pristatytas visas perkamas paslaugų kiekis)**</w:t>
            </w:r>
          </w:p>
        </w:tc>
      </w:tr>
      <w:tr w:rsidR="00DD6939" w:rsidRPr="00683F43" w14:paraId="5E2D51C0" w14:textId="77777777" w:rsidTr="00C4220D">
        <w:trPr>
          <w:trHeight w:val="1281"/>
        </w:trPr>
        <w:tc>
          <w:tcPr>
            <w:tcW w:w="709" w:type="dxa"/>
            <w:vMerge w:val="restart"/>
            <w:vAlign w:val="center"/>
          </w:tcPr>
          <w:p w14:paraId="599A4F5E" w14:textId="77777777" w:rsidR="00DD6939" w:rsidRPr="00683F43" w:rsidRDefault="00DD6939" w:rsidP="00C4220D">
            <w:pPr>
              <w:jc w:val="center"/>
              <w:rPr>
                <w:rFonts w:ascii="Arial" w:hAnsi="Arial" w:cs="Arial"/>
              </w:rPr>
            </w:pPr>
            <w:r w:rsidRPr="00683F43">
              <w:rPr>
                <w:rFonts w:ascii="Arial" w:hAnsi="Arial" w:cs="Arial"/>
              </w:rPr>
              <w:t>1.</w:t>
            </w:r>
          </w:p>
        </w:tc>
        <w:tc>
          <w:tcPr>
            <w:tcW w:w="2830" w:type="dxa"/>
            <w:vMerge w:val="restart"/>
            <w:vAlign w:val="center"/>
          </w:tcPr>
          <w:p w14:paraId="0FE3BD71" w14:textId="77777777" w:rsidR="00DD6939" w:rsidRPr="00683F43" w:rsidRDefault="00DD6939" w:rsidP="00C4220D">
            <w:pPr>
              <w:jc w:val="center"/>
              <w:rPr>
                <w:rFonts w:ascii="Arial" w:hAnsi="Arial" w:cs="Arial"/>
              </w:rPr>
            </w:pPr>
            <w:r w:rsidRPr="00683F43">
              <w:rPr>
                <w:rFonts w:ascii="Arial" w:hAnsi="Arial" w:cs="Arial"/>
              </w:rPr>
              <w:t>Priešgaisrinių sistemų priežiūra ir remontas</w:t>
            </w:r>
          </w:p>
        </w:tc>
        <w:tc>
          <w:tcPr>
            <w:tcW w:w="2268" w:type="dxa"/>
            <w:vAlign w:val="center"/>
          </w:tcPr>
          <w:p w14:paraId="2EE75EEF" w14:textId="77777777" w:rsidR="00DD6939" w:rsidRPr="00683F43" w:rsidRDefault="00DD6939" w:rsidP="00C4220D">
            <w:pPr>
              <w:jc w:val="center"/>
              <w:rPr>
                <w:rFonts w:ascii="Arial" w:hAnsi="Arial" w:cs="Arial"/>
              </w:rPr>
            </w:pPr>
            <w:r w:rsidRPr="00683F43">
              <w:rPr>
                <w:rFonts w:ascii="Arial" w:hAnsi="Arial" w:cs="Arial"/>
              </w:rPr>
              <w:t>I pirkimo objekto dalis. Rytų regionas – 97 (3 – Logistikos ir siuntų centrai, 94 – paštų skyriai),</w:t>
            </w:r>
          </w:p>
        </w:tc>
        <w:tc>
          <w:tcPr>
            <w:tcW w:w="1276" w:type="dxa"/>
            <w:vMerge w:val="restart"/>
            <w:tcBorders>
              <w:top w:val="single" w:sz="4" w:space="0" w:color="auto"/>
              <w:right w:val="single" w:sz="4" w:space="0" w:color="auto"/>
            </w:tcBorders>
            <w:vAlign w:val="center"/>
          </w:tcPr>
          <w:p w14:paraId="7D31CA37" w14:textId="77777777" w:rsidR="00DD6939" w:rsidRPr="00683F43" w:rsidRDefault="00DD6939" w:rsidP="00C4220D">
            <w:pPr>
              <w:jc w:val="center"/>
              <w:rPr>
                <w:rFonts w:ascii="Arial" w:hAnsi="Arial" w:cs="Arial"/>
              </w:rPr>
            </w:pPr>
            <w:r w:rsidRPr="00683F43">
              <w:rPr>
                <w:rFonts w:ascii="Segoe UI Symbol" w:hAnsi="Segoe UI Symbol" w:cs="Segoe UI Symbol"/>
              </w:rPr>
              <w:t>☒</w:t>
            </w:r>
          </w:p>
        </w:tc>
        <w:tc>
          <w:tcPr>
            <w:tcW w:w="2693" w:type="dxa"/>
            <w:vMerge w:val="restart"/>
            <w:tcBorders>
              <w:top w:val="single" w:sz="4" w:space="0" w:color="auto"/>
              <w:left w:val="single" w:sz="4" w:space="0" w:color="auto"/>
            </w:tcBorders>
            <w:vAlign w:val="center"/>
          </w:tcPr>
          <w:p w14:paraId="7A27A68C" w14:textId="77777777" w:rsidR="00DD6939" w:rsidRPr="00683F43" w:rsidRDefault="00DD6939" w:rsidP="00C4220D">
            <w:pPr>
              <w:jc w:val="center"/>
              <w:rPr>
                <w:rFonts w:ascii="Arial" w:hAnsi="Arial" w:cs="Arial"/>
              </w:rPr>
            </w:pPr>
            <w:r w:rsidRPr="00683F43">
              <w:rPr>
                <w:rFonts w:ascii="Segoe UI Symbol" w:eastAsia="MS Gothic" w:hAnsi="Segoe UI Symbol" w:cs="Segoe UI Symbol"/>
                <w:bCs/>
              </w:rPr>
              <w:t>☐</w:t>
            </w:r>
          </w:p>
        </w:tc>
      </w:tr>
      <w:tr w:rsidR="00DD6939" w:rsidRPr="00683F43" w14:paraId="6E742BB6" w14:textId="77777777" w:rsidTr="00C4220D">
        <w:trPr>
          <w:trHeight w:val="1281"/>
        </w:trPr>
        <w:tc>
          <w:tcPr>
            <w:tcW w:w="709" w:type="dxa"/>
            <w:vMerge/>
            <w:vAlign w:val="center"/>
          </w:tcPr>
          <w:p w14:paraId="0BA62D90" w14:textId="77777777" w:rsidR="00DD6939" w:rsidRPr="00683F43" w:rsidRDefault="00DD6939" w:rsidP="00C4220D">
            <w:pPr>
              <w:jc w:val="center"/>
              <w:rPr>
                <w:rFonts w:ascii="Arial" w:hAnsi="Arial" w:cs="Arial"/>
              </w:rPr>
            </w:pPr>
          </w:p>
        </w:tc>
        <w:tc>
          <w:tcPr>
            <w:tcW w:w="2830" w:type="dxa"/>
            <w:vMerge/>
            <w:vAlign w:val="center"/>
          </w:tcPr>
          <w:p w14:paraId="012E95A1" w14:textId="77777777" w:rsidR="00DD6939" w:rsidRPr="00683F43" w:rsidRDefault="00DD6939" w:rsidP="00C4220D">
            <w:pPr>
              <w:jc w:val="center"/>
              <w:rPr>
                <w:rFonts w:ascii="Arial" w:hAnsi="Arial" w:cs="Arial"/>
              </w:rPr>
            </w:pPr>
          </w:p>
        </w:tc>
        <w:tc>
          <w:tcPr>
            <w:tcW w:w="2268" w:type="dxa"/>
            <w:vAlign w:val="center"/>
          </w:tcPr>
          <w:p w14:paraId="732EEA52" w14:textId="77777777" w:rsidR="00DD6939" w:rsidRPr="008D064F" w:rsidRDefault="00DD6939" w:rsidP="00C4220D">
            <w:pPr>
              <w:jc w:val="center"/>
              <w:rPr>
                <w:rFonts w:ascii="Arial" w:hAnsi="Arial" w:cs="Arial"/>
                <w:b/>
              </w:rPr>
            </w:pPr>
            <w:r w:rsidRPr="008D064F">
              <w:rPr>
                <w:rFonts w:ascii="Arial" w:hAnsi="Arial" w:cs="Arial"/>
                <w:b/>
              </w:rPr>
              <w:t>II pirkimo objekto dalis. Vidurio regionas – 81 (2 – Logistikos ir siuntų centrai, 79 – paštų skyriai),</w:t>
            </w:r>
          </w:p>
        </w:tc>
        <w:tc>
          <w:tcPr>
            <w:tcW w:w="1276" w:type="dxa"/>
            <w:vMerge/>
            <w:tcBorders>
              <w:right w:val="single" w:sz="4" w:space="0" w:color="auto"/>
            </w:tcBorders>
            <w:vAlign w:val="center"/>
          </w:tcPr>
          <w:p w14:paraId="69E04BC4" w14:textId="77777777" w:rsidR="00DD6939" w:rsidRPr="00683F43" w:rsidRDefault="00DD6939" w:rsidP="00C4220D">
            <w:pPr>
              <w:jc w:val="center"/>
              <w:rPr>
                <w:rFonts w:ascii="Arial" w:hAnsi="Arial" w:cs="Arial"/>
              </w:rPr>
            </w:pPr>
          </w:p>
        </w:tc>
        <w:tc>
          <w:tcPr>
            <w:tcW w:w="2693" w:type="dxa"/>
            <w:vMerge/>
            <w:tcBorders>
              <w:left w:val="single" w:sz="4" w:space="0" w:color="auto"/>
            </w:tcBorders>
            <w:vAlign w:val="center"/>
          </w:tcPr>
          <w:p w14:paraId="5CC78CDF" w14:textId="77777777" w:rsidR="00DD6939" w:rsidRPr="00683F43" w:rsidRDefault="00DD6939" w:rsidP="00C4220D">
            <w:pPr>
              <w:jc w:val="center"/>
              <w:rPr>
                <w:rFonts w:ascii="Arial" w:eastAsia="MS Gothic" w:hAnsi="Arial" w:cs="Arial"/>
                <w:bCs/>
              </w:rPr>
            </w:pPr>
          </w:p>
        </w:tc>
      </w:tr>
      <w:tr w:rsidR="00DD6939" w:rsidRPr="00683F43" w14:paraId="59CB5B80" w14:textId="77777777" w:rsidTr="00C4220D">
        <w:trPr>
          <w:trHeight w:val="1281"/>
        </w:trPr>
        <w:tc>
          <w:tcPr>
            <w:tcW w:w="709" w:type="dxa"/>
            <w:vMerge/>
            <w:vAlign w:val="center"/>
          </w:tcPr>
          <w:p w14:paraId="79BDEA1D" w14:textId="77777777" w:rsidR="00DD6939" w:rsidRPr="00683F43" w:rsidRDefault="00DD6939" w:rsidP="00C4220D">
            <w:pPr>
              <w:jc w:val="center"/>
              <w:rPr>
                <w:rFonts w:ascii="Arial" w:hAnsi="Arial" w:cs="Arial"/>
              </w:rPr>
            </w:pPr>
          </w:p>
        </w:tc>
        <w:tc>
          <w:tcPr>
            <w:tcW w:w="2830" w:type="dxa"/>
            <w:vMerge/>
            <w:vAlign w:val="center"/>
          </w:tcPr>
          <w:p w14:paraId="05CB4443" w14:textId="77777777" w:rsidR="00DD6939" w:rsidRPr="00683F43" w:rsidRDefault="00DD6939" w:rsidP="00C4220D">
            <w:pPr>
              <w:jc w:val="center"/>
              <w:rPr>
                <w:rFonts w:ascii="Arial" w:hAnsi="Arial" w:cs="Arial"/>
              </w:rPr>
            </w:pPr>
          </w:p>
        </w:tc>
        <w:tc>
          <w:tcPr>
            <w:tcW w:w="2268" w:type="dxa"/>
            <w:vAlign w:val="center"/>
          </w:tcPr>
          <w:p w14:paraId="62067D34" w14:textId="46CE057D" w:rsidR="00DD6939" w:rsidRPr="00683F43" w:rsidRDefault="00074F31" w:rsidP="00C4220D">
            <w:pPr>
              <w:jc w:val="center"/>
              <w:rPr>
                <w:rFonts w:ascii="Arial" w:hAnsi="Arial" w:cs="Arial"/>
              </w:rPr>
            </w:pPr>
            <w:r>
              <w:rPr>
                <w:rFonts w:ascii="Arial" w:hAnsi="Arial" w:cs="Arial"/>
              </w:rPr>
              <w:t>I</w:t>
            </w:r>
            <w:r w:rsidR="00DD6939" w:rsidRPr="00683F43">
              <w:rPr>
                <w:rFonts w:ascii="Arial" w:hAnsi="Arial" w:cs="Arial"/>
              </w:rPr>
              <w:t xml:space="preserve">II pirkimo objekto dalis. Vakarų regionas – 71 (2 – Logistikos ir siuntų centrai, </w:t>
            </w:r>
            <w:r w:rsidR="00DD6939" w:rsidRPr="00683F43">
              <w:rPr>
                <w:rFonts w:ascii="Arial" w:hAnsi="Arial" w:cs="Arial"/>
                <w:lang w:val="en-US"/>
              </w:rPr>
              <w:t>6</w:t>
            </w:r>
            <w:r w:rsidR="00DD6939" w:rsidRPr="00683F43">
              <w:rPr>
                <w:rFonts w:ascii="Arial" w:hAnsi="Arial" w:cs="Arial"/>
              </w:rPr>
              <w:t>9 – paštų skyriai),</w:t>
            </w:r>
          </w:p>
        </w:tc>
        <w:tc>
          <w:tcPr>
            <w:tcW w:w="1276" w:type="dxa"/>
            <w:vMerge/>
            <w:tcBorders>
              <w:right w:val="single" w:sz="4" w:space="0" w:color="auto"/>
            </w:tcBorders>
            <w:vAlign w:val="center"/>
          </w:tcPr>
          <w:p w14:paraId="2DFE1CF1" w14:textId="77777777" w:rsidR="00DD6939" w:rsidRPr="00683F43" w:rsidRDefault="00DD6939" w:rsidP="00C4220D">
            <w:pPr>
              <w:jc w:val="center"/>
              <w:rPr>
                <w:rFonts w:ascii="Arial" w:hAnsi="Arial" w:cs="Arial"/>
              </w:rPr>
            </w:pPr>
          </w:p>
        </w:tc>
        <w:tc>
          <w:tcPr>
            <w:tcW w:w="2693" w:type="dxa"/>
            <w:vMerge/>
            <w:tcBorders>
              <w:left w:val="single" w:sz="4" w:space="0" w:color="auto"/>
            </w:tcBorders>
            <w:vAlign w:val="center"/>
          </w:tcPr>
          <w:p w14:paraId="08A9165B" w14:textId="77777777" w:rsidR="00DD6939" w:rsidRPr="00683F43" w:rsidRDefault="00DD6939" w:rsidP="00C4220D">
            <w:pPr>
              <w:jc w:val="center"/>
              <w:rPr>
                <w:rFonts w:ascii="Arial" w:eastAsia="MS Gothic" w:hAnsi="Arial" w:cs="Arial"/>
                <w:bCs/>
              </w:rPr>
            </w:pPr>
          </w:p>
        </w:tc>
      </w:tr>
    </w:tbl>
    <w:p w14:paraId="69823169" w14:textId="77777777" w:rsidR="00DD6939" w:rsidRPr="00683F43" w:rsidRDefault="00DD6939" w:rsidP="00DD6939">
      <w:pPr>
        <w:ind w:firstLine="567"/>
        <w:jc w:val="both"/>
        <w:rPr>
          <w:rFonts w:ascii="Arial" w:hAnsi="Arial" w:cs="Arial"/>
        </w:rPr>
      </w:pPr>
      <w:bookmarkStart w:id="3" w:name="_Hlk528584591"/>
      <w:bookmarkStart w:id="4" w:name="_Hlk528582252"/>
    </w:p>
    <w:p w14:paraId="42AE8946" w14:textId="77777777" w:rsidR="00DD6939" w:rsidRPr="00683F43" w:rsidRDefault="00DD6939" w:rsidP="00DD6939">
      <w:pPr>
        <w:ind w:firstLine="567"/>
        <w:jc w:val="both"/>
        <w:rPr>
          <w:rFonts w:ascii="Arial" w:hAnsi="Arial" w:cs="Arial"/>
        </w:rPr>
      </w:pPr>
      <w:r w:rsidRPr="00683F43">
        <w:rPr>
          <w:rFonts w:ascii="Arial" w:hAnsi="Arial" w:cs="Arial"/>
        </w:rPr>
        <w:t>2.6. Pirkėjas neįsipareigoja užsakyti visų objektų priežiūros darbų ir turi teisę vienašališkai keisti objektų kiekius – mažinti, atsisakyti objekto arba jo dalies priežiūros, didinti paslaugų apimtis, informavęs prieš 10 kalendorinių dienų Tiekėją.</w:t>
      </w:r>
    </w:p>
    <w:p w14:paraId="3CD50D22" w14:textId="77777777" w:rsidR="00DD6939" w:rsidRPr="00683F43" w:rsidRDefault="00DD6939" w:rsidP="00DD6939">
      <w:pPr>
        <w:ind w:firstLine="567"/>
        <w:jc w:val="both"/>
        <w:rPr>
          <w:rFonts w:ascii="Arial" w:hAnsi="Arial" w:cs="Arial"/>
          <w:bCs/>
        </w:rPr>
      </w:pPr>
      <w:r w:rsidRPr="00683F43">
        <w:rPr>
          <w:rFonts w:ascii="Arial" w:hAnsi="Arial" w:cs="Arial"/>
        </w:rPr>
        <w:t>2.7.</w:t>
      </w:r>
      <w:r w:rsidRPr="00683F43">
        <w:rPr>
          <w:rFonts w:ascii="Arial" w:hAnsi="Arial" w:cs="Arial"/>
          <w:bCs/>
        </w:rPr>
        <w:t xml:space="preserve">Paslaugų teikimo vietų adresai (objektai, kuriuose turės būti teikiamos paslaugos (toliau – objektai), objektų plotai) prieduose Nr. 1, 2 gali keistis. Sprendimą dėl objektų skaičiaus keitimo (šiame punkte nurodytoje apimtyje) ir/ ar adresų pasikeitimo bet kuriuo Sutarties galiojimo metu Pirkėjas priima vienašališkai savo nuožiūra. Šalys aiškiai susitaria, kad Tiekėjo sutikimas dėl objektų skaičiaus keitimo (šiame punkte nurodytoje apimtyje) ir/ ar objektų adresų pasikeitimo nėra reikalingas. Pasikeitus objektų skaičiui, plotui, adresui, Pirkėjas raštu (el. paštu, faksu ar kt.) informuos apie tai Tiekėją. Tiekėjas turi pradėti teikti paslaugas ar nutraukti paslaugų teikimą atitinkamuose objektuose nuo Pirkėjo pranešime nurodytos datos. Pasikeitus objektų plotui, skaičiui, Sutartyje nustatyta tvarka bus proporcingai perskaičiuojamas Tiekėjui už paslaugas mokamas mėnesinis mokestis (jeigu paslaugoms jis taikomas ir priklauso nuo objektų ploto ar skaičiaus). </w:t>
      </w:r>
      <w:bookmarkEnd w:id="3"/>
      <w:bookmarkEnd w:id="4"/>
    </w:p>
    <w:p w14:paraId="5465AEDC"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2.8</w:t>
      </w:r>
      <w:r w:rsidRPr="00683F43">
        <w:rPr>
          <w:rFonts w:ascii="Arial" w:hAnsi="Arial" w:cs="Arial"/>
          <w:color w:val="000000" w:themeColor="text1"/>
        </w:rPr>
        <w:t>.</w:t>
      </w:r>
      <w:r w:rsidRPr="00683F43">
        <w:rPr>
          <w:rFonts w:ascii="Arial" w:hAnsi="Arial" w:cs="Arial"/>
          <w:i/>
          <w:color w:val="000000" w:themeColor="text1"/>
        </w:rPr>
        <w:t xml:space="preserve"> </w:t>
      </w:r>
      <w:r w:rsidRPr="00683F43">
        <w:rPr>
          <w:rFonts w:ascii="Arial" w:hAnsi="Arial" w:cs="Arial"/>
          <w:color w:val="000000" w:themeColor="text1"/>
        </w:rPr>
        <w:t xml:space="preserve">Užsakymų teikimo tvarka: užsakymus paslaugoms (užklausas/ incidentus) </w:t>
      </w:r>
      <w:r w:rsidRPr="00683F43">
        <w:rPr>
          <w:rFonts w:ascii="Arial" w:hAnsi="Arial" w:cs="Arial"/>
          <w:color w:val="000000" w:themeColor="text1"/>
          <w:u w:val="single"/>
        </w:rPr>
        <w:t>darbo dienomis darbo laiku</w:t>
      </w:r>
      <w:r w:rsidRPr="00683F43">
        <w:rPr>
          <w:rFonts w:ascii="Arial" w:hAnsi="Arial" w:cs="Arial"/>
          <w:color w:val="000000" w:themeColor="text1"/>
        </w:rPr>
        <w:t xml:space="preserve"> (darbo metu) nuo 7.30 iki 18.00 val. Pirkėjo </w:t>
      </w:r>
      <w:r w:rsidRPr="00683F43">
        <w:rPr>
          <w:rFonts w:ascii="Arial" w:hAnsi="Arial" w:cs="Arial"/>
        </w:rPr>
        <w:t xml:space="preserve">atsakingas asmuo pateikia Pirkėjo Ūkio, saugos ir prevencijos pagalbos sistemoje. Tiekėjas visą Sutarties laikotarpį turi naudotis (gauti ir spręsti gedimus) naudodamasis Pirkėjo Ūkio, saugos ir prevencijos pagalbos sistema (sistemos adresas </w:t>
      </w:r>
      <w:r w:rsidRPr="00683F43">
        <w:rPr>
          <w:rStyle w:val="Hyperlink"/>
          <w:rFonts w:ascii="Arial" w:hAnsi="Arial" w:cs="Arial"/>
        </w:rPr>
        <w:t>https://ukis.post.lt</w:t>
      </w:r>
      <w:r w:rsidRPr="00683F43">
        <w:rPr>
          <w:rFonts w:ascii="Arial" w:hAnsi="Arial" w:cs="Arial"/>
        </w:rPr>
        <w:t xml:space="preserve">). Pirkėjas Tiekėjui per 10 darbo dienų nuo Sutarties pasirašymo datos suteiks prieigą prie Pirkėjo Ūkio pagalbos sistemos (suteiks prisijungimo vardą bei slaptažodį). </w:t>
      </w:r>
      <w:r w:rsidRPr="00683F43">
        <w:rPr>
          <w:rFonts w:ascii="Arial" w:hAnsi="Arial" w:cs="Arial"/>
          <w:u w:val="single"/>
        </w:rPr>
        <w:t>Darbo dienomis ne darbo laiku ir savaitgaliais</w:t>
      </w:r>
      <w:r w:rsidRPr="00683F43">
        <w:rPr>
          <w:rFonts w:ascii="Arial" w:hAnsi="Arial" w:cs="Arial"/>
        </w:rPr>
        <w:t xml:space="preserve"> (ne darbo metu) Pirkėjo atstovas apie avarinius gedimus praneša </w:t>
      </w:r>
      <w:r w:rsidRPr="00683F43">
        <w:rPr>
          <w:rFonts w:ascii="Arial" w:hAnsi="Arial" w:cs="Arial"/>
          <w:iCs/>
        </w:rPr>
        <w:t xml:space="preserve">Tiekėjo dispečerinei tarnybai telefonu arba el. paštu, arba Pirkėjo </w:t>
      </w:r>
      <w:r w:rsidRPr="00683F43">
        <w:rPr>
          <w:rFonts w:ascii="Arial" w:hAnsi="Arial" w:cs="Arial"/>
        </w:rPr>
        <w:t xml:space="preserve">Ūkio, saugos ir prevencijos pagalbos </w:t>
      </w:r>
      <w:r w:rsidRPr="00683F43">
        <w:rPr>
          <w:rFonts w:ascii="Arial" w:hAnsi="Arial" w:cs="Arial"/>
          <w:iCs/>
        </w:rPr>
        <w:t>sistemoje</w:t>
      </w:r>
      <w:r w:rsidRPr="00683F43">
        <w:rPr>
          <w:rFonts w:ascii="Arial" w:hAnsi="Arial" w:cs="Arial"/>
        </w:rPr>
        <w:t>.</w:t>
      </w:r>
    </w:p>
    <w:p w14:paraId="5BF22222" w14:textId="77777777" w:rsidR="00DD6939" w:rsidRPr="00683F43" w:rsidRDefault="00DD6939" w:rsidP="00DD6939">
      <w:pPr>
        <w:pStyle w:val="ListParagraph"/>
        <w:ind w:left="0" w:firstLine="567"/>
        <w:jc w:val="both"/>
        <w:rPr>
          <w:rFonts w:ascii="Arial" w:hAnsi="Arial" w:cs="Arial"/>
          <w:color w:val="000000"/>
        </w:rPr>
      </w:pPr>
      <w:r w:rsidRPr="00683F43">
        <w:rPr>
          <w:rFonts w:ascii="Arial" w:hAnsi="Arial" w:cs="Arial"/>
        </w:rPr>
        <w:t xml:space="preserve">2.9. </w:t>
      </w:r>
      <w:r w:rsidRPr="00683F43">
        <w:rPr>
          <w:rFonts w:ascii="Arial" w:hAnsi="Arial" w:cs="Arial"/>
          <w:color w:val="000000"/>
        </w:rPr>
        <w:t xml:space="preserve">Kelionėje į Pirkėjo objektą remonto ar avarijos vietą sugaištas laikas, kiti kelionės kaštai turi būti įtraukti į pirmos valandos valandinį įkainį. </w:t>
      </w:r>
    </w:p>
    <w:p w14:paraId="731467FC" w14:textId="77777777" w:rsidR="00DD6939" w:rsidRPr="00683F43" w:rsidRDefault="00DD6939" w:rsidP="00DD6939">
      <w:pPr>
        <w:pStyle w:val="ListParagraph"/>
        <w:ind w:left="0" w:firstLine="567"/>
        <w:jc w:val="both"/>
        <w:rPr>
          <w:rFonts w:ascii="Arial" w:hAnsi="Arial" w:cs="Arial"/>
          <w:color w:val="000000"/>
        </w:rPr>
      </w:pPr>
      <w:r w:rsidRPr="00683F43">
        <w:rPr>
          <w:rFonts w:ascii="Arial" w:hAnsi="Arial" w:cs="Arial"/>
          <w:color w:val="000000"/>
        </w:rPr>
        <w:t xml:space="preserve">2.10. Tiekėjas privalės utilizuoti, išvežti senus, keičiamus, netvarkomus daiktus, įrenginius, statybines atliekas po remonto paslaugų ir kt. savo lėšomis. </w:t>
      </w:r>
    </w:p>
    <w:p w14:paraId="70E6357D" w14:textId="77777777" w:rsidR="00DD6939" w:rsidRPr="00683F43" w:rsidRDefault="00DD6939" w:rsidP="00DD6939">
      <w:pPr>
        <w:pStyle w:val="ListParagraph"/>
        <w:ind w:left="0" w:firstLine="567"/>
        <w:jc w:val="both"/>
        <w:rPr>
          <w:rFonts w:ascii="Arial" w:hAnsi="Arial" w:cs="Arial"/>
          <w:b/>
          <w:bCs/>
          <w:u w:val="single"/>
        </w:rPr>
      </w:pPr>
      <w:r w:rsidRPr="00683F43">
        <w:rPr>
          <w:rFonts w:ascii="Arial" w:hAnsi="Arial" w:cs="Arial"/>
          <w:color w:val="000000"/>
        </w:rPr>
        <w:t xml:space="preserve">2.11. </w:t>
      </w:r>
      <w:r w:rsidRPr="00683F43">
        <w:rPr>
          <w:rFonts w:ascii="Arial" w:hAnsi="Arial" w:cs="Arial"/>
          <w:b/>
          <w:bCs/>
          <w:u w:val="single"/>
        </w:rPr>
        <w:t xml:space="preserve">Atliekant remonto, avarijų lokalizavimo ir likvidavimo paslaugas Tiekėjas privalės naudoti užduočių valdymo sistemą ir nufotografuoti (siekiant įrodyti paslaugų atlikimo faktą) prieš pradedant vykdyti, bei pilnai suteikus paslaugas. </w:t>
      </w:r>
      <w:r w:rsidRPr="00683F43">
        <w:rPr>
          <w:rFonts w:ascii="Arial" w:eastAsia="Arial Unicode MS" w:hAnsi="Arial" w:cs="Arial"/>
          <w:b/>
          <w:bCs/>
          <w:u w:val="single"/>
          <w:bdr w:val="nil"/>
        </w:rPr>
        <w:t xml:space="preserve">Išsprendus (įvykdžius, atlikus ar pan.) registruotą incidentą nurodytoje Sistemoje, nedelsiant pažymėti apie incidento įvykdymą. Nepažymėjus  per 2 (dvi) darbo dienas sistemoje apie incidento įvykdymą, </w:t>
      </w:r>
      <w:r w:rsidRPr="00683F43">
        <w:rPr>
          <w:rFonts w:ascii="Arial" w:hAnsi="Arial" w:cs="Arial"/>
          <w:b/>
          <w:bCs/>
          <w:u w:val="single"/>
        </w:rPr>
        <w:t>Tiekėjas, Pirkėjui pareikalavus, moka 100,00 (vieno šimto) EUR dydžio baudą už kiekvieną pavėluotą darbo dieną.</w:t>
      </w:r>
    </w:p>
    <w:p w14:paraId="4A9F01DB"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color w:val="000000" w:themeColor="text1"/>
        </w:rPr>
        <w:t>2.11.</w:t>
      </w:r>
      <w:r w:rsidRPr="00683F43">
        <w:rPr>
          <w:rFonts w:ascii="Arial" w:hAnsi="Arial" w:cs="Arial"/>
        </w:rPr>
        <w:t xml:space="preserve"> Kiekvieno mėnesio pabaigoje kartu su visų atliktų paslaugų (apima paslaugas, kurias pirksime pagal mėnesinį įkainį bei paslaugas, kurias pirksime pagal poreikį) aktų (Pirkėjo atstovo patvirtintų parašais) suvestine, kurioje detaliai išvardinamos visos atliktos paslaugos kartu su kainomis, pridėtais darbų aktais (žr. 1 pav.) su visomis paslaugų vykdymo metu užfiksuotomis nuotraukomis. Tiekėjui nepateikus atitinkamų nuotraukų arba atliktų paslaugų aktų su Pirkėjo atstovo patvirtintais parašais, Pirkėjas turės teisę neapmokėti sumos nurodytos paslaugų akte už suteiktas paslaugas.</w:t>
      </w:r>
    </w:p>
    <w:p w14:paraId="51171BBA"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 xml:space="preserve">2.12. </w:t>
      </w:r>
      <w:r w:rsidRPr="00683F43">
        <w:rPr>
          <w:rFonts w:ascii="Arial" w:hAnsi="Arial" w:cs="Arial"/>
          <w:color w:val="000000" w:themeColor="text1"/>
        </w:rPr>
        <w:t>Į mėnesinį mokestį įtrauktos paslaugos:</w:t>
      </w:r>
      <w:r w:rsidRPr="00683F43" w:rsidDel="00D45C4E">
        <w:rPr>
          <w:rFonts w:ascii="Arial" w:hAnsi="Arial" w:cs="Arial"/>
          <w:color w:val="000000" w:themeColor="text1"/>
        </w:rPr>
        <w:t xml:space="preserve"> </w:t>
      </w:r>
      <w:r w:rsidRPr="00683F43">
        <w:rPr>
          <w:rFonts w:ascii="Arial" w:hAnsi="Arial" w:cs="Arial"/>
          <w:color w:val="000000" w:themeColor="text1"/>
        </w:rPr>
        <w:t>papildomai Tiekėjas kiekvienos savaitės pabaigoje turės pateikti Pirkėjui į mėnesinį mokestį įtrauktų  darbų suvestinę, kurioje bus išvardinti visi atliekami/atlikti profilaktikos darbai pagal objektus. Tiekėjui nepateikus savaitinės darbų suvestinės, ar nepateikus (neįkėlus) atliktų į mėnesinį mokestį įtrauktų darbų nuotraukų, Pirkėjas turės teisę neapmokėti mėnesinio paslaugų mokesčio.</w:t>
      </w:r>
    </w:p>
    <w:p w14:paraId="7E8FA15B" w14:textId="77777777" w:rsidR="00DD6939" w:rsidRPr="00683F43" w:rsidRDefault="00DD6939" w:rsidP="00DD6939">
      <w:pPr>
        <w:pStyle w:val="ListParagraph"/>
        <w:ind w:left="0" w:firstLine="567"/>
        <w:jc w:val="both"/>
        <w:rPr>
          <w:rFonts w:ascii="Arial" w:eastAsia="Calibri" w:hAnsi="Arial" w:cs="Arial"/>
        </w:rPr>
      </w:pPr>
      <w:r w:rsidRPr="00683F43">
        <w:rPr>
          <w:rFonts w:ascii="Arial" w:hAnsi="Arial" w:cs="Arial"/>
        </w:rPr>
        <w:lastRenderedPageBreak/>
        <w:t xml:space="preserve">2.13. </w:t>
      </w:r>
      <w:r w:rsidRPr="00683F43">
        <w:rPr>
          <w:rFonts w:ascii="Arial" w:hAnsi="Arial" w:cs="Arial"/>
          <w:color w:val="000000"/>
        </w:rPr>
        <w:t>Tiekėjas privalės pateikti Tiekėjo dispečerinės tarnybos telefono numerį ir el. paštą, kurie turės būti galiojantys Sutarties galiojimo metu ir į kuriuos paskambinus</w:t>
      </w:r>
      <w:r w:rsidRPr="00683F43">
        <w:rPr>
          <w:rFonts w:ascii="Arial" w:hAnsi="Arial" w:cs="Arial"/>
          <w:color w:val="000000"/>
          <w:lang w:eastAsia="lt-LT"/>
        </w:rPr>
        <w:t>, atsiuntus el. laišką</w:t>
      </w:r>
      <w:r w:rsidRPr="00683F43">
        <w:rPr>
          <w:rFonts w:ascii="Arial" w:hAnsi="Arial" w:cs="Arial"/>
          <w:color w:val="000000"/>
        </w:rPr>
        <w:t xml:space="preserve"> ar užklausą per Ūkio, saugos ir prevencijos pagalbos sistemą, visą parą būtų galima pranešti apie avarinį atvejį. </w:t>
      </w:r>
      <w:r w:rsidRPr="00683F43">
        <w:rPr>
          <w:rFonts w:ascii="Arial" w:eastAsia="Calibri" w:hAnsi="Arial" w:cs="Arial"/>
        </w:rPr>
        <w:t xml:space="preserve">Tiekėjas privalės užtikrinti dispečerinės tarnybos darbą 24 valandas per parą, darbo, poilsio ir švenčių dienomis, užtikrinant inžinerinių sistemų avarijų lokalizavimą ir likvidavimą </w:t>
      </w:r>
      <w:r w:rsidRPr="00683F43">
        <w:rPr>
          <w:rFonts w:ascii="Arial" w:hAnsi="Arial" w:cs="Arial"/>
          <w:iCs/>
        </w:rPr>
        <w:t>per šioje techninėje specifikacijoje nurodytus terminus nuo pranešimo apie avariją gavimo</w:t>
      </w:r>
      <w:r w:rsidRPr="00683F43">
        <w:rPr>
          <w:rFonts w:ascii="Arial" w:eastAsia="Calibri" w:hAnsi="Arial" w:cs="Arial"/>
        </w:rPr>
        <w:t>.</w:t>
      </w:r>
    </w:p>
    <w:p w14:paraId="672E2AC0" w14:textId="77777777" w:rsidR="00DD6939" w:rsidRPr="00683F43" w:rsidRDefault="00DD6939" w:rsidP="00DD6939">
      <w:pPr>
        <w:pStyle w:val="ListParagraph"/>
        <w:ind w:left="0" w:firstLine="567"/>
        <w:jc w:val="both"/>
        <w:rPr>
          <w:rFonts w:ascii="Arial" w:hAnsi="Arial" w:cs="Arial"/>
          <w:color w:val="000000"/>
        </w:rPr>
      </w:pPr>
      <w:r w:rsidRPr="00683F43">
        <w:rPr>
          <w:rFonts w:ascii="Arial" w:eastAsia="Calibri" w:hAnsi="Arial" w:cs="Arial"/>
        </w:rPr>
        <w:t xml:space="preserve">2.14. </w:t>
      </w:r>
      <w:r w:rsidRPr="00683F43">
        <w:rPr>
          <w:rFonts w:ascii="Arial" w:hAnsi="Arial" w:cs="Arial"/>
        </w:rPr>
        <w:t>Už avarijų lokalizavimo ir/ ar likvidavimo bei remonto metu sunaudotas medžiagas, Pirkėjas su Tiekėju atsiskaitys pagal Sutarties vykdymo išlaidų atlyginimo kainodaros taisykles. Tiekėjo patirtas f</w:t>
      </w:r>
      <w:r w:rsidRPr="00683F43">
        <w:rPr>
          <w:rFonts w:ascii="Arial" w:hAnsi="Arial" w:cs="Arial"/>
          <w:iCs/>
        </w:rPr>
        <w:t xml:space="preserve">aktines išlaidas už avarijų lokalizavimui ir/ ar likvidavimui bei remontui reikalingas detales, medžiagas, Pirkėjas apmokės pagal Tiekėjo pateiktas sąskaitas faktūras, pagrindžiančias Tiekėjo patirtas tiesiogines išlaidas. Sutarties vykdymo metu priimami Tiekėjo sprendimai, susiję su faktinėmis išlaidomis iki 150 Eur be PVM, gali būti atliekami </w:t>
      </w:r>
      <w:r w:rsidRPr="00683F43">
        <w:rPr>
          <w:rFonts w:ascii="Arial" w:hAnsi="Arial" w:cs="Arial"/>
          <w:b/>
          <w:bCs/>
          <w:iCs/>
        </w:rPr>
        <w:t>žodžiu</w:t>
      </w:r>
      <w:r w:rsidRPr="00683F43">
        <w:rPr>
          <w:rFonts w:ascii="Arial" w:hAnsi="Arial" w:cs="Arial"/>
          <w:iCs/>
        </w:rPr>
        <w:t xml:space="preserve"> informavus Pirkėją ir gavus Pirkėjo atstovo pritarimą, sprendimai, susiję su faktinėmis išlaidomis nuo 150 Eur be PVM su Pirkėju turi būti derinami iš anksto el. paštu arba telefonu. Pirkėjui pareikalavus, Tiekėjas privalo ne vėliau kaip per 2 (dvi) darbo dienas nuo pareikalavimo pateikti išlaidas pagrindžiančius dokumentus. </w:t>
      </w:r>
      <w:bookmarkStart w:id="5" w:name="_Hlk85008799"/>
      <w:r w:rsidRPr="00683F43">
        <w:rPr>
          <w:rFonts w:ascii="Arial" w:hAnsi="Arial" w:cs="Arial"/>
          <w:iCs/>
        </w:rPr>
        <w:t xml:space="preserve">Už avarijų lokalizavimo ir/ ar likvidavimo bei remonto metu sunaudotas medžiagas </w:t>
      </w:r>
      <w:r w:rsidRPr="00683F43">
        <w:rPr>
          <w:rFonts w:ascii="Arial" w:hAnsi="Arial" w:cs="Arial"/>
        </w:rPr>
        <w:t xml:space="preserve">bus apmokėta ne didesnėmis nei rinką atitinkančiomis kainomis. Rinką atitinkančiomis kainomis bus laikomos kainos, neviršijančios tuo metu galiojančių „Sistelos“, „Asteros“, „SES“ arba lygiavertėmis programomis aplinkoje - </w:t>
      </w:r>
      <w:r w:rsidRPr="00683F43" w:rsidDel="00830937">
        <w:rPr>
          <w:rFonts w:ascii="Arial" w:hAnsi="Arial" w:cs="Arial"/>
        </w:rPr>
        <w:t xml:space="preserve"> </w:t>
      </w:r>
      <w:r w:rsidRPr="00683F43">
        <w:rPr>
          <w:rFonts w:ascii="Arial" w:hAnsi="Arial" w:cs="Arial"/>
        </w:rPr>
        <w:t xml:space="preserve">įkainių.  Jeigu sunaudotų medžiagų nėra „Sistelos“, „Asteros“, „SES“ arba lygiaverčių programų aplinkoje, už sunaudotas medžiagas bus apmokama pagal faktiškai Tiekėjo patirtas išlaidas. Pirkėjui pareikalavus, Tiekėjas pateikia visus įkainius </w:t>
      </w:r>
      <w:r w:rsidRPr="00683F43">
        <w:rPr>
          <w:rFonts w:ascii="Arial" w:hAnsi="Arial" w:cs="Arial"/>
          <w:iCs/>
        </w:rPr>
        <w:t xml:space="preserve">pagrindžiančius dokumentus. </w:t>
      </w:r>
      <w:r w:rsidRPr="00683F43">
        <w:rPr>
          <w:rFonts w:ascii="Arial" w:hAnsi="Arial" w:cs="Arial"/>
        </w:rPr>
        <w:t xml:space="preserve"> </w:t>
      </w:r>
      <w:bookmarkEnd w:id="5"/>
      <w:r w:rsidRPr="00683F43">
        <w:rPr>
          <w:rFonts w:ascii="Arial" w:hAnsi="Arial" w:cs="Arial"/>
        </w:rPr>
        <w:t xml:space="preserve">Į faktiškai </w:t>
      </w:r>
      <w:r w:rsidRPr="00683F43">
        <w:rPr>
          <w:rFonts w:ascii="Arial" w:hAnsi="Arial" w:cs="Arial"/>
          <w:color w:val="000000"/>
        </w:rPr>
        <w:t>patirtas išlaidas negali būti įtrauktas Tiekėjo pelnas ir jokie administravimo arba bet kokie papildomi mokesčiai, nesusiję su tiesiogiai faktiškai patirtomis išlaidomis. Sugedusios ir keičiamos medžiagos, prietaisai, daiktai turi būti keičiami į analogiškus sugedusiems arba į aukštesnės energijos naudingumo klasės.</w:t>
      </w:r>
    </w:p>
    <w:p w14:paraId="712AE9FA"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2.15. Už avarijų lokalizavimą, likvidavimą ir remonto paslaugas</w:t>
      </w:r>
      <w:r w:rsidRPr="00683F43">
        <w:rPr>
          <w:rFonts w:ascii="Arial" w:hAnsi="Arial" w:cs="Arial"/>
          <w:color w:val="040404"/>
        </w:rPr>
        <w:t xml:space="preserve"> </w:t>
      </w:r>
      <w:r w:rsidRPr="00683F43">
        <w:rPr>
          <w:rFonts w:ascii="Arial" w:hAnsi="Arial" w:cs="Arial"/>
        </w:rPr>
        <w:t>bus apmokama pagal valandinius įkainius. Darbo laikas: pirmadieniais – penktadieniais nuo 7.30 iki 18.00 val., visas kitas laikas bus traktuojamas kaip ne darbo laikas.</w:t>
      </w:r>
    </w:p>
    <w:p w14:paraId="165F210C" w14:textId="77777777" w:rsidR="00DD6939" w:rsidRPr="00683F43" w:rsidRDefault="00DD6939" w:rsidP="00DD6939">
      <w:pPr>
        <w:pStyle w:val="ListParagraph"/>
        <w:ind w:left="0" w:firstLine="567"/>
        <w:jc w:val="both"/>
        <w:rPr>
          <w:rFonts w:ascii="Arial" w:hAnsi="Arial" w:cs="Arial"/>
          <w:caps/>
          <w:lang w:eastAsia="lt-LT"/>
        </w:rPr>
      </w:pPr>
      <w:r w:rsidRPr="00683F43">
        <w:rPr>
          <w:rFonts w:ascii="Arial" w:hAnsi="Arial" w:cs="Arial"/>
        </w:rPr>
        <w:t>2.16. Avarijų likvidavimai, kurie atliekami darbo laiku, bus traktuojami kaip įprasti remonto darbai darbo metu, todėl bus taikomas remonto paslaugų darbo metu valandinis įkainis</w:t>
      </w:r>
      <w:r w:rsidRPr="00683F43">
        <w:rPr>
          <w:rStyle w:val="FootnoteReference"/>
          <w:rFonts w:ascii="Arial" w:hAnsi="Arial" w:cs="Arial"/>
        </w:rPr>
        <w:footnoteReference w:id="2"/>
      </w:r>
      <w:r w:rsidRPr="00683F43">
        <w:rPr>
          <w:rFonts w:ascii="Arial" w:hAnsi="Arial" w:cs="Arial"/>
        </w:rPr>
        <w:t>.</w:t>
      </w:r>
    </w:p>
    <w:p w14:paraId="5A837B56"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2.17. Paslaugos turės būti teikiamos, vadovaujantis su paslaugų teikimu susijusių teisės aktų ir normatyvinių dokumentų reikalavimais. Įsigaliojus naujiems teisės aktams ar jų pakeitimams, susijusiems su paslaugų atlikimu, Tiekėjas įsipareigos vykdyti tokių teisės aktų nuostatas nuo jų įsigaliojimo dienos.</w:t>
      </w:r>
    </w:p>
    <w:p w14:paraId="011F7201" w14:textId="77777777" w:rsidR="00DD6939" w:rsidRPr="00683F43" w:rsidRDefault="00DD6939" w:rsidP="00DD6939">
      <w:pPr>
        <w:pStyle w:val="ListParagraph"/>
        <w:ind w:left="0" w:firstLine="567"/>
        <w:jc w:val="both"/>
        <w:rPr>
          <w:rFonts w:ascii="Arial" w:hAnsi="Arial" w:cs="Arial"/>
        </w:rPr>
      </w:pPr>
      <w:r w:rsidRPr="00683F43">
        <w:rPr>
          <w:rFonts w:ascii="Arial" w:hAnsi="Arial" w:cs="Arial"/>
        </w:rPr>
        <w:t xml:space="preserve">2.18. </w:t>
      </w:r>
      <w:r w:rsidRPr="00683F43">
        <w:rPr>
          <w:rFonts w:ascii="Arial" w:hAnsi="Arial" w:cs="Arial"/>
          <w:bCs/>
        </w:rPr>
        <w:t xml:space="preserve">Tiekėjas Sutarties galiojimo metu turės atlikti avarijų lokalizavimą ir likvidavimą. </w:t>
      </w:r>
      <w:r w:rsidRPr="00683F43">
        <w:rPr>
          <w:rFonts w:ascii="Arial" w:hAnsi="Arial" w:cs="Arial"/>
          <w:b/>
          <w:bCs/>
          <w:u w:val="single"/>
        </w:rPr>
        <w:t>Avariniais atvejais laikomi</w:t>
      </w:r>
      <w:r w:rsidRPr="00683F43">
        <w:rPr>
          <w:rFonts w:ascii="Arial" w:hAnsi="Arial" w:cs="Arial"/>
          <w:bCs/>
        </w:rPr>
        <w:t xml:space="preserve"> tokie atvejai, kai užklausos/ incidentai perduodami </w:t>
      </w:r>
      <w:r w:rsidRPr="00683F43">
        <w:rPr>
          <w:rFonts w:ascii="Arial" w:hAnsi="Arial" w:cs="Arial"/>
        </w:rPr>
        <w:t>per Ūkio, saugos ir prevencijos pagalbos</w:t>
      </w:r>
      <w:r w:rsidRPr="00683F43">
        <w:rPr>
          <w:rFonts w:ascii="Arial" w:hAnsi="Arial" w:cs="Arial"/>
          <w:bCs/>
        </w:rPr>
        <w:t xml:space="preserve"> </w:t>
      </w:r>
      <w:r w:rsidRPr="00683F43">
        <w:rPr>
          <w:rFonts w:ascii="Arial" w:hAnsi="Arial" w:cs="Arial"/>
        </w:rPr>
        <w:t>sistemą, ir kai užklausoje/ incidente nurodomas reagavimo laikas nuo 1 iki 3 valandų intervale. Taip pat atvejai, kai apie gedimą pranešama telefonu, el. paštu ir nurodomas reagavimo laikas nuo 1 iki 3 valandų.</w:t>
      </w:r>
    </w:p>
    <w:p w14:paraId="2E654916" w14:textId="77777777" w:rsidR="00DD6939" w:rsidRPr="00683F43" w:rsidRDefault="00DD6939" w:rsidP="00DD6939">
      <w:pPr>
        <w:tabs>
          <w:tab w:val="left" w:pos="360"/>
        </w:tabs>
        <w:ind w:firstLine="567"/>
        <w:jc w:val="both"/>
        <w:rPr>
          <w:rFonts w:ascii="Arial" w:hAnsi="Arial" w:cs="Arial"/>
        </w:rPr>
      </w:pPr>
      <w:r w:rsidRPr="00683F43">
        <w:rPr>
          <w:rFonts w:ascii="Arial" w:hAnsi="Arial" w:cs="Arial"/>
        </w:rPr>
        <w:t xml:space="preserve">2.19. Tiekėjas privalės lokalizuoti avariją per techninės specifikacijos 2 lentelėje nurodytus terminus. </w:t>
      </w:r>
    </w:p>
    <w:p w14:paraId="7EB197B9" w14:textId="77777777" w:rsidR="00DD6939" w:rsidRPr="00683F43" w:rsidRDefault="00DD6939" w:rsidP="00DD6939">
      <w:pPr>
        <w:pStyle w:val="ListParagraph"/>
        <w:ind w:left="0" w:firstLine="567"/>
        <w:jc w:val="both"/>
        <w:rPr>
          <w:rFonts w:ascii="Arial" w:hAnsi="Arial" w:cs="Arial"/>
          <w:color w:val="000000" w:themeColor="text1"/>
        </w:rPr>
      </w:pPr>
    </w:p>
    <w:p w14:paraId="7E168B87" w14:textId="77777777" w:rsidR="00DD6939" w:rsidRPr="00683F43" w:rsidRDefault="00DD6939" w:rsidP="00DD6939">
      <w:pPr>
        <w:pStyle w:val="ListParagraph"/>
        <w:ind w:left="0" w:firstLine="567"/>
        <w:jc w:val="right"/>
        <w:rPr>
          <w:rFonts w:ascii="Arial" w:hAnsi="Arial" w:cs="Arial"/>
          <w:b/>
        </w:rPr>
      </w:pPr>
      <w:r w:rsidRPr="00683F43">
        <w:rPr>
          <w:rFonts w:ascii="Arial" w:hAnsi="Arial" w:cs="Arial"/>
          <w:b/>
        </w:rPr>
        <w:t>2 lentelė „Avarinių gedimų lokalizavimo ir likvidavimo laikai“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6"/>
        <w:gridCol w:w="4812"/>
      </w:tblGrid>
      <w:tr w:rsidR="00DD6939" w:rsidRPr="00683F43" w14:paraId="0DB48855" w14:textId="77777777" w:rsidTr="00C4220D">
        <w:trPr>
          <w:trHeight w:val="227"/>
        </w:trPr>
        <w:tc>
          <w:tcPr>
            <w:tcW w:w="2501" w:type="pct"/>
            <w:vAlign w:val="center"/>
          </w:tcPr>
          <w:p w14:paraId="41F3B141" w14:textId="77777777" w:rsidR="00DD6939" w:rsidRPr="00683F43" w:rsidRDefault="00DD6939" w:rsidP="00C4220D">
            <w:pPr>
              <w:jc w:val="both"/>
              <w:rPr>
                <w:rFonts w:ascii="Arial" w:hAnsi="Arial" w:cs="Arial"/>
              </w:rPr>
            </w:pPr>
            <w:r w:rsidRPr="00683F43">
              <w:rPr>
                <w:rFonts w:ascii="Arial" w:hAnsi="Arial" w:cs="Arial"/>
                <w:b/>
                <w:bCs/>
              </w:rPr>
              <w:t>1. Avarijų lokalizavimas (darbo metu, pirmadienis-penktadienis, 7.30-18.00 val.)</w:t>
            </w:r>
            <w:r w:rsidRPr="00683F43">
              <w:rPr>
                <w:rStyle w:val="FootnoteReference"/>
                <w:rFonts w:ascii="Arial" w:hAnsi="Arial" w:cs="Arial"/>
                <w:b/>
                <w:bCs/>
              </w:rPr>
              <w:footnoteReference w:id="3"/>
            </w:r>
            <w:r w:rsidRPr="00683F43">
              <w:rPr>
                <w:rFonts w:ascii="Arial" w:hAnsi="Arial" w:cs="Arial"/>
                <w:b/>
                <w:bCs/>
              </w:rPr>
              <w:t>.</w:t>
            </w:r>
          </w:p>
        </w:tc>
        <w:tc>
          <w:tcPr>
            <w:tcW w:w="2499" w:type="pct"/>
            <w:vAlign w:val="center"/>
          </w:tcPr>
          <w:p w14:paraId="3CE3E427" w14:textId="77777777" w:rsidR="00DD6939" w:rsidRPr="00683F43" w:rsidRDefault="00DD6939" w:rsidP="00C4220D">
            <w:pPr>
              <w:jc w:val="both"/>
              <w:rPr>
                <w:rFonts w:ascii="Arial" w:hAnsi="Arial" w:cs="Arial"/>
              </w:rPr>
            </w:pPr>
            <w:r w:rsidRPr="00683F43">
              <w:rPr>
                <w:rFonts w:ascii="Arial" w:hAnsi="Arial" w:cs="Arial"/>
                <w:b/>
                <w:bCs/>
              </w:rPr>
              <w:t>Ne vėliau kaip per 2 valandas</w:t>
            </w:r>
            <w:r w:rsidRPr="00683F43">
              <w:rPr>
                <w:rFonts w:ascii="Arial" w:hAnsi="Arial" w:cs="Arial"/>
                <w:bCs/>
              </w:rPr>
              <w:t xml:space="preserve"> nuo Pirkėjo pranešimo išsiuntimo momento Tiekėjui.</w:t>
            </w:r>
          </w:p>
        </w:tc>
      </w:tr>
      <w:tr w:rsidR="00DD6939" w:rsidRPr="00683F43" w14:paraId="15491FEE" w14:textId="77777777" w:rsidTr="00C4220D">
        <w:trPr>
          <w:trHeight w:val="227"/>
        </w:trPr>
        <w:tc>
          <w:tcPr>
            <w:tcW w:w="2501" w:type="pct"/>
            <w:vAlign w:val="center"/>
          </w:tcPr>
          <w:p w14:paraId="61DEE863" w14:textId="77777777" w:rsidR="00DD6939" w:rsidRPr="00683F43" w:rsidRDefault="00DD6939" w:rsidP="00C4220D">
            <w:pPr>
              <w:jc w:val="both"/>
              <w:rPr>
                <w:rFonts w:ascii="Arial" w:hAnsi="Arial" w:cs="Arial"/>
              </w:rPr>
            </w:pPr>
            <w:r w:rsidRPr="00683F43">
              <w:rPr>
                <w:rFonts w:ascii="Arial" w:hAnsi="Arial" w:cs="Arial"/>
                <w:b/>
                <w:bCs/>
              </w:rPr>
              <w:t>2. Avarijų lokalizavimas (ne darbo metu, savaitgaliais ir švenčių dienomis).</w:t>
            </w:r>
          </w:p>
        </w:tc>
        <w:tc>
          <w:tcPr>
            <w:tcW w:w="2499" w:type="pct"/>
            <w:vAlign w:val="center"/>
          </w:tcPr>
          <w:p w14:paraId="3F86110E" w14:textId="77777777" w:rsidR="00DD6939" w:rsidRPr="00683F43" w:rsidRDefault="00DD6939" w:rsidP="00C4220D">
            <w:pPr>
              <w:jc w:val="both"/>
              <w:rPr>
                <w:rFonts w:ascii="Arial" w:hAnsi="Arial" w:cs="Arial"/>
              </w:rPr>
            </w:pPr>
            <w:r w:rsidRPr="00683F43">
              <w:rPr>
                <w:rFonts w:ascii="Arial" w:hAnsi="Arial" w:cs="Arial"/>
                <w:b/>
                <w:bCs/>
              </w:rPr>
              <w:t xml:space="preserve">Ne vėliau kaip per 3 valandas </w:t>
            </w:r>
            <w:r w:rsidRPr="00683F43">
              <w:rPr>
                <w:rFonts w:ascii="Arial" w:hAnsi="Arial" w:cs="Arial"/>
                <w:bCs/>
              </w:rPr>
              <w:t>nuo Pirkėjo pranešimo išsiuntimo momento Tiekėjui, nepriklausomai nuo  objekto buvimo vietos.</w:t>
            </w:r>
          </w:p>
        </w:tc>
      </w:tr>
      <w:tr w:rsidR="00DD6939" w:rsidRPr="00683F43" w14:paraId="25968F6B" w14:textId="77777777" w:rsidTr="00C4220D">
        <w:trPr>
          <w:trHeight w:val="227"/>
        </w:trPr>
        <w:tc>
          <w:tcPr>
            <w:tcW w:w="2501" w:type="pct"/>
            <w:vAlign w:val="center"/>
          </w:tcPr>
          <w:p w14:paraId="315A98C5" w14:textId="77777777" w:rsidR="00DD6939" w:rsidRPr="00683F43" w:rsidRDefault="00DD6939" w:rsidP="00683F43">
            <w:pPr>
              <w:numPr>
                <w:ilvl w:val="0"/>
                <w:numId w:val="8"/>
              </w:numPr>
              <w:ind w:left="0"/>
              <w:rPr>
                <w:rFonts w:ascii="Arial" w:hAnsi="Arial" w:cs="Arial"/>
                <w:b/>
                <w:bCs/>
                <w:color w:val="000000"/>
              </w:rPr>
            </w:pPr>
            <w:r w:rsidRPr="00683F43">
              <w:rPr>
                <w:rFonts w:ascii="Arial" w:hAnsi="Arial" w:cs="Arial"/>
                <w:b/>
                <w:bCs/>
                <w:color w:val="000000"/>
              </w:rPr>
              <w:t>3. Avarijų likvidavimas.</w:t>
            </w:r>
          </w:p>
        </w:tc>
        <w:tc>
          <w:tcPr>
            <w:tcW w:w="2499" w:type="pct"/>
            <w:vAlign w:val="center"/>
          </w:tcPr>
          <w:p w14:paraId="7BA396F4" w14:textId="77777777" w:rsidR="00DD6939" w:rsidRPr="00683F43" w:rsidRDefault="00DD6939" w:rsidP="00C4220D">
            <w:pPr>
              <w:tabs>
                <w:tab w:val="left" w:pos="1620"/>
                <w:tab w:val="left" w:pos="1683"/>
              </w:tabs>
              <w:jc w:val="both"/>
              <w:rPr>
                <w:rFonts w:ascii="Arial" w:hAnsi="Arial" w:cs="Arial"/>
                <w:bCs/>
              </w:rPr>
            </w:pPr>
            <w:r w:rsidRPr="00683F43">
              <w:rPr>
                <w:rFonts w:ascii="Arial" w:hAnsi="Arial" w:cs="Arial"/>
              </w:rPr>
              <w:t xml:space="preserve">Paslauga turi būti atliekama per trumpiausią technologiškai įmanomą laiką, bet </w:t>
            </w:r>
            <w:r w:rsidRPr="00683F43">
              <w:rPr>
                <w:rFonts w:ascii="Arial" w:hAnsi="Arial" w:cs="Arial"/>
                <w:b/>
              </w:rPr>
              <w:t>ne ilgiau nei per 24 valandas</w:t>
            </w:r>
            <w:r w:rsidRPr="00683F43">
              <w:rPr>
                <w:rFonts w:ascii="Arial" w:hAnsi="Arial" w:cs="Arial"/>
              </w:rPr>
              <w:t>, n</w:t>
            </w:r>
            <w:r w:rsidRPr="00683F43">
              <w:rPr>
                <w:rFonts w:ascii="Arial" w:hAnsi="Arial" w:cs="Arial"/>
                <w:bCs/>
              </w:rPr>
              <w:t>uo Pirkėjo pranešimo išsiuntimo momento Tiekėjui.</w:t>
            </w:r>
          </w:p>
          <w:p w14:paraId="4DE3033B" w14:textId="77777777" w:rsidR="00DD6939" w:rsidRPr="00683F43" w:rsidRDefault="00DD6939" w:rsidP="00C4220D">
            <w:pPr>
              <w:tabs>
                <w:tab w:val="left" w:pos="360"/>
              </w:tabs>
              <w:jc w:val="both"/>
              <w:rPr>
                <w:rFonts w:ascii="Arial" w:hAnsi="Arial" w:cs="Arial"/>
                <w:bCs/>
              </w:rPr>
            </w:pPr>
            <w:r w:rsidRPr="00683F43">
              <w:rPr>
                <w:rFonts w:ascii="Arial" w:hAnsi="Arial" w:cs="Arial"/>
              </w:rPr>
              <w:t xml:space="preserve">Jeigu avarijos likvidavimo metu Tiekėjas nustato, kad avarijų likvidavimo paslaugoms vykdymui bus reikalingas ilgesnis terminas, tai Tiekėjas turės suderinti su Pirkėju kitą terminą avarijų likvidavimo paslaugoms įvykdymui.  </w:t>
            </w:r>
          </w:p>
          <w:p w14:paraId="18FFBA30" w14:textId="77777777" w:rsidR="00DD6939" w:rsidRPr="00683F43" w:rsidRDefault="00DD6939" w:rsidP="00C4220D">
            <w:pPr>
              <w:tabs>
                <w:tab w:val="left" w:pos="1620"/>
                <w:tab w:val="left" w:pos="1683"/>
              </w:tabs>
              <w:jc w:val="both"/>
              <w:rPr>
                <w:rFonts w:ascii="Arial" w:hAnsi="Arial" w:cs="Arial"/>
              </w:rPr>
            </w:pPr>
            <w:r w:rsidRPr="00683F43">
              <w:rPr>
                <w:rFonts w:ascii="Arial" w:hAnsi="Arial" w:cs="Arial"/>
              </w:rPr>
              <w:t xml:space="preserve"> </w:t>
            </w:r>
          </w:p>
        </w:tc>
      </w:tr>
    </w:tbl>
    <w:p w14:paraId="1C08B665" w14:textId="77777777" w:rsidR="00DD6939" w:rsidRPr="00683F43" w:rsidRDefault="00DD6939" w:rsidP="00DD6939">
      <w:pPr>
        <w:pStyle w:val="ListParagraph"/>
        <w:ind w:left="0" w:firstLine="567"/>
        <w:jc w:val="right"/>
        <w:rPr>
          <w:rFonts w:ascii="Arial" w:hAnsi="Arial" w:cs="Arial"/>
          <w:b/>
        </w:rPr>
      </w:pPr>
    </w:p>
    <w:p w14:paraId="1549EEDA" w14:textId="77777777" w:rsidR="00DD6939" w:rsidRPr="00683F43" w:rsidRDefault="00DD6939" w:rsidP="00DD6939">
      <w:pPr>
        <w:tabs>
          <w:tab w:val="left" w:pos="360"/>
        </w:tabs>
        <w:ind w:firstLine="567"/>
        <w:jc w:val="both"/>
        <w:rPr>
          <w:rFonts w:ascii="Arial" w:hAnsi="Arial" w:cs="Arial"/>
          <w:bCs/>
        </w:rPr>
      </w:pPr>
    </w:p>
    <w:p w14:paraId="505CD079" w14:textId="77777777" w:rsidR="00DD6939" w:rsidRPr="00683F43" w:rsidRDefault="00DD6939" w:rsidP="00DD6939">
      <w:pPr>
        <w:tabs>
          <w:tab w:val="left" w:pos="360"/>
        </w:tabs>
        <w:ind w:firstLine="567"/>
        <w:jc w:val="both"/>
        <w:rPr>
          <w:rFonts w:ascii="Arial" w:hAnsi="Arial" w:cs="Arial"/>
          <w:bCs/>
        </w:rPr>
      </w:pPr>
      <w:r w:rsidRPr="00683F43">
        <w:rPr>
          <w:rFonts w:ascii="Arial" w:hAnsi="Arial" w:cs="Arial"/>
          <w:bCs/>
        </w:rPr>
        <w:t xml:space="preserve">2.20. Tiekėjas Sutarties galiojimo metu pagal Pirkėjo poreikį turės teikti remonto paslaugas. </w:t>
      </w:r>
      <w:r w:rsidRPr="00683F43">
        <w:rPr>
          <w:rFonts w:ascii="Arial" w:hAnsi="Arial" w:cs="Arial"/>
          <w:b/>
          <w:bCs/>
          <w:u w:val="single"/>
        </w:rPr>
        <w:t>Remonto paslaugų atvejai (</w:t>
      </w:r>
      <w:r w:rsidRPr="00683F43">
        <w:rPr>
          <w:rFonts w:ascii="Arial" w:hAnsi="Arial" w:cs="Arial"/>
        </w:rPr>
        <w:t xml:space="preserve">Remonto darbai yra tokie darbai, kurie yra neįtraukti į mėnesinį mokestį, kuriems yra reikalingas detalių keitimas, o detalių keitimas yra derinamas su užsakovu) . </w:t>
      </w:r>
      <w:r w:rsidRPr="00683F43">
        <w:rPr>
          <w:rFonts w:ascii="Arial" w:hAnsi="Arial" w:cs="Arial"/>
          <w:bCs/>
        </w:rPr>
        <w:t xml:space="preserve">yra tokie, kai užklausos/ incidentai </w:t>
      </w:r>
      <w:r w:rsidRPr="00683F43">
        <w:rPr>
          <w:rFonts w:ascii="Arial" w:hAnsi="Arial" w:cs="Arial"/>
          <w:bCs/>
        </w:rPr>
        <w:lastRenderedPageBreak/>
        <w:t xml:space="preserve">perduodami </w:t>
      </w:r>
      <w:r w:rsidRPr="00683F43">
        <w:rPr>
          <w:rFonts w:ascii="Arial" w:hAnsi="Arial" w:cs="Arial"/>
        </w:rPr>
        <w:t>per Ūkio, saugos ir prevencijos pagalbos</w:t>
      </w:r>
      <w:r w:rsidRPr="00683F43">
        <w:rPr>
          <w:rFonts w:ascii="Arial" w:hAnsi="Arial" w:cs="Arial"/>
          <w:bCs/>
        </w:rPr>
        <w:t xml:space="preserve"> </w:t>
      </w:r>
      <w:r w:rsidRPr="00683F43">
        <w:rPr>
          <w:rFonts w:ascii="Arial" w:hAnsi="Arial" w:cs="Arial"/>
        </w:rPr>
        <w:t xml:space="preserve">sistemą, ir kai užklausoje nurodomas reagavimo laikas yra nuo 1 iki 3 darbo dienų. Taip pat atvejai, kai apie gedimą pranešama telefonu, el. paštu ir nurodomas reagavimo laikas nuo 1 iki 3 darbo dienų. Jeigu Tiekėjas nustato, kad remonto paslaugoms vykdymui bus reikalingas ilgesnis terminas (pvz.: kai remonto paslaugoms įvykdymui bus reikalingos detalės, kurių užsakymui bus reikalingas ilgesnis terminas), Tiekėjas turės suderinti su Pirkėju kitą terminą remonto paslaugoms įvykdymui.  </w:t>
      </w:r>
    </w:p>
    <w:p w14:paraId="13B6A367" w14:textId="77777777" w:rsidR="00DD6939" w:rsidRPr="00683F43" w:rsidRDefault="00DD6939" w:rsidP="00DD6939">
      <w:pPr>
        <w:tabs>
          <w:tab w:val="left" w:pos="360"/>
        </w:tabs>
        <w:ind w:firstLine="567"/>
        <w:jc w:val="both"/>
        <w:rPr>
          <w:rFonts w:ascii="Arial" w:hAnsi="Arial" w:cs="Arial"/>
        </w:rPr>
      </w:pPr>
      <w:r w:rsidRPr="00683F43">
        <w:rPr>
          <w:rFonts w:ascii="Arial" w:hAnsi="Arial" w:cs="Arial"/>
        </w:rPr>
        <w:t xml:space="preserve">2.21. Tiekėjas privalės reaguoti į remonto paslaugų iškvietimą per 3 lentelėje nurodytus terminus. </w:t>
      </w:r>
    </w:p>
    <w:p w14:paraId="60A75A0B" w14:textId="77777777" w:rsidR="00DD6939" w:rsidRPr="00683F43" w:rsidRDefault="00DD6939" w:rsidP="00DD6939">
      <w:pPr>
        <w:jc w:val="right"/>
        <w:rPr>
          <w:rFonts w:ascii="Arial" w:hAnsi="Arial" w:cs="Arial"/>
          <w:b/>
        </w:rPr>
      </w:pPr>
      <w:r w:rsidRPr="00683F43">
        <w:rPr>
          <w:rFonts w:ascii="Arial" w:hAnsi="Arial" w:cs="Arial"/>
          <w:b/>
        </w:rPr>
        <w:t>3 lentelė „Remonto paslaugų teikimo laikai“</w:t>
      </w:r>
    </w:p>
    <w:p w14:paraId="0F36379C" w14:textId="77777777" w:rsidR="00DD6939" w:rsidRPr="00683F43" w:rsidRDefault="00DD6939" w:rsidP="00DD6939">
      <w:pPr>
        <w:jc w:val="right"/>
        <w:rPr>
          <w:rFonts w:ascii="Arial" w:hAnsi="Arial" w:cs="Arial"/>
          <w:b/>
        </w:rPr>
      </w:pPr>
    </w:p>
    <w:tbl>
      <w:tblPr>
        <w:tblW w:w="96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3"/>
        <w:gridCol w:w="4268"/>
      </w:tblGrid>
      <w:tr w:rsidR="00DD6939" w:rsidRPr="00683F43" w14:paraId="5204857A" w14:textId="77777777" w:rsidTr="00C4220D">
        <w:trPr>
          <w:trHeight w:val="704"/>
        </w:trPr>
        <w:tc>
          <w:tcPr>
            <w:tcW w:w="9641" w:type="dxa"/>
            <w:gridSpan w:val="2"/>
            <w:vAlign w:val="center"/>
          </w:tcPr>
          <w:p w14:paraId="2E000675" w14:textId="77777777" w:rsidR="00DD6939" w:rsidRPr="00683F43" w:rsidRDefault="00DD6939" w:rsidP="00C4220D">
            <w:pPr>
              <w:jc w:val="center"/>
              <w:rPr>
                <w:rFonts w:ascii="Arial" w:hAnsi="Arial" w:cs="Arial"/>
                <w:b/>
                <w:caps/>
              </w:rPr>
            </w:pPr>
            <w:r w:rsidRPr="00683F43">
              <w:rPr>
                <w:rFonts w:ascii="Arial" w:hAnsi="Arial" w:cs="Arial"/>
                <w:b/>
                <w:bCs/>
              </w:rPr>
              <w:t>Remonto paslaugų teikimo (lokalizavimo ir likvidavimo) laikai</w:t>
            </w:r>
          </w:p>
        </w:tc>
      </w:tr>
      <w:tr w:rsidR="00DD6939" w:rsidRPr="00683F43" w14:paraId="3B575FEB" w14:textId="77777777" w:rsidTr="00C4220D">
        <w:trPr>
          <w:trHeight w:val="227"/>
        </w:trPr>
        <w:tc>
          <w:tcPr>
            <w:tcW w:w="5373" w:type="dxa"/>
            <w:vAlign w:val="center"/>
          </w:tcPr>
          <w:p w14:paraId="12818465" w14:textId="77777777" w:rsidR="00DD6939" w:rsidRPr="00683F43" w:rsidRDefault="00DD6939" w:rsidP="00C4220D">
            <w:pPr>
              <w:jc w:val="center"/>
              <w:rPr>
                <w:rFonts w:ascii="Arial" w:hAnsi="Arial" w:cs="Arial"/>
                <w:b/>
              </w:rPr>
            </w:pPr>
            <w:r w:rsidRPr="00683F43">
              <w:rPr>
                <w:rFonts w:ascii="Arial" w:hAnsi="Arial" w:cs="Arial"/>
                <w:b/>
                <w:bCs/>
              </w:rPr>
              <w:t>Darbo metu, pirmadienis-penktadienis, 7.</w:t>
            </w:r>
            <w:r w:rsidRPr="00683F43">
              <w:rPr>
                <w:rFonts w:ascii="Arial" w:hAnsi="Arial" w:cs="Arial"/>
                <w:b/>
                <w:bCs/>
                <w:lang w:val="en-US"/>
              </w:rPr>
              <w:t>3</w:t>
            </w:r>
            <w:r w:rsidRPr="00683F43">
              <w:rPr>
                <w:rFonts w:ascii="Arial" w:hAnsi="Arial" w:cs="Arial"/>
                <w:b/>
                <w:bCs/>
              </w:rPr>
              <w:t>0-18.00 val.</w:t>
            </w:r>
          </w:p>
        </w:tc>
        <w:tc>
          <w:tcPr>
            <w:tcW w:w="4268" w:type="dxa"/>
            <w:vAlign w:val="center"/>
          </w:tcPr>
          <w:p w14:paraId="0DC0DFD3" w14:textId="77777777" w:rsidR="00DD6939" w:rsidRPr="00683F43" w:rsidRDefault="00DD6939" w:rsidP="00C4220D">
            <w:pPr>
              <w:jc w:val="both"/>
              <w:rPr>
                <w:rFonts w:ascii="Arial" w:hAnsi="Arial" w:cs="Arial"/>
              </w:rPr>
            </w:pPr>
            <w:r w:rsidRPr="00683F43">
              <w:rPr>
                <w:rFonts w:ascii="Arial" w:hAnsi="Arial" w:cs="Arial"/>
                <w:b/>
                <w:bCs/>
              </w:rPr>
              <w:t>Lokalizavimas ir likvidavimas – ne vėliau kaip per 1 dieną</w:t>
            </w:r>
            <w:r w:rsidRPr="00683F43">
              <w:rPr>
                <w:rFonts w:ascii="Arial" w:hAnsi="Arial" w:cs="Arial"/>
                <w:bCs/>
              </w:rPr>
              <w:t xml:space="preserve"> nuo Pirkėjo pranešimo išsiuntimo momento Tiekėjui</w:t>
            </w:r>
          </w:p>
        </w:tc>
      </w:tr>
      <w:tr w:rsidR="00DD6939" w:rsidRPr="00683F43" w14:paraId="3CFA3AC6" w14:textId="77777777" w:rsidTr="00C4220D">
        <w:trPr>
          <w:trHeight w:val="227"/>
        </w:trPr>
        <w:tc>
          <w:tcPr>
            <w:tcW w:w="5373" w:type="dxa"/>
            <w:vAlign w:val="center"/>
          </w:tcPr>
          <w:p w14:paraId="2207920A" w14:textId="77777777" w:rsidR="00DD6939" w:rsidRPr="00683F43" w:rsidRDefault="00DD6939" w:rsidP="00C4220D">
            <w:pPr>
              <w:jc w:val="center"/>
              <w:rPr>
                <w:rFonts w:ascii="Arial" w:hAnsi="Arial" w:cs="Arial"/>
                <w:b/>
                <w:bCs/>
              </w:rPr>
            </w:pPr>
            <w:r w:rsidRPr="00683F43">
              <w:rPr>
                <w:rFonts w:ascii="Arial" w:hAnsi="Arial" w:cs="Arial"/>
                <w:b/>
                <w:bCs/>
              </w:rPr>
              <w:t>Po darbo valandų, nedarbo dienomis ir švenčių metu (ne darbo metu)</w:t>
            </w:r>
          </w:p>
        </w:tc>
        <w:tc>
          <w:tcPr>
            <w:tcW w:w="4268" w:type="dxa"/>
            <w:vAlign w:val="center"/>
          </w:tcPr>
          <w:p w14:paraId="177A510B" w14:textId="77777777" w:rsidR="00DD6939" w:rsidRPr="00683F43" w:rsidRDefault="00DD6939" w:rsidP="00C4220D">
            <w:pPr>
              <w:jc w:val="both"/>
              <w:rPr>
                <w:rFonts w:ascii="Arial" w:hAnsi="Arial" w:cs="Arial"/>
                <w:bCs/>
              </w:rPr>
            </w:pPr>
            <w:r w:rsidRPr="00683F43">
              <w:rPr>
                <w:rFonts w:ascii="Arial" w:hAnsi="Arial" w:cs="Arial"/>
                <w:b/>
                <w:bCs/>
              </w:rPr>
              <w:t xml:space="preserve">Lokalizavimas iki 2 dienų </w:t>
            </w:r>
            <w:r w:rsidRPr="00683F43">
              <w:rPr>
                <w:rFonts w:ascii="Arial" w:hAnsi="Arial" w:cs="Arial"/>
                <w:bCs/>
              </w:rPr>
              <w:t xml:space="preserve">nuo Pirkėjo pranešimo išsiuntimo momento Tiekėjui </w:t>
            </w:r>
          </w:p>
          <w:p w14:paraId="4A83CA71" w14:textId="77777777" w:rsidR="00DD6939" w:rsidRPr="00683F43" w:rsidRDefault="00DD6939" w:rsidP="00C4220D">
            <w:pPr>
              <w:jc w:val="both"/>
              <w:rPr>
                <w:rFonts w:ascii="Arial" w:hAnsi="Arial" w:cs="Arial"/>
                <w:b/>
                <w:bCs/>
              </w:rPr>
            </w:pPr>
            <w:r w:rsidRPr="00683F43">
              <w:rPr>
                <w:rFonts w:ascii="Arial" w:hAnsi="Arial" w:cs="Arial"/>
                <w:b/>
                <w:bCs/>
              </w:rPr>
              <w:t>Likvidavimas iki 4 dienų</w:t>
            </w:r>
            <w:r w:rsidRPr="00683F43">
              <w:rPr>
                <w:rFonts w:ascii="Arial" w:hAnsi="Arial" w:cs="Arial"/>
                <w:bCs/>
              </w:rPr>
              <w:t xml:space="preserve"> nuo Pirkėjo pranešimo išsiuntimo momento Tiekėjui </w:t>
            </w:r>
          </w:p>
        </w:tc>
      </w:tr>
    </w:tbl>
    <w:p w14:paraId="66ADA315" w14:textId="77777777" w:rsidR="00DD6939" w:rsidRPr="00683F43" w:rsidRDefault="00DD6939" w:rsidP="00DD6939">
      <w:pPr>
        <w:rPr>
          <w:rFonts w:ascii="Arial" w:hAnsi="Arial" w:cs="Arial"/>
          <w:b/>
        </w:rPr>
      </w:pPr>
    </w:p>
    <w:p w14:paraId="2E563EB6" w14:textId="77777777" w:rsidR="00DD6939" w:rsidRPr="00683F43" w:rsidRDefault="00DD6939" w:rsidP="00DD6939">
      <w:pPr>
        <w:ind w:firstLine="567"/>
        <w:jc w:val="both"/>
        <w:rPr>
          <w:rFonts w:ascii="Arial" w:hAnsi="Arial" w:cs="Arial"/>
          <w:b/>
        </w:rPr>
      </w:pPr>
      <w:r w:rsidRPr="00683F43">
        <w:rPr>
          <w:rFonts w:ascii="Arial" w:hAnsi="Arial" w:cs="Arial"/>
        </w:rPr>
        <w:t xml:space="preserve">2.22. Pirkėjas gali užsakyti </w:t>
      </w:r>
      <w:bookmarkStart w:id="6" w:name="_Hlk98399932"/>
      <w:r w:rsidRPr="00683F43">
        <w:rPr>
          <w:rFonts w:ascii="Arial" w:hAnsi="Arial" w:cs="Arial"/>
        </w:rPr>
        <w:t xml:space="preserve">papildomų (sąmatinių) remonto </w:t>
      </w:r>
      <w:bookmarkEnd w:id="6"/>
      <w:r w:rsidRPr="00683F43">
        <w:rPr>
          <w:rFonts w:ascii="Arial" w:hAnsi="Arial" w:cs="Arial"/>
        </w:rPr>
        <w:t>ir</w:t>
      </w:r>
      <w:r w:rsidRPr="00683F43">
        <w:rPr>
          <w:rFonts w:ascii="Arial" w:hAnsi="Arial" w:cs="Arial"/>
          <w:shd w:val="clear" w:color="auto" w:fill="FFFFFF" w:themeFill="background1"/>
        </w:rPr>
        <w:t>/ar įrengimo paslaugų</w:t>
      </w:r>
      <w:r w:rsidRPr="00683F43">
        <w:rPr>
          <w:rStyle w:val="FootnoteReference"/>
          <w:rFonts w:ascii="Arial" w:hAnsi="Arial" w:cs="Arial"/>
          <w:shd w:val="clear" w:color="auto" w:fill="FFFFFF" w:themeFill="background1"/>
        </w:rPr>
        <w:footnoteReference w:id="4"/>
      </w:r>
      <w:r w:rsidRPr="00683F43">
        <w:rPr>
          <w:rFonts w:ascii="Arial" w:hAnsi="Arial" w:cs="Arial"/>
          <w:shd w:val="clear" w:color="auto" w:fill="FFFFFF" w:themeFill="background1"/>
        </w:rPr>
        <w:t>.</w:t>
      </w:r>
      <w:r w:rsidRPr="00683F43">
        <w:rPr>
          <w:rFonts w:ascii="Arial" w:hAnsi="Arial" w:cs="Arial"/>
        </w:rPr>
        <w:t xml:space="preserve"> Papildomų (sąmatinių) remonto ir/ar įrengimo paslaugų biudžetas nurodytas šios techninės specifikacijos 2.2 punkte ir įskaičiuotas į maksimalią Sutarties kainą. </w:t>
      </w:r>
      <w:bookmarkStart w:id="7" w:name="_Hlk98399668"/>
      <w:r w:rsidRPr="00683F43">
        <w:rPr>
          <w:rFonts w:ascii="Arial" w:hAnsi="Arial" w:cs="Arial"/>
          <w:color w:val="040404"/>
        </w:rPr>
        <w:t xml:space="preserve">Tiekėjas tokias remonto ir/ar įrengimo paslaugas gali pradėti teikti tik tada, kai su Pirkėjo atstovu (arba jį pavaduojančiu asmeniu) bus iš anksto suderinti tokių paslaugų atlikimo terminai ir preliminari remonto paslaugų kaina, kuri negali būti didesnė nei rinkos kaina. . Rinką atitinkančiomis kainomis bus laikomos kainos, neviršijančios tuo metu galiojančių „Sistelos“, „Asteros“, „SES“ arba lygiavertėmis programomis aplinkoje -  „Sistela“ įkainių. </w:t>
      </w:r>
      <w:bookmarkEnd w:id="7"/>
      <w:r w:rsidRPr="00683F43">
        <w:rPr>
          <w:rFonts w:ascii="Arial" w:hAnsi="Arial" w:cs="Arial"/>
          <w:color w:val="040404"/>
        </w:rPr>
        <w:t>Tuo tikslu Tiekėjo atstovas pateikia Pirkėjo atstovui sąmatą/ pasiūlymą per techninės specifikacijos 4 lentelėje nurodytus terminus. Už remontui reikalingas medžiagas/ detales apmokama techninės specifikacijos 2.14 punkte nustatyta tvarka.</w:t>
      </w:r>
    </w:p>
    <w:p w14:paraId="3DB09D0A" w14:textId="77777777" w:rsidR="00DD6939" w:rsidRPr="00683F43" w:rsidRDefault="00DD6939" w:rsidP="00DD6939">
      <w:pPr>
        <w:jc w:val="right"/>
        <w:rPr>
          <w:rFonts w:ascii="Arial" w:hAnsi="Arial" w:cs="Arial"/>
          <w:b/>
        </w:rPr>
      </w:pPr>
    </w:p>
    <w:p w14:paraId="3B856911" w14:textId="77777777" w:rsidR="00DD6939" w:rsidRPr="00683F43" w:rsidRDefault="00DD6939" w:rsidP="00DD6939">
      <w:pPr>
        <w:jc w:val="right"/>
        <w:rPr>
          <w:rFonts w:ascii="Arial" w:hAnsi="Arial" w:cs="Arial"/>
          <w:b/>
        </w:rPr>
      </w:pPr>
      <w:r w:rsidRPr="00683F43">
        <w:rPr>
          <w:rFonts w:ascii="Arial" w:hAnsi="Arial" w:cs="Arial"/>
          <w:b/>
        </w:rPr>
        <w:t>4 lentelė „</w:t>
      </w:r>
      <w:r w:rsidRPr="00683F43">
        <w:rPr>
          <w:rFonts w:ascii="Arial" w:hAnsi="Arial" w:cs="Arial"/>
          <w:b/>
          <w:bCs/>
        </w:rPr>
        <w:t>Papildomų (sąmatinių) remonto ir/ar įrengimo paslaugų terminai</w:t>
      </w:r>
      <w:r w:rsidRPr="00683F43">
        <w:rPr>
          <w:rFonts w:ascii="Arial" w:hAnsi="Arial" w:cs="Arial"/>
          <w:b/>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0"/>
        <w:gridCol w:w="3699"/>
      </w:tblGrid>
      <w:tr w:rsidR="00DD6939" w:rsidRPr="00683F43" w14:paraId="48BD9942" w14:textId="77777777" w:rsidTr="00C4220D">
        <w:trPr>
          <w:trHeight w:val="227"/>
        </w:trPr>
        <w:tc>
          <w:tcPr>
            <w:tcW w:w="9639" w:type="dxa"/>
            <w:gridSpan w:val="2"/>
            <w:vAlign w:val="center"/>
          </w:tcPr>
          <w:p w14:paraId="081C8240" w14:textId="77777777" w:rsidR="00DD6939" w:rsidRPr="00683F43" w:rsidRDefault="00DD6939" w:rsidP="00C4220D">
            <w:pPr>
              <w:jc w:val="center"/>
              <w:rPr>
                <w:rFonts w:ascii="Arial" w:hAnsi="Arial" w:cs="Arial"/>
                <w:b/>
                <w:caps/>
              </w:rPr>
            </w:pPr>
            <w:r w:rsidRPr="00683F43">
              <w:rPr>
                <w:rFonts w:ascii="Arial" w:hAnsi="Arial" w:cs="Arial"/>
                <w:b/>
                <w:bCs/>
              </w:rPr>
              <w:t>Papildomų (sąmatinių) remonto</w:t>
            </w:r>
            <w:r w:rsidRPr="00683F43">
              <w:rPr>
                <w:rFonts w:ascii="Arial" w:hAnsi="Arial" w:cs="Arial"/>
              </w:rPr>
              <w:t xml:space="preserve"> </w:t>
            </w:r>
            <w:r w:rsidRPr="00683F43">
              <w:rPr>
                <w:rFonts w:ascii="Arial" w:hAnsi="Arial" w:cs="Arial"/>
                <w:b/>
                <w:bCs/>
              </w:rPr>
              <w:t>ir/ar įrengimo paslaugų terminai</w:t>
            </w:r>
          </w:p>
        </w:tc>
      </w:tr>
      <w:tr w:rsidR="00DD6939" w:rsidRPr="00683F43" w14:paraId="768DFACA" w14:textId="77777777" w:rsidTr="00C4220D">
        <w:trPr>
          <w:trHeight w:val="227"/>
        </w:trPr>
        <w:tc>
          <w:tcPr>
            <w:tcW w:w="5940" w:type="dxa"/>
            <w:vAlign w:val="center"/>
          </w:tcPr>
          <w:p w14:paraId="2CAD41CF" w14:textId="77777777" w:rsidR="00DD6939" w:rsidRPr="00683F43" w:rsidRDefault="00DD6939" w:rsidP="00C4220D">
            <w:pPr>
              <w:jc w:val="center"/>
              <w:rPr>
                <w:rFonts w:ascii="Arial" w:hAnsi="Arial" w:cs="Arial"/>
              </w:rPr>
            </w:pPr>
            <w:r w:rsidRPr="00683F43">
              <w:rPr>
                <w:rFonts w:ascii="Arial" w:hAnsi="Arial" w:cs="Arial"/>
                <w:b/>
                <w:bCs/>
              </w:rPr>
              <w:t>Sąmatos/ pasiūlymo pateikimas terminas</w:t>
            </w:r>
          </w:p>
        </w:tc>
        <w:tc>
          <w:tcPr>
            <w:tcW w:w="3699" w:type="dxa"/>
            <w:vAlign w:val="center"/>
          </w:tcPr>
          <w:p w14:paraId="0DC26AF5" w14:textId="77777777" w:rsidR="00DD6939" w:rsidRPr="00683F43" w:rsidRDefault="00DD6939" w:rsidP="00C4220D">
            <w:pPr>
              <w:jc w:val="both"/>
              <w:rPr>
                <w:rFonts w:ascii="Arial" w:hAnsi="Arial" w:cs="Arial"/>
              </w:rPr>
            </w:pPr>
            <w:r w:rsidRPr="00683F43">
              <w:rPr>
                <w:rFonts w:ascii="Arial" w:hAnsi="Arial" w:cs="Arial"/>
                <w:b/>
                <w:bCs/>
              </w:rPr>
              <w:t xml:space="preserve">Iki 5 darbo dienų </w:t>
            </w:r>
            <w:r w:rsidRPr="00683F43">
              <w:rPr>
                <w:rFonts w:ascii="Arial" w:hAnsi="Arial" w:cs="Arial"/>
                <w:bCs/>
              </w:rPr>
              <w:t>nuo Pirkėjo pranešimo gavimo dienos, nebent Pirkėjas sutinka, jog sąmata bus pateikta per kitą sutartą terminą</w:t>
            </w:r>
          </w:p>
        </w:tc>
      </w:tr>
      <w:tr w:rsidR="00DD6939" w:rsidRPr="00683F43" w14:paraId="2B06A89A" w14:textId="77777777" w:rsidTr="00C4220D">
        <w:trPr>
          <w:trHeight w:val="227"/>
        </w:trPr>
        <w:tc>
          <w:tcPr>
            <w:tcW w:w="5940" w:type="dxa"/>
            <w:vAlign w:val="center"/>
          </w:tcPr>
          <w:p w14:paraId="3FDB03A8" w14:textId="77777777" w:rsidR="00DD6939" w:rsidRPr="00683F43" w:rsidRDefault="00DD6939" w:rsidP="00C4220D">
            <w:pPr>
              <w:jc w:val="center"/>
              <w:rPr>
                <w:rFonts w:ascii="Arial" w:hAnsi="Arial" w:cs="Arial"/>
                <w:b/>
                <w:bCs/>
              </w:rPr>
            </w:pPr>
            <w:r w:rsidRPr="00683F43">
              <w:rPr>
                <w:rFonts w:ascii="Arial" w:hAnsi="Arial" w:cs="Arial"/>
                <w:b/>
                <w:bCs/>
              </w:rPr>
              <w:t>Papildomų (sąmatinių) remonto paslaugų atlikimas</w:t>
            </w:r>
          </w:p>
        </w:tc>
        <w:tc>
          <w:tcPr>
            <w:tcW w:w="3699" w:type="dxa"/>
            <w:vAlign w:val="center"/>
          </w:tcPr>
          <w:p w14:paraId="502809A4" w14:textId="77777777" w:rsidR="00DD6939" w:rsidRPr="00683F43" w:rsidRDefault="00DD6939" w:rsidP="00C4220D">
            <w:pPr>
              <w:jc w:val="both"/>
              <w:rPr>
                <w:rFonts w:ascii="Arial" w:hAnsi="Arial" w:cs="Arial"/>
                <w:b/>
                <w:bCs/>
              </w:rPr>
            </w:pPr>
            <w:r w:rsidRPr="00683F43">
              <w:rPr>
                <w:rFonts w:ascii="Arial" w:hAnsi="Arial" w:cs="Arial"/>
              </w:rPr>
              <w:t>Paslauga turi būti atliekama per trumpiausią technologiškai įmanomą laiką, suderintą su Pirkėjo atstovu, bet ne ilgiau kaip per 10 darbo dienų.</w:t>
            </w:r>
          </w:p>
        </w:tc>
      </w:tr>
    </w:tbl>
    <w:p w14:paraId="397EF57C" w14:textId="77777777" w:rsidR="00DD6939" w:rsidRPr="00683F43" w:rsidRDefault="00DD6939" w:rsidP="00DD6939">
      <w:pPr>
        <w:pStyle w:val="ListParagraph"/>
        <w:ind w:left="0" w:firstLine="567"/>
        <w:jc w:val="right"/>
        <w:rPr>
          <w:rFonts w:ascii="Arial" w:hAnsi="Arial" w:cs="Arial"/>
          <w:b/>
        </w:rPr>
      </w:pPr>
    </w:p>
    <w:p w14:paraId="569C7235" w14:textId="77777777" w:rsidR="00DD6939" w:rsidRPr="00683F43" w:rsidRDefault="00DD6939" w:rsidP="00DD6939">
      <w:pPr>
        <w:jc w:val="both"/>
        <w:rPr>
          <w:rFonts w:ascii="Arial" w:hAnsi="Arial" w:cs="Arial"/>
          <w:lang w:eastAsia="lt-LT"/>
        </w:rPr>
      </w:pPr>
      <w:r w:rsidRPr="00683F43">
        <w:rPr>
          <w:rFonts w:ascii="Arial" w:hAnsi="Arial" w:cs="Arial"/>
          <w:lang w:eastAsia="lt-LT"/>
        </w:rPr>
        <w:t>2.23. Tiekėjas tais atvejais, kai negalės suremontuoti kokio nors įrenginio per numatytus terminus (žr. 2, 3 lenteles), privalės savo lėšomis užtikrinti tokio pat arba analogiško pakaitinio įrenginio pristatymą, pastatymą ir/ arba pajungimą iki tol, kol bus sutvarkytas senasis.</w:t>
      </w:r>
    </w:p>
    <w:p w14:paraId="4AD64521" w14:textId="77777777" w:rsidR="00DD6939" w:rsidRPr="00683F43" w:rsidRDefault="00DD6939" w:rsidP="00DD6939">
      <w:pPr>
        <w:ind w:firstLine="567"/>
        <w:jc w:val="both"/>
        <w:rPr>
          <w:rFonts w:ascii="Arial" w:eastAsia="Calibri" w:hAnsi="Arial" w:cs="Arial"/>
          <w:b/>
        </w:rPr>
      </w:pPr>
    </w:p>
    <w:p w14:paraId="1926CFB8" w14:textId="77777777" w:rsidR="00DD6939" w:rsidRPr="00683F43" w:rsidRDefault="00DD6939" w:rsidP="00DD6939">
      <w:pPr>
        <w:ind w:firstLine="851"/>
        <w:jc w:val="right"/>
        <w:rPr>
          <w:rFonts w:ascii="Arial" w:eastAsia="Calibri" w:hAnsi="Arial" w:cs="Arial"/>
          <w:b/>
        </w:rPr>
      </w:pPr>
    </w:p>
    <w:p w14:paraId="00FB7953" w14:textId="77777777" w:rsidR="00DD6939" w:rsidRPr="00683F43" w:rsidRDefault="00DD6939" w:rsidP="00683F43">
      <w:pPr>
        <w:pStyle w:val="ListParagraph"/>
        <w:numPr>
          <w:ilvl w:val="0"/>
          <w:numId w:val="28"/>
        </w:numPr>
        <w:pBdr>
          <w:top w:val="single" w:sz="8" w:space="1" w:color="auto"/>
          <w:bottom w:val="single" w:sz="8" w:space="1" w:color="auto"/>
        </w:pBdr>
        <w:shd w:val="clear" w:color="auto" w:fill="FDE9D9" w:themeFill="accent6" w:themeFillTint="33"/>
        <w:jc w:val="both"/>
        <w:rPr>
          <w:rFonts w:ascii="Arial" w:eastAsia="Calibri" w:hAnsi="Arial" w:cs="Arial"/>
          <w:b/>
        </w:rPr>
      </w:pPr>
      <w:r w:rsidRPr="00683F43">
        <w:rPr>
          <w:rFonts w:ascii="Arial" w:eastAsia="Calibri" w:hAnsi="Arial" w:cs="Arial"/>
          <w:b/>
        </w:rPr>
        <w:t xml:space="preserve">REIKALAVIMAI PRIEŠGAISRINIŲ SISTEMŲ PRIEŽIŪROS IR REMONTO </w:t>
      </w:r>
      <w:r w:rsidRPr="00683F43">
        <w:rPr>
          <w:rFonts w:ascii="Arial" w:eastAsia="Calibri" w:hAnsi="Arial" w:cs="Arial"/>
          <w:b/>
          <w:caps/>
        </w:rPr>
        <w:t>priežiūros ir</w:t>
      </w:r>
      <w:r w:rsidRPr="00683F43">
        <w:rPr>
          <w:rFonts w:ascii="Arial" w:eastAsia="Calibri" w:hAnsi="Arial" w:cs="Arial"/>
          <w:b/>
        </w:rPr>
        <w:t xml:space="preserve"> REMONTO PASLAUGOMS</w:t>
      </w:r>
    </w:p>
    <w:p w14:paraId="4A6A1076" w14:textId="77777777" w:rsidR="00DD6939" w:rsidRPr="00683F43" w:rsidRDefault="00DD6939" w:rsidP="00DD6939">
      <w:pPr>
        <w:rPr>
          <w:rFonts w:ascii="Arial" w:eastAsia="Calibri" w:hAnsi="Arial" w:cs="Arial"/>
          <w:b/>
        </w:rPr>
      </w:pPr>
    </w:p>
    <w:p w14:paraId="62065842" w14:textId="77777777" w:rsidR="00DD6939" w:rsidRPr="00683F43" w:rsidRDefault="00DD6939" w:rsidP="00DD6939">
      <w:pPr>
        <w:jc w:val="both"/>
        <w:rPr>
          <w:rFonts w:ascii="Arial" w:hAnsi="Arial" w:cs="Arial"/>
          <w:b/>
          <w:lang w:eastAsia="lt-LT"/>
        </w:rPr>
      </w:pPr>
      <w:r w:rsidRPr="00683F43">
        <w:rPr>
          <w:rFonts w:ascii="Arial" w:eastAsia="Calibri" w:hAnsi="Arial" w:cs="Arial"/>
          <w:b/>
          <w:bCs/>
        </w:rPr>
        <w:t xml:space="preserve">3.1. </w:t>
      </w:r>
      <w:r w:rsidRPr="00683F43">
        <w:rPr>
          <w:rFonts w:ascii="Arial" w:hAnsi="Arial" w:cs="Arial"/>
          <w:b/>
          <w:lang w:eastAsia="lt-LT"/>
        </w:rPr>
        <w:t>Tiekėjas, teikdamas paslaugas, įsipareigos:</w:t>
      </w:r>
    </w:p>
    <w:p w14:paraId="2874B5AB"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Paslaugas atlikti vadovaujantis Bendrųjų priešgaisrinės saugos taisyklių reikalavimais ir kitų teiės aktų nuostatomis.  ;</w:t>
      </w:r>
    </w:p>
    <w:p w14:paraId="206A24DC"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Vykdant paslaugas užtikrinti darbų saugos, gaisrinės saugos, aplinkosaugos reikalavimus. Tiekėjas privalo vykdyti savo darbuotojų nelaimingų atsitikimų darbe tyrimą ir apskaitą. Tiekėjas taip pat privalo laikytis objekto vidaus tvarkos taisyklių;</w:t>
      </w:r>
    </w:p>
    <w:p w14:paraId="2314C731"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r w:rsidRPr="00683F43">
        <w:rPr>
          <w:rFonts w:ascii="Arial" w:hAnsi="Arial" w:cs="Arial"/>
        </w:rPr>
        <w:t>Paslaugas atlikti naudojantis savo įrankiais, mechanizmais ir medžiagomis. Visos Paslaugų teikimo metu naudojmos medžiagos, įranga bei gaminiai turi būti nauji ir nenaudoti.</w:t>
      </w:r>
    </w:p>
    <w:p w14:paraId="6F2A7046"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lastRenderedPageBreak/>
        <w:t>Per 1 mėnesį nuo Paslaugų teikimo pradžios  Tiekėjas privalo patikrinti, ar nurodyti Sutartyje objektai atitinka priešgaisrinius reikalavimus. Atsiradus neatitikimams Tiekėjas privalo pateikti Pirkėjui numatomų darbų sąrašą bei terminus neatitikimas pašalinti. Tiekėjas privalo nurodytuose Sutarties objektuose patikrinti, ar priešgaisrinės sistemos tinkamai funkcionuoja. Jei  priešgaisrinės sistemos netinkamai funkcionuoja Tiekėjas privalo pateikti Pirkėjui numatomų darbų sąrašą bei terminą, per kurį bus užtikrintas tinkamas priešgaisrinės sistemos funkcionavimas;</w:t>
      </w:r>
    </w:p>
    <w:p w14:paraId="4A222697" w14:textId="77777777" w:rsidR="00DD6939" w:rsidRPr="00683F43" w:rsidRDefault="00DD6939" w:rsidP="00683F43">
      <w:pPr>
        <w:pStyle w:val="ListParagraph"/>
        <w:numPr>
          <w:ilvl w:val="2"/>
          <w:numId w:val="29"/>
        </w:numPr>
        <w:spacing w:line="259" w:lineRule="auto"/>
        <w:jc w:val="both"/>
        <w:rPr>
          <w:rFonts w:ascii="Arial" w:hAnsi="Arial" w:cs="Arial"/>
          <w:lang w:eastAsia="lt-LT"/>
        </w:rPr>
      </w:pPr>
      <w:bookmarkStart w:id="8" w:name="_Hlk69282884"/>
      <w:r w:rsidRPr="00683F43">
        <w:rPr>
          <w:rFonts w:ascii="Arial" w:hAnsi="Arial" w:cs="Arial"/>
        </w:rPr>
        <w:t>Paskirti atsakingą kvalifikuotą atestuotą specialistą priešgaisrinių sistemų  priežiūrai;</w:t>
      </w:r>
    </w:p>
    <w:p w14:paraId="1B2F3DC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 xml:space="preserve">Užtikrinti tinkamą priešgaisrinių sistemų  (stacionariosios gaisrų gesinimo sistemos, gaisro aptikimo ir signalizavimo sistemos, perspėjimo apie gaisrą ir evakuacijos valdymo sistemos,  statinių vidaus gaisrinio vandentiekio sistemos, lauko gaisrinio vandentiekio sistemos, dūmų ir šilumos kontrolės sistemos, evakuacijos krypties ženklų ir avarinis apšvietimo) būklę, saugų eksploatavimą. Konkretus atliekamų darbų ir prižiūrimų sistemų sąrašas keičiasi priklausomai nuo objekte sumontuotu </w:t>
      </w:r>
      <w:r w:rsidRPr="00683F43">
        <w:rPr>
          <w:rFonts w:ascii="Arial" w:hAnsi="Arial" w:cs="Arial"/>
          <w:color w:val="000000"/>
        </w:rPr>
        <w:t>gaisrinės saugos inžinerinių sistemų specifikacijos;</w:t>
      </w:r>
    </w:p>
    <w:p w14:paraId="7E60F937"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Patikrinti, ar pastate užtenka evakuacijos krypties (gelbėjimosi) ženklų/</w:t>
      </w:r>
      <w:r w:rsidRPr="00683F43">
        <w:rPr>
          <w:rFonts w:ascii="Arial" w:eastAsia="SimSun" w:hAnsi="Arial" w:cs="Arial"/>
          <w:lang w:eastAsia="zh-CN"/>
        </w:rPr>
        <w:t xml:space="preserve"> gaisrinės saugos ženklų</w:t>
      </w:r>
      <w:r w:rsidRPr="00683F43">
        <w:rPr>
          <w:rFonts w:ascii="Arial" w:hAnsi="Arial" w:cs="Arial"/>
          <w:color w:val="000000"/>
        </w:rPr>
        <w:t>, kurie turi būti išdėstyti taip, kad būtų gerai matomi iš bet kurios patalpos vietos (taško);</w:t>
      </w:r>
    </w:p>
    <w:p w14:paraId="6945A698"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Identifikuoti priešgaisrinio inventoriaus patikrinimo/galiojimo datas, jų kiekius, modelius, svorį ir kt., priešgaisrinių sistemų modelius, tipus, kiekius ir kt. bei pateikti Pirkėjui;</w:t>
      </w:r>
    </w:p>
    <w:p w14:paraId="3014F98D"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 xml:space="preserve">Patikrinti, ar pastate užtenka pirminių gaisro gesinimo priemonių. </w:t>
      </w:r>
    </w:p>
    <w:p w14:paraId="2FB6520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tatinio Evakuacijos krypties ženklų ir avarinio apšvietimo sistemos techninė priežiūrą pagal lentelėje Nr. 5 numatyta eiliškumą ir paslaugų sąrašą;</w:t>
      </w:r>
    </w:p>
    <w:p w14:paraId="00753B59"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Patikrinti evakuacinių kelių, išėjimų praeinamumą ir esant reikalui informuoti atsakingus Pirkėjo darbuotojus apie poreiki atlaisvinti;</w:t>
      </w:r>
    </w:p>
    <w:p w14:paraId="2C727B48"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color w:val="000000"/>
        </w:rPr>
        <w:t xml:space="preserve"> Patikrinti evakuacinių planų atitikimą pagal esamą pastato situaciją ir teisės aktų reikalavimus bei gaisrinio inventoriaus išdėstymo vietas;</w:t>
      </w:r>
    </w:p>
    <w:p w14:paraId="3EF04A9B"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tatinio gaisro aptikimo ir signalizavimo sistemos techninę priežiūrą pagal lentelėje Nr. 6 numatyta eiliškumą ir paslaugų sąrašą;</w:t>
      </w:r>
    </w:p>
    <w:p w14:paraId="236AEC4C"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vidaus ir  lauko gaisrinio vandentiekio</w:t>
      </w:r>
      <w:r w:rsidRPr="00683F43">
        <w:rPr>
          <w:rFonts w:ascii="Arial" w:hAnsi="Arial" w:cs="Arial"/>
          <w:color w:val="000000"/>
        </w:rPr>
        <w:t xml:space="preserve"> techninę priežiūrą pagal lentelėje Nr. 7 numatyta eiliškumą ir paslaugų sąrašą;</w:t>
      </w:r>
    </w:p>
    <w:p w14:paraId="57F7E27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 xml:space="preserve">stacionariosios gaisrų gesinimo sistemos </w:t>
      </w:r>
      <w:r w:rsidRPr="00683F43">
        <w:rPr>
          <w:rFonts w:ascii="Arial" w:hAnsi="Arial" w:cs="Arial"/>
          <w:color w:val="000000"/>
        </w:rPr>
        <w:t>techninę priežiūrą pagal lentelėje Nr. 8 numatyta eiliškumą ir paslaugų sąrašą;</w:t>
      </w:r>
    </w:p>
    <w:p w14:paraId="5BB70A27"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Vykdyti s</w:t>
      </w:r>
      <w:r w:rsidRPr="00683F43">
        <w:rPr>
          <w:rFonts w:ascii="Arial" w:hAnsi="Arial" w:cs="Arial"/>
          <w:color w:val="000000"/>
        </w:rPr>
        <w:t xml:space="preserve">tatinio </w:t>
      </w:r>
      <w:r w:rsidRPr="00683F43">
        <w:rPr>
          <w:rFonts w:ascii="Arial" w:hAnsi="Arial" w:cs="Arial"/>
          <w:lang w:eastAsia="lt-LT"/>
        </w:rPr>
        <w:t>dūmų ir šilumos kontrolės</w:t>
      </w:r>
      <w:r w:rsidRPr="00683F43">
        <w:rPr>
          <w:rFonts w:ascii="Arial" w:hAnsi="Arial" w:cs="Arial"/>
          <w:color w:val="000000"/>
        </w:rPr>
        <w:t xml:space="preserve"> sistemos techninę priežiūrą pagal lentelėje Nr. 9 numatyta eiliškumą ir paslaugų sąrašą;</w:t>
      </w:r>
    </w:p>
    <w:p w14:paraId="180D52BC"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 xml:space="preserve">Kasmet suderinti su </w:t>
      </w:r>
      <w:r w:rsidRPr="00683F43">
        <w:rPr>
          <w:rFonts w:ascii="Arial" w:eastAsia="Calibri" w:hAnsi="Arial" w:cs="Arial"/>
          <w:bCs/>
        </w:rPr>
        <w:t xml:space="preserve">Pirkėju ir pateikti prižiūrimų objektų </w:t>
      </w:r>
      <w:r w:rsidRPr="00683F43">
        <w:rPr>
          <w:rFonts w:ascii="Arial" w:hAnsi="Arial" w:cs="Arial"/>
        </w:rPr>
        <w:t xml:space="preserve">priešgaisrinių sistemų </w:t>
      </w:r>
      <w:r w:rsidRPr="00683F43">
        <w:rPr>
          <w:rFonts w:ascii="Arial" w:eastAsia="Calibri" w:hAnsi="Arial" w:cs="Arial"/>
          <w:bCs/>
        </w:rPr>
        <w:t>kompleksinių</w:t>
      </w:r>
      <w:r w:rsidRPr="00683F43">
        <w:rPr>
          <w:rFonts w:ascii="Arial" w:eastAsia="Calibri" w:hAnsi="Arial" w:cs="Arial"/>
          <w:b/>
        </w:rPr>
        <w:t xml:space="preserve"> </w:t>
      </w:r>
      <w:r w:rsidRPr="00683F43">
        <w:rPr>
          <w:rFonts w:ascii="Arial" w:hAnsi="Arial" w:cs="Arial"/>
        </w:rPr>
        <w:t>bandymų grafiką metams;</w:t>
      </w:r>
    </w:p>
    <w:p w14:paraId="522BC499"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 xml:space="preserve">Atlikti priešgaisrinės sistemos kompleksinius bandymus pagal dažnį, kurie yra nustatyti </w:t>
      </w:r>
      <w:r w:rsidRPr="00683F43">
        <w:rPr>
          <w:rFonts w:ascii="Arial" w:hAnsi="Arial" w:cs="Arial"/>
          <w:spacing w:val="-4"/>
        </w:rPr>
        <w:t>Bendrosiose priešgaisrinės saugos taisyklėse (pagal aktualią redakciją)</w:t>
      </w:r>
      <w:r w:rsidRPr="00683F43">
        <w:rPr>
          <w:rFonts w:ascii="Arial" w:hAnsi="Arial" w:cs="Arial"/>
          <w:spacing w:val="-4"/>
          <w:vertAlign w:val="superscript"/>
        </w:rPr>
        <w:t xml:space="preserve"> </w:t>
      </w:r>
      <w:r w:rsidRPr="00683F43">
        <w:rPr>
          <w:rFonts w:ascii="Arial" w:hAnsi="Arial" w:cs="Arial"/>
          <w:spacing w:val="-4"/>
        </w:rPr>
        <w:t>, bet ne rečiau kaip kartą per metus. Bandymų</w:t>
      </w:r>
      <w:r w:rsidRPr="00683F43">
        <w:rPr>
          <w:rFonts w:ascii="Arial" w:hAnsi="Arial" w:cs="Arial"/>
          <w:color w:val="000000"/>
          <w:lang w:eastAsia="lt-LT"/>
        </w:rPr>
        <w:t xml:space="preserve"> rezultatus įforminti raštu ir pateikti rezultatus Pirkėjui el.paštu Tiekėjas atliktus pagal mėnesinį mokestį įtrauktus darbus, kompleksinius bandymus arba sistemos remontus turi įrašyti į atitinkamus žurnalus.</w:t>
      </w:r>
    </w:p>
    <w:p w14:paraId="7421F44D"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Po kompleksinių priešgaisrinių sistemų bandymų, Tiekėjas turi Pirkėjui per 3 darbo dienas pateikti sąmatas  nustatytų defektų šalinimui.Tiekėjas suderinus su Pirkėju sąmatą, turės pašalinti visus defektus. Pašalinus defektus, Tiekėjas savo sąskaita turės atlikti pakartotinus bandymus;</w:t>
      </w:r>
    </w:p>
    <w:p w14:paraId="55A61C31"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 xml:space="preserve">Atlikti </w:t>
      </w:r>
      <w:r w:rsidRPr="00683F43">
        <w:rPr>
          <w:rFonts w:ascii="Arial" w:hAnsi="Arial" w:cs="Arial"/>
        </w:rPr>
        <w:t xml:space="preserve">techninės dokumentacijos komplektavimo, koregavimo ir pildymo darbus, </w:t>
      </w:r>
      <w:r w:rsidRPr="00683F43">
        <w:rPr>
          <w:rFonts w:ascii="Arial" w:hAnsi="Arial" w:cs="Arial"/>
          <w:lang w:eastAsia="lt-LT"/>
        </w:rPr>
        <w:t>tikslinti arba sudaryti eksploatavimo instrukcijas, technologines schemas, priežiūros ir naudojimo dokumentus;</w:t>
      </w:r>
    </w:p>
    <w:p w14:paraId="60946522"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Pildyti priešgaisrinio sistemos priežiūros žurnalus, jei tokių nėra, užvesti naujus (naujų žurnalų įsigijimo Pirkėjas nekompensuos, tą turės atlikti Tiekėjas savo lėšomis);</w:t>
      </w:r>
    </w:p>
    <w:p w14:paraId="37F8A151"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Identifikuoti galimas avarijas, t. y. numatyti avarines situacijas ir jų likvidavimo tvarką, užkertant kelią nelaimingiems atsitikimams, tai įforminant defektiniuose aktuose, kiekvieno mėnesio paskutinę darbo dieną;</w:t>
      </w:r>
    </w:p>
    <w:p w14:paraId="585183B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rPr>
        <w:t>Naudoti efektyvius ir saugius darbo organizavimo metodus;</w:t>
      </w:r>
    </w:p>
    <w:p w14:paraId="4A368414" w14:textId="77777777" w:rsidR="00DD6939" w:rsidRPr="00683F43" w:rsidRDefault="00DD6939" w:rsidP="00683F43">
      <w:pPr>
        <w:pStyle w:val="ListParagraph"/>
        <w:numPr>
          <w:ilvl w:val="2"/>
          <w:numId w:val="29"/>
        </w:numPr>
        <w:spacing w:line="259" w:lineRule="auto"/>
        <w:jc w:val="both"/>
        <w:rPr>
          <w:rFonts w:ascii="Arial" w:hAnsi="Arial" w:cs="Arial"/>
          <w:color w:val="000000"/>
        </w:rPr>
      </w:pPr>
      <w:r w:rsidRPr="00683F43">
        <w:rPr>
          <w:rFonts w:ascii="Arial" w:hAnsi="Arial" w:cs="Arial"/>
          <w:lang w:eastAsia="lt-LT"/>
        </w:rPr>
        <w:t>Sužymėti, jei tai nėra atlikta, vidaus gaisrinio vandentiekio įvadinės sklendės, pakabinti vamzdynų technologinės schemas, parodyti jų vietą budinčiam personalui.</w:t>
      </w:r>
    </w:p>
    <w:p w14:paraId="2875DE7D"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eastAsia="SimSun" w:hAnsi="Arial" w:cs="Arial"/>
          <w:lang w:eastAsia="zh-CN"/>
        </w:rPr>
        <w:t xml:space="preserve">Paslaugų teikimo metu nepažeisti komunikacijų, pastato konstrukcijų, apdailos bei patalpose esančių įrenginių.Tiekėjas, pažeidęs komunikacijas, pastato konstrukcijas, apdailą bei patalpose esančius įrenginius, per terminą, kurį raštu suderina su Pirkėju, pažeidimus turės atstatyti savo lėšomis. </w:t>
      </w:r>
      <w:bookmarkEnd w:id="8"/>
      <w:r w:rsidRPr="00683F43">
        <w:rPr>
          <w:rFonts w:ascii="Arial" w:eastAsia="SimSun" w:hAnsi="Arial" w:cs="Arial"/>
          <w:lang w:eastAsia="zh-CN"/>
        </w:rPr>
        <w:t xml:space="preserve"> </w:t>
      </w:r>
      <w:r w:rsidRPr="00683F43">
        <w:rPr>
          <w:rFonts w:ascii="Arial" w:hAnsi="Arial" w:cs="Arial"/>
          <w:color w:val="000000" w:themeColor="text1"/>
        </w:rPr>
        <w:t>Tiekėjas privalo pasirūpinti gretimai esančių statinių apsaugojimu, uždengimu nuo užteršimo, neapgadinti šalia objekto esančio turto.</w:t>
      </w:r>
    </w:p>
    <w:p w14:paraId="4CE5387A"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hAnsi="Arial" w:cs="Arial"/>
          <w:b/>
          <w:i/>
          <w:u w:val="single"/>
        </w:rPr>
        <w:t>į paslaugų kainą (mėnesinį mokestį) turės būti įskaičiuoti visi aukščiau išdėstyti punktai nuo 3.1.3. iki 3.1.24.</w:t>
      </w:r>
      <w:r w:rsidRPr="00683F43">
        <w:rPr>
          <w:rFonts w:ascii="Arial" w:hAnsi="Arial" w:cs="Arial"/>
          <w:u w:val="single"/>
        </w:rPr>
        <w:t xml:space="preserve"> </w:t>
      </w:r>
    </w:p>
    <w:p w14:paraId="10B47CB6" w14:textId="77777777" w:rsidR="00DD6939" w:rsidRPr="00683F43" w:rsidRDefault="00DD6939" w:rsidP="00683F43">
      <w:pPr>
        <w:pStyle w:val="ListParagraph"/>
        <w:numPr>
          <w:ilvl w:val="2"/>
          <w:numId w:val="29"/>
        </w:numPr>
        <w:spacing w:line="259" w:lineRule="auto"/>
        <w:rPr>
          <w:rFonts w:ascii="Arial" w:hAnsi="Arial" w:cs="Arial"/>
          <w:color w:val="000000"/>
        </w:rPr>
      </w:pPr>
      <w:r w:rsidRPr="00683F43">
        <w:rPr>
          <w:rFonts w:ascii="Arial" w:hAnsi="Arial" w:cs="Arial"/>
        </w:rPr>
        <w:lastRenderedPageBreak/>
        <w:t xml:space="preserve">užtikrinti, kad </w:t>
      </w:r>
      <w:r w:rsidRPr="00683F43">
        <w:rPr>
          <w:rFonts w:ascii="Arial" w:hAnsi="Arial" w:cs="Arial"/>
          <w:lang w:eastAsia="lt-LT"/>
        </w:rPr>
        <w:t>visos eksploatacinės medžiagos atitiks gamintojų pateiktose priežiūros ir eksploatacijos instrukcijose (taip pat Lietuvos Respublikos ir Europos sąjungos galiojančių standartų, teisės aktų ir normatyvinių dokumentų) keliamus reikalavimus.</w:t>
      </w:r>
    </w:p>
    <w:p w14:paraId="7721042B" w14:textId="77777777" w:rsidR="00DD6939" w:rsidRPr="00683F43" w:rsidRDefault="00DD6939" w:rsidP="00DD6939">
      <w:pPr>
        <w:jc w:val="both"/>
        <w:rPr>
          <w:rFonts w:ascii="Arial" w:hAnsi="Arial" w:cs="Arial"/>
          <w:color w:val="000000"/>
        </w:rPr>
      </w:pPr>
    </w:p>
    <w:p w14:paraId="48A9CC59" w14:textId="77777777" w:rsidR="00DD6939" w:rsidRPr="00683F43" w:rsidRDefault="00DD6939" w:rsidP="00DD6939">
      <w:pPr>
        <w:jc w:val="both"/>
        <w:rPr>
          <w:rFonts w:ascii="Arial" w:hAnsi="Arial" w:cs="Arial"/>
          <w:color w:val="000000"/>
        </w:rPr>
      </w:pPr>
    </w:p>
    <w:p w14:paraId="35114D5F" w14:textId="77777777" w:rsidR="00DD6939" w:rsidRPr="00683F43" w:rsidRDefault="00DD6939" w:rsidP="00DD6939">
      <w:pPr>
        <w:ind w:firstLine="720"/>
        <w:jc w:val="right"/>
        <w:rPr>
          <w:rFonts w:ascii="Arial" w:hAnsi="Arial" w:cs="Arial"/>
          <w:b/>
          <w:lang w:eastAsia="lt-LT"/>
        </w:rPr>
      </w:pPr>
      <w:r w:rsidRPr="00683F43">
        <w:rPr>
          <w:rFonts w:ascii="Arial" w:hAnsi="Arial" w:cs="Arial"/>
          <w:b/>
          <w:lang w:eastAsia="lt-LT"/>
        </w:rPr>
        <w:t>5 lentelė „Evakuacijos krypties ženklų ir avarinio apšvietimo 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0EA98866"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73D20396"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5AE075AC"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700F1BC7"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B92C718"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18E26223"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3FDB8B38"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6478A727"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03B16BC6"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8802DEC"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86E89E7"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3AD5496"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6801F7B1"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78ECE44B"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32FF05C3"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7C8CCEB2"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40E28018"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4C58F541"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0BC5A4F8"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38567637"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43C3FE84" w14:textId="77777777" w:rsidTr="00C4220D">
        <w:tc>
          <w:tcPr>
            <w:tcW w:w="214" w:type="pct"/>
            <w:tcBorders>
              <w:top w:val="single" w:sz="12" w:space="0" w:color="auto"/>
            </w:tcBorders>
            <w:shd w:val="clear" w:color="auto" w:fill="auto"/>
            <w:vAlign w:val="center"/>
          </w:tcPr>
          <w:p w14:paraId="2E8827BB"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868F006" w14:textId="77777777" w:rsidR="00DD6939" w:rsidRPr="00683F43" w:rsidRDefault="00DD6939" w:rsidP="00C4220D">
            <w:pPr>
              <w:jc w:val="both"/>
              <w:rPr>
                <w:rFonts w:ascii="Arial" w:hAnsi="Arial" w:cs="Arial"/>
              </w:rPr>
            </w:pPr>
            <w:r w:rsidRPr="00683F43">
              <w:rPr>
                <w:rFonts w:ascii="Arial" w:hAnsi="Arial" w:cs="Arial"/>
              </w:rPr>
              <w:t>Šviečiančių Evakuacijos krypties ženklų ir avarinio apšvietimo tikrinimas.</w:t>
            </w:r>
          </w:p>
        </w:tc>
        <w:tc>
          <w:tcPr>
            <w:tcW w:w="300" w:type="pct"/>
            <w:tcBorders>
              <w:top w:val="single" w:sz="12" w:space="0" w:color="auto"/>
            </w:tcBorders>
            <w:shd w:val="clear" w:color="auto" w:fill="auto"/>
            <w:vAlign w:val="center"/>
          </w:tcPr>
          <w:p w14:paraId="2CCCEDC6"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4CCA855E"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106B4915"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7EDF6D9C"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tcBorders>
              <w:top w:val="single" w:sz="12" w:space="0" w:color="auto"/>
            </w:tcBorders>
            <w:shd w:val="clear" w:color="auto" w:fill="auto"/>
            <w:vAlign w:val="center"/>
          </w:tcPr>
          <w:p w14:paraId="5C7D08B5" w14:textId="77777777" w:rsidR="00DD6939" w:rsidRPr="00683F43" w:rsidRDefault="00DD6939" w:rsidP="00C4220D">
            <w:pPr>
              <w:jc w:val="center"/>
              <w:rPr>
                <w:rFonts w:ascii="Arial" w:hAnsi="Arial" w:cs="Arial"/>
              </w:rPr>
            </w:pPr>
          </w:p>
        </w:tc>
      </w:tr>
      <w:tr w:rsidR="00DD6939" w:rsidRPr="00683F43" w14:paraId="66379F17" w14:textId="77777777" w:rsidTr="00C4220D">
        <w:tc>
          <w:tcPr>
            <w:tcW w:w="214" w:type="pct"/>
            <w:shd w:val="clear" w:color="auto" w:fill="auto"/>
            <w:vAlign w:val="center"/>
          </w:tcPr>
          <w:p w14:paraId="5107E3F8"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36C18F04" w14:textId="77777777" w:rsidR="00DD6939" w:rsidRPr="00683F43" w:rsidRDefault="00DD6939" w:rsidP="00C4220D">
            <w:pPr>
              <w:jc w:val="both"/>
              <w:rPr>
                <w:rFonts w:ascii="Arial" w:hAnsi="Arial" w:cs="Arial"/>
              </w:rPr>
            </w:pPr>
            <w:r w:rsidRPr="00683F43">
              <w:rPr>
                <w:rFonts w:ascii="Arial" w:hAnsi="Arial" w:cs="Arial"/>
              </w:rPr>
              <w:t>Tikrinti pagrindinį ir rezervinį maitinimus, rezervinio maitinimo automatinį įjungimą, užpildyti žurnalą apie atliktą patikrinimą.</w:t>
            </w:r>
          </w:p>
        </w:tc>
        <w:tc>
          <w:tcPr>
            <w:tcW w:w="300" w:type="pct"/>
            <w:shd w:val="clear" w:color="auto" w:fill="auto"/>
            <w:vAlign w:val="center"/>
          </w:tcPr>
          <w:p w14:paraId="3A9851D6" w14:textId="77777777" w:rsidR="00DD6939" w:rsidRPr="00683F43" w:rsidRDefault="00DD6939" w:rsidP="00C4220D">
            <w:pPr>
              <w:jc w:val="center"/>
              <w:rPr>
                <w:rFonts w:ascii="Arial" w:hAnsi="Arial" w:cs="Arial"/>
              </w:rPr>
            </w:pPr>
          </w:p>
        </w:tc>
        <w:tc>
          <w:tcPr>
            <w:tcW w:w="275" w:type="pct"/>
            <w:vAlign w:val="center"/>
          </w:tcPr>
          <w:p w14:paraId="0088603A" w14:textId="77777777" w:rsidR="00DD6939" w:rsidRPr="00683F43" w:rsidRDefault="00DD6939" w:rsidP="00C4220D">
            <w:pPr>
              <w:jc w:val="center"/>
              <w:rPr>
                <w:rFonts w:ascii="Arial" w:hAnsi="Arial" w:cs="Arial"/>
              </w:rPr>
            </w:pPr>
          </w:p>
        </w:tc>
        <w:tc>
          <w:tcPr>
            <w:tcW w:w="275" w:type="pct"/>
            <w:shd w:val="clear" w:color="auto" w:fill="auto"/>
            <w:vAlign w:val="center"/>
          </w:tcPr>
          <w:p w14:paraId="0AE0509D" w14:textId="77777777" w:rsidR="00DD6939" w:rsidRPr="00683F43" w:rsidRDefault="00DD6939" w:rsidP="00C4220D">
            <w:pPr>
              <w:jc w:val="center"/>
              <w:rPr>
                <w:rFonts w:ascii="Arial" w:hAnsi="Arial" w:cs="Arial"/>
              </w:rPr>
            </w:pPr>
          </w:p>
        </w:tc>
        <w:tc>
          <w:tcPr>
            <w:tcW w:w="275" w:type="pct"/>
            <w:shd w:val="clear" w:color="auto" w:fill="auto"/>
            <w:vAlign w:val="center"/>
          </w:tcPr>
          <w:p w14:paraId="5A814BB6"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D425EB2" w14:textId="77777777" w:rsidR="00DD6939" w:rsidRPr="00683F43" w:rsidRDefault="00DD6939" w:rsidP="00C4220D">
            <w:pPr>
              <w:jc w:val="center"/>
              <w:rPr>
                <w:rFonts w:ascii="Arial" w:hAnsi="Arial" w:cs="Arial"/>
              </w:rPr>
            </w:pPr>
          </w:p>
        </w:tc>
      </w:tr>
    </w:tbl>
    <w:p w14:paraId="7EDF19AE" w14:textId="77777777" w:rsidR="00DD6939" w:rsidRPr="00683F43" w:rsidRDefault="00DD6939" w:rsidP="00DD6939">
      <w:pPr>
        <w:ind w:firstLine="720"/>
        <w:jc w:val="center"/>
        <w:rPr>
          <w:rFonts w:ascii="Arial" w:hAnsi="Arial" w:cs="Arial"/>
          <w:b/>
          <w:bCs/>
          <w:color w:val="000000" w:themeColor="text1"/>
          <w:highlight w:val="yellow"/>
        </w:rPr>
      </w:pPr>
    </w:p>
    <w:p w14:paraId="4FE930BB" w14:textId="77777777" w:rsidR="00DD6939" w:rsidRPr="00683F43" w:rsidRDefault="00DD6939" w:rsidP="00DD6939">
      <w:pPr>
        <w:ind w:firstLine="720"/>
        <w:jc w:val="right"/>
        <w:rPr>
          <w:rFonts w:ascii="Arial" w:hAnsi="Arial" w:cs="Arial"/>
          <w:b/>
          <w:lang w:eastAsia="lt-LT"/>
        </w:rPr>
      </w:pPr>
    </w:p>
    <w:p w14:paraId="3FFF4DFA" w14:textId="77777777" w:rsidR="00DD6939" w:rsidRPr="00683F43" w:rsidRDefault="00DD6939" w:rsidP="00DD6939">
      <w:pPr>
        <w:ind w:firstLine="720"/>
        <w:jc w:val="right"/>
        <w:rPr>
          <w:rFonts w:ascii="Arial" w:hAnsi="Arial" w:cs="Arial"/>
          <w:b/>
          <w:lang w:eastAsia="lt-LT"/>
        </w:rPr>
      </w:pPr>
    </w:p>
    <w:p w14:paraId="405F33B5" w14:textId="77777777" w:rsidR="00DD6939" w:rsidRPr="00683F43" w:rsidRDefault="00DD6939" w:rsidP="00DD6939">
      <w:pPr>
        <w:ind w:firstLine="720"/>
        <w:jc w:val="right"/>
        <w:rPr>
          <w:rFonts w:ascii="Arial" w:hAnsi="Arial" w:cs="Arial"/>
          <w:b/>
          <w:lang w:eastAsia="lt-LT"/>
        </w:rPr>
      </w:pPr>
      <w:r w:rsidRPr="00683F43">
        <w:rPr>
          <w:rFonts w:ascii="Arial" w:hAnsi="Arial" w:cs="Arial"/>
          <w:b/>
          <w:lang w:eastAsia="lt-LT"/>
        </w:rPr>
        <w:t>6 lentelė „</w:t>
      </w:r>
      <w:r w:rsidRPr="00683F43">
        <w:rPr>
          <w:rFonts w:ascii="Arial" w:hAnsi="Arial" w:cs="Arial"/>
          <w:b/>
          <w:bCs/>
          <w:color w:val="000000" w:themeColor="text1"/>
        </w:rPr>
        <w:t xml:space="preserve">Gaisro aptikimo sistemos </w:t>
      </w:r>
      <w:r w:rsidRPr="00683F43">
        <w:rPr>
          <w:rFonts w:ascii="Arial" w:hAnsi="Arial" w:cs="Arial"/>
          <w:b/>
          <w:bCs/>
        </w:rPr>
        <w:t xml:space="preserve">priežiūros </w:t>
      </w:r>
      <w:r w:rsidRPr="00683F43">
        <w:rPr>
          <w:rFonts w:ascii="Arial" w:hAnsi="Arial" w:cs="Arial"/>
          <w:b/>
          <w:bCs/>
          <w:lang w:eastAsia="lt-LT"/>
        </w:rPr>
        <w:t>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504BF18E"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F4F6FF6"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4586F59A"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6588E87D"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E60405D"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0C7EAEE1"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73079C7E"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60B74CE"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008CAD06"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FD67CC6"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27D773F"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32547D86"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0610AA9B"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7D9222F2"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6A53A528"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25F3EA7E"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19779A06"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1C5C9F24"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851DC15"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6774C75A"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0A5B50DE" w14:textId="77777777" w:rsidTr="00C4220D">
        <w:tc>
          <w:tcPr>
            <w:tcW w:w="214" w:type="pct"/>
            <w:tcBorders>
              <w:top w:val="single" w:sz="12" w:space="0" w:color="auto"/>
            </w:tcBorders>
            <w:shd w:val="clear" w:color="auto" w:fill="auto"/>
            <w:vAlign w:val="center"/>
          </w:tcPr>
          <w:p w14:paraId="486DA6CB"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1A49336" w14:textId="77777777" w:rsidR="00DD6939" w:rsidRPr="00683F43" w:rsidRDefault="00DD6939" w:rsidP="00C4220D">
            <w:pPr>
              <w:jc w:val="both"/>
              <w:rPr>
                <w:rFonts w:ascii="Arial" w:hAnsi="Arial" w:cs="Arial"/>
              </w:rPr>
            </w:pPr>
            <w:r w:rsidRPr="00683F43">
              <w:rPr>
                <w:rFonts w:ascii="Arial" w:hAnsi="Arial" w:cs="Arial"/>
              </w:rPr>
              <w:t>Gaisro aptikimo centralės testinė patikra ir konfigūracijos patikrinimas</w:t>
            </w:r>
          </w:p>
        </w:tc>
        <w:tc>
          <w:tcPr>
            <w:tcW w:w="300" w:type="pct"/>
            <w:tcBorders>
              <w:top w:val="single" w:sz="12" w:space="0" w:color="auto"/>
            </w:tcBorders>
            <w:shd w:val="clear" w:color="auto" w:fill="auto"/>
            <w:vAlign w:val="center"/>
          </w:tcPr>
          <w:p w14:paraId="11B053D0"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348C1A32"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tcBorders>
              <w:top w:val="single" w:sz="12" w:space="0" w:color="auto"/>
            </w:tcBorders>
            <w:shd w:val="clear" w:color="auto" w:fill="auto"/>
            <w:vAlign w:val="center"/>
          </w:tcPr>
          <w:p w14:paraId="7DD5BC83"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0BADF151" w14:textId="77777777" w:rsidR="00DD6939" w:rsidRPr="00683F43" w:rsidRDefault="00DD6939" w:rsidP="00C4220D">
            <w:pPr>
              <w:jc w:val="center"/>
              <w:rPr>
                <w:rFonts w:ascii="Arial" w:hAnsi="Arial" w:cs="Arial"/>
              </w:rPr>
            </w:pPr>
          </w:p>
        </w:tc>
        <w:tc>
          <w:tcPr>
            <w:tcW w:w="274" w:type="pct"/>
            <w:tcBorders>
              <w:top w:val="single" w:sz="12" w:space="0" w:color="auto"/>
            </w:tcBorders>
            <w:shd w:val="clear" w:color="auto" w:fill="auto"/>
            <w:vAlign w:val="center"/>
          </w:tcPr>
          <w:p w14:paraId="2B0F707E" w14:textId="77777777" w:rsidR="00DD6939" w:rsidRPr="00683F43" w:rsidRDefault="00DD6939" w:rsidP="00C4220D">
            <w:pPr>
              <w:jc w:val="center"/>
              <w:rPr>
                <w:rFonts w:ascii="Arial" w:hAnsi="Arial" w:cs="Arial"/>
              </w:rPr>
            </w:pPr>
          </w:p>
        </w:tc>
      </w:tr>
      <w:tr w:rsidR="00DD6939" w:rsidRPr="00683F43" w14:paraId="0DF714BF" w14:textId="77777777" w:rsidTr="00C4220D">
        <w:tc>
          <w:tcPr>
            <w:tcW w:w="214" w:type="pct"/>
            <w:shd w:val="clear" w:color="auto" w:fill="auto"/>
            <w:vAlign w:val="center"/>
          </w:tcPr>
          <w:p w14:paraId="6C3A05E0"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0900492E" w14:textId="77777777" w:rsidR="00DD6939" w:rsidRPr="00683F43" w:rsidRDefault="00DD6939" w:rsidP="00C4220D">
            <w:pPr>
              <w:jc w:val="both"/>
              <w:rPr>
                <w:rFonts w:ascii="Arial" w:hAnsi="Arial" w:cs="Arial"/>
              </w:rPr>
            </w:pPr>
            <w:r w:rsidRPr="00683F43">
              <w:rPr>
                <w:rFonts w:ascii="Arial" w:hAnsi="Arial" w:cs="Arial"/>
              </w:rPr>
              <w:t>Patikrinti centralės šviesos ir garso indikatorių veikimą.  Atlikti valdymo ir indikacijos pultų ar švieslenčių šviesinę ir garsinę indikaciją gaisro, gedimo ir išjungimo režimų metu.</w:t>
            </w:r>
          </w:p>
        </w:tc>
        <w:tc>
          <w:tcPr>
            <w:tcW w:w="300" w:type="pct"/>
            <w:shd w:val="clear" w:color="auto" w:fill="auto"/>
            <w:vAlign w:val="center"/>
          </w:tcPr>
          <w:p w14:paraId="6B042547" w14:textId="77777777" w:rsidR="00DD6939" w:rsidRPr="00683F43" w:rsidRDefault="00DD6939" w:rsidP="00C4220D">
            <w:pPr>
              <w:jc w:val="center"/>
              <w:rPr>
                <w:rFonts w:ascii="Arial" w:hAnsi="Arial" w:cs="Arial"/>
              </w:rPr>
            </w:pPr>
          </w:p>
        </w:tc>
        <w:tc>
          <w:tcPr>
            <w:tcW w:w="275" w:type="pct"/>
            <w:vAlign w:val="center"/>
          </w:tcPr>
          <w:p w14:paraId="1916FE25"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22093E8" w14:textId="77777777" w:rsidR="00DD6939" w:rsidRPr="00683F43" w:rsidRDefault="00DD6939" w:rsidP="00C4220D">
            <w:pPr>
              <w:jc w:val="center"/>
              <w:rPr>
                <w:rFonts w:ascii="Arial" w:hAnsi="Arial" w:cs="Arial"/>
              </w:rPr>
            </w:pPr>
          </w:p>
        </w:tc>
        <w:tc>
          <w:tcPr>
            <w:tcW w:w="275" w:type="pct"/>
            <w:shd w:val="clear" w:color="auto" w:fill="auto"/>
            <w:vAlign w:val="center"/>
          </w:tcPr>
          <w:p w14:paraId="56D6E32D" w14:textId="77777777" w:rsidR="00DD6939" w:rsidRPr="00683F43" w:rsidRDefault="00DD6939" w:rsidP="00C4220D">
            <w:pPr>
              <w:jc w:val="center"/>
              <w:rPr>
                <w:rFonts w:ascii="Arial" w:hAnsi="Arial" w:cs="Arial"/>
              </w:rPr>
            </w:pPr>
          </w:p>
        </w:tc>
        <w:tc>
          <w:tcPr>
            <w:tcW w:w="274" w:type="pct"/>
            <w:shd w:val="clear" w:color="auto" w:fill="auto"/>
            <w:vAlign w:val="center"/>
          </w:tcPr>
          <w:p w14:paraId="0CD62286" w14:textId="77777777" w:rsidR="00DD6939" w:rsidRPr="00683F43" w:rsidRDefault="00DD6939" w:rsidP="00C4220D">
            <w:pPr>
              <w:jc w:val="center"/>
              <w:rPr>
                <w:rFonts w:ascii="Arial" w:hAnsi="Arial" w:cs="Arial"/>
              </w:rPr>
            </w:pPr>
          </w:p>
        </w:tc>
      </w:tr>
      <w:tr w:rsidR="00DD6939" w:rsidRPr="00683F43" w14:paraId="5882BBA9" w14:textId="77777777" w:rsidTr="00C4220D">
        <w:tc>
          <w:tcPr>
            <w:tcW w:w="214" w:type="pct"/>
            <w:shd w:val="clear" w:color="auto" w:fill="auto"/>
            <w:vAlign w:val="center"/>
          </w:tcPr>
          <w:p w14:paraId="5AE3A15A"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69B1DBD9" w14:textId="77777777" w:rsidR="00DD6939" w:rsidRPr="00683F43" w:rsidRDefault="00DD6939" w:rsidP="00C4220D">
            <w:pPr>
              <w:jc w:val="both"/>
              <w:rPr>
                <w:rFonts w:ascii="Arial" w:hAnsi="Arial" w:cs="Arial"/>
              </w:rPr>
            </w:pPr>
            <w:r w:rsidRPr="00683F43">
              <w:rPr>
                <w:rFonts w:ascii="Arial" w:hAnsi="Arial" w:cs="Arial"/>
              </w:rPr>
              <w:t>Tikrinti visus įrašus GAS priežiūros ir gedimų registracijos žurnale;</w:t>
            </w:r>
          </w:p>
        </w:tc>
        <w:tc>
          <w:tcPr>
            <w:tcW w:w="300" w:type="pct"/>
            <w:shd w:val="clear" w:color="auto" w:fill="auto"/>
            <w:vAlign w:val="center"/>
          </w:tcPr>
          <w:p w14:paraId="674C1216" w14:textId="77777777" w:rsidR="00DD6939" w:rsidRPr="00683F43" w:rsidRDefault="00DD6939" w:rsidP="00C4220D">
            <w:pPr>
              <w:jc w:val="center"/>
              <w:rPr>
                <w:rFonts w:ascii="Arial" w:hAnsi="Arial" w:cs="Arial"/>
              </w:rPr>
            </w:pPr>
          </w:p>
        </w:tc>
        <w:tc>
          <w:tcPr>
            <w:tcW w:w="275" w:type="pct"/>
            <w:vAlign w:val="center"/>
          </w:tcPr>
          <w:p w14:paraId="6C5EB24D"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07EB2BC9" w14:textId="77777777" w:rsidR="00DD6939" w:rsidRPr="00683F43" w:rsidRDefault="00DD6939" w:rsidP="00C4220D">
            <w:pPr>
              <w:jc w:val="center"/>
              <w:rPr>
                <w:rFonts w:ascii="Arial" w:hAnsi="Arial" w:cs="Arial"/>
              </w:rPr>
            </w:pPr>
          </w:p>
        </w:tc>
        <w:tc>
          <w:tcPr>
            <w:tcW w:w="275" w:type="pct"/>
            <w:shd w:val="clear" w:color="auto" w:fill="auto"/>
            <w:vAlign w:val="center"/>
          </w:tcPr>
          <w:p w14:paraId="63FB8294" w14:textId="77777777" w:rsidR="00DD6939" w:rsidRPr="00683F43" w:rsidRDefault="00DD6939" w:rsidP="00C4220D">
            <w:pPr>
              <w:jc w:val="center"/>
              <w:rPr>
                <w:rFonts w:ascii="Arial" w:hAnsi="Arial" w:cs="Arial"/>
              </w:rPr>
            </w:pPr>
          </w:p>
        </w:tc>
        <w:tc>
          <w:tcPr>
            <w:tcW w:w="274" w:type="pct"/>
            <w:shd w:val="clear" w:color="auto" w:fill="auto"/>
            <w:vAlign w:val="center"/>
          </w:tcPr>
          <w:p w14:paraId="42CD4953" w14:textId="77777777" w:rsidR="00DD6939" w:rsidRPr="00683F43" w:rsidRDefault="00DD6939" w:rsidP="00C4220D">
            <w:pPr>
              <w:jc w:val="center"/>
              <w:rPr>
                <w:rFonts w:ascii="Arial" w:hAnsi="Arial" w:cs="Arial"/>
              </w:rPr>
            </w:pPr>
          </w:p>
        </w:tc>
      </w:tr>
      <w:tr w:rsidR="00DD6939" w:rsidRPr="00683F43" w14:paraId="24EFFA9B" w14:textId="77777777" w:rsidTr="00C4220D">
        <w:tc>
          <w:tcPr>
            <w:tcW w:w="214" w:type="pct"/>
            <w:shd w:val="clear" w:color="auto" w:fill="auto"/>
            <w:vAlign w:val="center"/>
          </w:tcPr>
          <w:p w14:paraId="2A661950"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29E5E084" w14:textId="77777777" w:rsidR="00DD6939" w:rsidRPr="00683F43" w:rsidRDefault="00DD6939" w:rsidP="00C4220D">
            <w:pPr>
              <w:jc w:val="both"/>
              <w:rPr>
                <w:rFonts w:ascii="Arial" w:hAnsi="Arial" w:cs="Arial"/>
              </w:rPr>
            </w:pPr>
            <w:r w:rsidRPr="00683F43">
              <w:rPr>
                <w:rFonts w:ascii="Arial" w:hAnsi="Arial" w:cs="Arial"/>
              </w:rPr>
              <w:t>Apžiūrėti, ar mechaniškai nepažeisti centralė, signalizatoriai, valdymo ir aliarmo įrengimai ir kabelinės linijos</w:t>
            </w:r>
          </w:p>
        </w:tc>
        <w:tc>
          <w:tcPr>
            <w:tcW w:w="300" w:type="pct"/>
            <w:shd w:val="clear" w:color="auto" w:fill="auto"/>
            <w:vAlign w:val="center"/>
          </w:tcPr>
          <w:p w14:paraId="72E2E23F" w14:textId="77777777" w:rsidR="00DD6939" w:rsidRPr="00683F43" w:rsidRDefault="00DD6939" w:rsidP="00C4220D">
            <w:pPr>
              <w:jc w:val="center"/>
              <w:rPr>
                <w:rFonts w:ascii="Arial" w:hAnsi="Arial" w:cs="Arial"/>
              </w:rPr>
            </w:pPr>
          </w:p>
        </w:tc>
        <w:tc>
          <w:tcPr>
            <w:tcW w:w="275" w:type="pct"/>
            <w:vAlign w:val="center"/>
          </w:tcPr>
          <w:p w14:paraId="050E70DE"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160CB05F" w14:textId="77777777" w:rsidR="00DD6939" w:rsidRPr="00683F43" w:rsidRDefault="00DD6939" w:rsidP="00C4220D">
            <w:pPr>
              <w:jc w:val="center"/>
              <w:rPr>
                <w:rFonts w:ascii="Arial" w:hAnsi="Arial" w:cs="Arial"/>
              </w:rPr>
            </w:pPr>
          </w:p>
        </w:tc>
        <w:tc>
          <w:tcPr>
            <w:tcW w:w="275" w:type="pct"/>
            <w:shd w:val="clear" w:color="auto" w:fill="auto"/>
            <w:vAlign w:val="center"/>
          </w:tcPr>
          <w:p w14:paraId="7FD6D711" w14:textId="77777777" w:rsidR="00DD6939" w:rsidRPr="00683F43" w:rsidRDefault="00DD6939" w:rsidP="00C4220D">
            <w:pPr>
              <w:jc w:val="center"/>
              <w:rPr>
                <w:rFonts w:ascii="Arial" w:hAnsi="Arial" w:cs="Arial"/>
                <w:b/>
              </w:rPr>
            </w:pPr>
          </w:p>
        </w:tc>
        <w:tc>
          <w:tcPr>
            <w:tcW w:w="274" w:type="pct"/>
            <w:shd w:val="clear" w:color="auto" w:fill="auto"/>
            <w:vAlign w:val="center"/>
          </w:tcPr>
          <w:p w14:paraId="7005ADF8" w14:textId="77777777" w:rsidR="00DD6939" w:rsidRPr="00683F43" w:rsidRDefault="00DD6939" w:rsidP="00C4220D">
            <w:pPr>
              <w:jc w:val="center"/>
              <w:rPr>
                <w:rFonts w:ascii="Arial" w:hAnsi="Arial" w:cs="Arial"/>
              </w:rPr>
            </w:pPr>
          </w:p>
        </w:tc>
      </w:tr>
      <w:tr w:rsidR="00DD6939" w:rsidRPr="00683F43" w14:paraId="3AACB1D9" w14:textId="77777777" w:rsidTr="00C4220D">
        <w:tc>
          <w:tcPr>
            <w:tcW w:w="214" w:type="pct"/>
            <w:shd w:val="clear" w:color="auto" w:fill="auto"/>
            <w:vAlign w:val="center"/>
          </w:tcPr>
          <w:p w14:paraId="256DDB5C"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0285241B" w14:textId="77777777" w:rsidR="00DD6939" w:rsidRPr="00683F43" w:rsidRDefault="00DD6939" w:rsidP="00C4220D">
            <w:pPr>
              <w:jc w:val="both"/>
              <w:rPr>
                <w:rFonts w:ascii="Arial" w:hAnsi="Arial" w:cs="Arial"/>
              </w:rPr>
            </w:pPr>
            <w:r w:rsidRPr="00683F43">
              <w:rPr>
                <w:rFonts w:ascii="Arial" w:hAnsi="Arial" w:cs="Arial"/>
              </w:rPr>
              <w:t>Peržiūrėti įvykių atmintį signalizacijos prietaisuose</w:t>
            </w:r>
          </w:p>
        </w:tc>
        <w:tc>
          <w:tcPr>
            <w:tcW w:w="300" w:type="pct"/>
            <w:shd w:val="clear" w:color="auto" w:fill="auto"/>
            <w:vAlign w:val="center"/>
          </w:tcPr>
          <w:p w14:paraId="48C6BE74" w14:textId="77777777" w:rsidR="00DD6939" w:rsidRPr="00683F43" w:rsidRDefault="00DD6939" w:rsidP="00C4220D">
            <w:pPr>
              <w:jc w:val="center"/>
              <w:rPr>
                <w:rFonts w:ascii="Arial" w:hAnsi="Arial" w:cs="Arial"/>
              </w:rPr>
            </w:pPr>
          </w:p>
        </w:tc>
        <w:tc>
          <w:tcPr>
            <w:tcW w:w="275" w:type="pct"/>
            <w:vAlign w:val="center"/>
          </w:tcPr>
          <w:p w14:paraId="0B854D2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13ED6F98" w14:textId="77777777" w:rsidR="00DD6939" w:rsidRPr="00683F43" w:rsidRDefault="00DD6939" w:rsidP="00C4220D">
            <w:pPr>
              <w:jc w:val="center"/>
              <w:rPr>
                <w:rFonts w:ascii="Arial" w:hAnsi="Arial" w:cs="Arial"/>
              </w:rPr>
            </w:pPr>
          </w:p>
        </w:tc>
        <w:tc>
          <w:tcPr>
            <w:tcW w:w="275" w:type="pct"/>
            <w:shd w:val="clear" w:color="auto" w:fill="auto"/>
            <w:vAlign w:val="center"/>
          </w:tcPr>
          <w:p w14:paraId="16DEC3F5" w14:textId="77777777" w:rsidR="00DD6939" w:rsidRPr="00683F43" w:rsidRDefault="00DD6939" w:rsidP="00C4220D">
            <w:pPr>
              <w:jc w:val="center"/>
              <w:rPr>
                <w:rFonts w:ascii="Arial" w:hAnsi="Arial" w:cs="Arial"/>
              </w:rPr>
            </w:pPr>
          </w:p>
        </w:tc>
        <w:tc>
          <w:tcPr>
            <w:tcW w:w="274" w:type="pct"/>
            <w:shd w:val="clear" w:color="auto" w:fill="auto"/>
            <w:vAlign w:val="center"/>
          </w:tcPr>
          <w:p w14:paraId="7B104825" w14:textId="77777777" w:rsidR="00DD6939" w:rsidRPr="00683F43" w:rsidRDefault="00DD6939" w:rsidP="00C4220D">
            <w:pPr>
              <w:jc w:val="center"/>
              <w:rPr>
                <w:rFonts w:ascii="Arial" w:hAnsi="Arial" w:cs="Arial"/>
              </w:rPr>
            </w:pPr>
          </w:p>
        </w:tc>
      </w:tr>
      <w:tr w:rsidR="00DD6939" w:rsidRPr="00683F43" w14:paraId="7DF218F7" w14:textId="77777777" w:rsidTr="00C4220D">
        <w:tc>
          <w:tcPr>
            <w:tcW w:w="214" w:type="pct"/>
            <w:shd w:val="clear" w:color="auto" w:fill="auto"/>
            <w:vAlign w:val="center"/>
          </w:tcPr>
          <w:p w14:paraId="0E2F95CC"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52925CEB" w14:textId="77777777" w:rsidR="00DD6939" w:rsidRPr="00683F43" w:rsidRDefault="00DD6939" w:rsidP="00C4220D">
            <w:pPr>
              <w:jc w:val="both"/>
              <w:rPr>
                <w:rFonts w:ascii="Arial" w:hAnsi="Arial" w:cs="Arial"/>
              </w:rPr>
            </w:pPr>
            <w:r w:rsidRPr="00683F43">
              <w:rPr>
                <w:rFonts w:ascii="Arial" w:hAnsi="Arial" w:cs="Arial"/>
              </w:rPr>
              <w:t>Akumuliatoriaus įkrovimo ir galingumo patikra</w:t>
            </w:r>
          </w:p>
        </w:tc>
        <w:tc>
          <w:tcPr>
            <w:tcW w:w="300" w:type="pct"/>
            <w:shd w:val="clear" w:color="auto" w:fill="auto"/>
            <w:vAlign w:val="center"/>
          </w:tcPr>
          <w:p w14:paraId="54038AD9" w14:textId="77777777" w:rsidR="00DD6939" w:rsidRPr="00683F43" w:rsidRDefault="00DD6939" w:rsidP="00C4220D">
            <w:pPr>
              <w:jc w:val="center"/>
              <w:rPr>
                <w:rFonts w:ascii="Arial" w:hAnsi="Arial" w:cs="Arial"/>
              </w:rPr>
            </w:pPr>
          </w:p>
        </w:tc>
        <w:tc>
          <w:tcPr>
            <w:tcW w:w="275" w:type="pct"/>
            <w:vAlign w:val="center"/>
          </w:tcPr>
          <w:p w14:paraId="26F27AC1" w14:textId="77777777" w:rsidR="00DD6939" w:rsidRPr="00683F43" w:rsidRDefault="00DD6939" w:rsidP="00C4220D">
            <w:pPr>
              <w:jc w:val="center"/>
              <w:rPr>
                <w:rFonts w:ascii="Arial" w:hAnsi="Arial" w:cs="Arial"/>
                <w:b/>
              </w:rPr>
            </w:pPr>
            <w:r w:rsidRPr="00683F43">
              <w:rPr>
                <w:rFonts w:ascii="Arial" w:hAnsi="Arial" w:cs="Arial"/>
              </w:rPr>
              <w:t>+</w:t>
            </w:r>
          </w:p>
        </w:tc>
        <w:tc>
          <w:tcPr>
            <w:tcW w:w="275" w:type="pct"/>
            <w:shd w:val="clear" w:color="auto" w:fill="auto"/>
            <w:vAlign w:val="center"/>
          </w:tcPr>
          <w:p w14:paraId="3F5C0260" w14:textId="77777777" w:rsidR="00DD6939" w:rsidRPr="00683F43" w:rsidRDefault="00DD6939" w:rsidP="00C4220D">
            <w:pPr>
              <w:jc w:val="center"/>
              <w:rPr>
                <w:rFonts w:ascii="Arial" w:hAnsi="Arial" w:cs="Arial"/>
              </w:rPr>
            </w:pPr>
          </w:p>
        </w:tc>
        <w:tc>
          <w:tcPr>
            <w:tcW w:w="275" w:type="pct"/>
            <w:shd w:val="clear" w:color="auto" w:fill="auto"/>
            <w:vAlign w:val="center"/>
          </w:tcPr>
          <w:p w14:paraId="47D3E28F" w14:textId="77777777" w:rsidR="00DD6939" w:rsidRPr="00683F43" w:rsidRDefault="00DD6939" w:rsidP="00C4220D">
            <w:pPr>
              <w:jc w:val="center"/>
              <w:rPr>
                <w:rFonts w:ascii="Arial" w:hAnsi="Arial" w:cs="Arial"/>
              </w:rPr>
            </w:pPr>
          </w:p>
        </w:tc>
        <w:tc>
          <w:tcPr>
            <w:tcW w:w="274" w:type="pct"/>
            <w:shd w:val="clear" w:color="auto" w:fill="auto"/>
            <w:vAlign w:val="center"/>
          </w:tcPr>
          <w:p w14:paraId="26A75EF1" w14:textId="77777777" w:rsidR="00DD6939" w:rsidRPr="00683F43" w:rsidRDefault="00DD6939" w:rsidP="00C4220D">
            <w:pPr>
              <w:jc w:val="center"/>
              <w:rPr>
                <w:rFonts w:ascii="Arial" w:hAnsi="Arial" w:cs="Arial"/>
              </w:rPr>
            </w:pPr>
          </w:p>
        </w:tc>
      </w:tr>
      <w:tr w:rsidR="00DD6939" w:rsidRPr="00683F43" w14:paraId="2E3F916F" w14:textId="77777777" w:rsidTr="00C4220D">
        <w:tc>
          <w:tcPr>
            <w:tcW w:w="214" w:type="pct"/>
            <w:shd w:val="clear" w:color="auto" w:fill="auto"/>
            <w:vAlign w:val="center"/>
          </w:tcPr>
          <w:p w14:paraId="4BB4BEA1" w14:textId="77777777" w:rsidR="00DD6939" w:rsidRPr="00683F43" w:rsidRDefault="00DD6939" w:rsidP="00C4220D">
            <w:pPr>
              <w:jc w:val="center"/>
              <w:rPr>
                <w:rFonts w:ascii="Arial" w:hAnsi="Arial" w:cs="Arial"/>
              </w:rPr>
            </w:pPr>
            <w:r w:rsidRPr="00683F43">
              <w:rPr>
                <w:rFonts w:ascii="Arial" w:hAnsi="Arial" w:cs="Arial"/>
              </w:rPr>
              <w:t>7.</w:t>
            </w:r>
          </w:p>
        </w:tc>
        <w:tc>
          <w:tcPr>
            <w:tcW w:w="3387" w:type="pct"/>
            <w:shd w:val="clear" w:color="auto" w:fill="auto"/>
          </w:tcPr>
          <w:p w14:paraId="70020CEA" w14:textId="77777777" w:rsidR="00DD6939" w:rsidRPr="00683F43" w:rsidRDefault="00DD6939" w:rsidP="00C4220D">
            <w:pPr>
              <w:jc w:val="both"/>
              <w:rPr>
                <w:rFonts w:ascii="Arial" w:hAnsi="Arial" w:cs="Arial"/>
              </w:rPr>
            </w:pPr>
            <w:r w:rsidRPr="00683F43">
              <w:rPr>
                <w:rFonts w:ascii="Arial" w:hAnsi="Arial" w:cs="Arial"/>
              </w:rPr>
              <w:t>Išorinės/vidinės sirenos suveikimo patikra</w:t>
            </w:r>
          </w:p>
        </w:tc>
        <w:tc>
          <w:tcPr>
            <w:tcW w:w="300" w:type="pct"/>
            <w:shd w:val="clear" w:color="auto" w:fill="auto"/>
            <w:vAlign w:val="center"/>
          </w:tcPr>
          <w:p w14:paraId="19B65277" w14:textId="77777777" w:rsidR="00DD6939" w:rsidRPr="00683F43" w:rsidRDefault="00DD6939" w:rsidP="00C4220D">
            <w:pPr>
              <w:jc w:val="center"/>
              <w:rPr>
                <w:rFonts w:ascii="Arial" w:hAnsi="Arial" w:cs="Arial"/>
              </w:rPr>
            </w:pPr>
          </w:p>
        </w:tc>
        <w:tc>
          <w:tcPr>
            <w:tcW w:w="275" w:type="pct"/>
            <w:vAlign w:val="center"/>
          </w:tcPr>
          <w:p w14:paraId="0286509D" w14:textId="77777777" w:rsidR="00DD6939" w:rsidRPr="00683F43" w:rsidRDefault="00DD6939" w:rsidP="00C4220D">
            <w:pPr>
              <w:jc w:val="center"/>
              <w:rPr>
                <w:rFonts w:ascii="Arial" w:hAnsi="Arial" w:cs="Arial"/>
              </w:rPr>
            </w:pPr>
          </w:p>
        </w:tc>
        <w:tc>
          <w:tcPr>
            <w:tcW w:w="275" w:type="pct"/>
            <w:shd w:val="clear" w:color="auto" w:fill="auto"/>
            <w:vAlign w:val="center"/>
          </w:tcPr>
          <w:p w14:paraId="75CF3F0B" w14:textId="77777777" w:rsidR="00DD6939" w:rsidRPr="00683F43" w:rsidRDefault="00DD6939" w:rsidP="00C4220D">
            <w:pPr>
              <w:jc w:val="center"/>
              <w:rPr>
                <w:rFonts w:ascii="Arial" w:hAnsi="Arial" w:cs="Arial"/>
              </w:rPr>
            </w:pPr>
          </w:p>
        </w:tc>
        <w:tc>
          <w:tcPr>
            <w:tcW w:w="275" w:type="pct"/>
            <w:shd w:val="clear" w:color="auto" w:fill="auto"/>
            <w:vAlign w:val="center"/>
          </w:tcPr>
          <w:p w14:paraId="2AB2890D"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1E409277" w14:textId="77777777" w:rsidR="00DD6939" w:rsidRPr="00683F43" w:rsidRDefault="00DD6939" w:rsidP="00C4220D">
            <w:pPr>
              <w:jc w:val="center"/>
              <w:rPr>
                <w:rFonts w:ascii="Arial" w:hAnsi="Arial" w:cs="Arial"/>
              </w:rPr>
            </w:pPr>
          </w:p>
        </w:tc>
      </w:tr>
      <w:tr w:rsidR="00DD6939" w:rsidRPr="00683F43" w14:paraId="75907DB1" w14:textId="77777777" w:rsidTr="00C4220D">
        <w:tc>
          <w:tcPr>
            <w:tcW w:w="214" w:type="pct"/>
            <w:shd w:val="clear" w:color="auto" w:fill="auto"/>
            <w:vAlign w:val="center"/>
          </w:tcPr>
          <w:p w14:paraId="57BB1DA0" w14:textId="77777777" w:rsidR="00DD6939" w:rsidRPr="00683F43" w:rsidRDefault="00DD6939" w:rsidP="00C4220D">
            <w:pPr>
              <w:jc w:val="center"/>
              <w:rPr>
                <w:rFonts w:ascii="Arial" w:hAnsi="Arial" w:cs="Arial"/>
              </w:rPr>
            </w:pPr>
            <w:r w:rsidRPr="00683F43">
              <w:rPr>
                <w:rFonts w:ascii="Arial" w:hAnsi="Arial" w:cs="Arial"/>
              </w:rPr>
              <w:t>8.</w:t>
            </w:r>
          </w:p>
        </w:tc>
        <w:tc>
          <w:tcPr>
            <w:tcW w:w="3387" w:type="pct"/>
            <w:shd w:val="clear" w:color="auto" w:fill="auto"/>
          </w:tcPr>
          <w:p w14:paraId="406C55D9" w14:textId="77777777" w:rsidR="00DD6939" w:rsidRPr="00683F43" w:rsidRDefault="00DD6939" w:rsidP="00C4220D">
            <w:pPr>
              <w:jc w:val="both"/>
              <w:rPr>
                <w:rFonts w:ascii="Arial" w:hAnsi="Arial" w:cs="Arial"/>
              </w:rPr>
            </w:pPr>
            <w:r w:rsidRPr="00683F43">
              <w:rPr>
                <w:rFonts w:ascii="Arial" w:hAnsi="Arial" w:cs="Arial"/>
              </w:rPr>
              <w:t xml:space="preserve">Optinių dūmų daviklių suveikimo patikra </w:t>
            </w:r>
          </w:p>
        </w:tc>
        <w:tc>
          <w:tcPr>
            <w:tcW w:w="300" w:type="pct"/>
            <w:shd w:val="clear" w:color="auto" w:fill="auto"/>
            <w:vAlign w:val="center"/>
          </w:tcPr>
          <w:p w14:paraId="17262DB1" w14:textId="77777777" w:rsidR="00DD6939" w:rsidRPr="00683F43" w:rsidRDefault="00DD6939" w:rsidP="00C4220D">
            <w:pPr>
              <w:jc w:val="center"/>
              <w:rPr>
                <w:rFonts w:ascii="Arial" w:hAnsi="Arial" w:cs="Arial"/>
              </w:rPr>
            </w:pPr>
          </w:p>
        </w:tc>
        <w:tc>
          <w:tcPr>
            <w:tcW w:w="275" w:type="pct"/>
            <w:vAlign w:val="center"/>
          </w:tcPr>
          <w:p w14:paraId="2EB39A32" w14:textId="77777777" w:rsidR="00DD6939" w:rsidRPr="00683F43" w:rsidRDefault="00DD6939" w:rsidP="00C4220D">
            <w:pPr>
              <w:jc w:val="center"/>
              <w:rPr>
                <w:rFonts w:ascii="Arial" w:hAnsi="Arial" w:cs="Arial"/>
              </w:rPr>
            </w:pPr>
          </w:p>
        </w:tc>
        <w:tc>
          <w:tcPr>
            <w:tcW w:w="275" w:type="pct"/>
            <w:shd w:val="clear" w:color="auto" w:fill="auto"/>
            <w:vAlign w:val="center"/>
          </w:tcPr>
          <w:p w14:paraId="3B2F412A" w14:textId="77777777" w:rsidR="00DD6939" w:rsidRPr="00683F43" w:rsidRDefault="00DD6939" w:rsidP="00C4220D">
            <w:pPr>
              <w:jc w:val="center"/>
              <w:rPr>
                <w:rFonts w:ascii="Arial" w:hAnsi="Arial" w:cs="Arial"/>
              </w:rPr>
            </w:pPr>
          </w:p>
        </w:tc>
        <w:tc>
          <w:tcPr>
            <w:tcW w:w="275" w:type="pct"/>
            <w:shd w:val="clear" w:color="auto" w:fill="auto"/>
            <w:vAlign w:val="center"/>
          </w:tcPr>
          <w:p w14:paraId="1EE3A94C"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1EE29590" w14:textId="77777777" w:rsidR="00DD6939" w:rsidRPr="00683F43" w:rsidRDefault="00DD6939" w:rsidP="00C4220D">
            <w:pPr>
              <w:jc w:val="center"/>
              <w:rPr>
                <w:rFonts w:ascii="Arial" w:hAnsi="Arial" w:cs="Arial"/>
              </w:rPr>
            </w:pPr>
          </w:p>
        </w:tc>
      </w:tr>
      <w:tr w:rsidR="00DD6939" w:rsidRPr="00683F43" w14:paraId="22D44D37" w14:textId="77777777" w:rsidTr="00C4220D">
        <w:tc>
          <w:tcPr>
            <w:tcW w:w="214" w:type="pct"/>
            <w:shd w:val="clear" w:color="auto" w:fill="auto"/>
            <w:vAlign w:val="center"/>
          </w:tcPr>
          <w:p w14:paraId="4332DAF9" w14:textId="77777777" w:rsidR="00DD6939" w:rsidRPr="00683F43" w:rsidRDefault="00DD6939" w:rsidP="00C4220D">
            <w:pPr>
              <w:jc w:val="center"/>
              <w:rPr>
                <w:rFonts w:ascii="Arial" w:hAnsi="Arial" w:cs="Arial"/>
                <w:b/>
              </w:rPr>
            </w:pPr>
            <w:r w:rsidRPr="00683F43">
              <w:rPr>
                <w:rFonts w:ascii="Arial" w:hAnsi="Arial" w:cs="Arial"/>
              </w:rPr>
              <w:t>9.</w:t>
            </w:r>
          </w:p>
        </w:tc>
        <w:tc>
          <w:tcPr>
            <w:tcW w:w="3387" w:type="pct"/>
            <w:shd w:val="clear" w:color="auto" w:fill="auto"/>
          </w:tcPr>
          <w:p w14:paraId="11075D0C" w14:textId="77777777" w:rsidR="00DD6939" w:rsidRPr="00683F43" w:rsidRDefault="00DD6939" w:rsidP="00C4220D">
            <w:pPr>
              <w:jc w:val="both"/>
              <w:rPr>
                <w:rFonts w:ascii="Arial" w:hAnsi="Arial" w:cs="Arial"/>
              </w:rPr>
            </w:pPr>
            <w:r w:rsidRPr="00683F43">
              <w:rPr>
                <w:rFonts w:ascii="Arial" w:hAnsi="Arial" w:cs="Arial"/>
              </w:rPr>
              <w:t>Sistemoje, kurioje valdymo ir rodymo įranga nefiksuoja detektorių taršos lygio, išvalyti optinius detektorių kameras</w:t>
            </w:r>
          </w:p>
        </w:tc>
        <w:tc>
          <w:tcPr>
            <w:tcW w:w="300" w:type="pct"/>
            <w:shd w:val="clear" w:color="auto" w:fill="auto"/>
            <w:vAlign w:val="center"/>
          </w:tcPr>
          <w:p w14:paraId="62895FFC" w14:textId="77777777" w:rsidR="00DD6939" w:rsidRPr="00683F43" w:rsidRDefault="00DD6939" w:rsidP="00C4220D">
            <w:pPr>
              <w:jc w:val="center"/>
              <w:rPr>
                <w:rFonts w:ascii="Arial" w:hAnsi="Arial" w:cs="Arial"/>
              </w:rPr>
            </w:pPr>
          </w:p>
        </w:tc>
        <w:tc>
          <w:tcPr>
            <w:tcW w:w="275" w:type="pct"/>
            <w:vAlign w:val="center"/>
          </w:tcPr>
          <w:p w14:paraId="4B344374" w14:textId="77777777" w:rsidR="00DD6939" w:rsidRPr="00683F43" w:rsidRDefault="00DD6939" w:rsidP="00C4220D">
            <w:pPr>
              <w:jc w:val="center"/>
              <w:rPr>
                <w:rFonts w:ascii="Arial" w:hAnsi="Arial" w:cs="Arial"/>
                <w:b/>
              </w:rPr>
            </w:pPr>
          </w:p>
        </w:tc>
        <w:tc>
          <w:tcPr>
            <w:tcW w:w="275" w:type="pct"/>
            <w:shd w:val="clear" w:color="auto" w:fill="auto"/>
            <w:vAlign w:val="center"/>
          </w:tcPr>
          <w:p w14:paraId="2F0C8B1D" w14:textId="77777777" w:rsidR="00DD6939" w:rsidRPr="00683F43" w:rsidRDefault="00DD6939" w:rsidP="00C4220D">
            <w:pPr>
              <w:jc w:val="center"/>
              <w:rPr>
                <w:rFonts w:ascii="Arial" w:hAnsi="Arial" w:cs="Arial"/>
                <w:b/>
              </w:rPr>
            </w:pPr>
          </w:p>
        </w:tc>
        <w:tc>
          <w:tcPr>
            <w:tcW w:w="275" w:type="pct"/>
            <w:shd w:val="clear" w:color="auto" w:fill="auto"/>
            <w:vAlign w:val="center"/>
          </w:tcPr>
          <w:p w14:paraId="0F41A670"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649AD46D" w14:textId="77777777" w:rsidR="00DD6939" w:rsidRPr="00683F43" w:rsidRDefault="00DD6939" w:rsidP="00C4220D">
            <w:pPr>
              <w:jc w:val="center"/>
              <w:rPr>
                <w:rFonts w:ascii="Arial" w:hAnsi="Arial" w:cs="Arial"/>
              </w:rPr>
            </w:pPr>
          </w:p>
        </w:tc>
      </w:tr>
      <w:tr w:rsidR="00DD6939" w:rsidRPr="00683F43" w14:paraId="6C373C18" w14:textId="77777777" w:rsidTr="00C4220D">
        <w:tc>
          <w:tcPr>
            <w:tcW w:w="214" w:type="pct"/>
            <w:shd w:val="clear" w:color="auto" w:fill="auto"/>
            <w:vAlign w:val="center"/>
          </w:tcPr>
          <w:p w14:paraId="45A2F4DF" w14:textId="77777777" w:rsidR="00DD6939" w:rsidRPr="00683F43" w:rsidRDefault="00DD6939" w:rsidP="00C4220D">
            <w:pPr>
              <w:jc w:val="center"/>
              <w:rPr>
                <w:rFonts w:ascii="Arial" w:hAnsi="Arial" w:cs="Arial"/>
              </w:rPr>
            </w:pPr>
            <w:r w:rsidRPr="00683F43">
              <w:rPr>
                <w:rFonts w:ascii="Arial" w:hAnsi="Arial" w:cs="Arial"/>
              </w:rPr>
              <w:t>10.</w:t>
            </w:r>
          </w:p>
        </w:tc>
        <w:tc>
          <w:tcPr>
            <w:tcW w:w="3387" w:type="pct"/>
            <w:shd w:val="clear" w:color="auto" w:fill="auto"/>
          </w:tcPr>
          <w:p w14:paraId="1798EA34" w14:textId="77777777" w:rsidR="00DD6939" w:rsidRPr="00683F43" w:rsidRDefault="00DD6939" w:rsidP="00C4220D">
            <w:pPr>
              <w:jc w:val="both"/>
              <w:rPr>
                <w:rFonts w:ascii="Arial" w:hAnsi="Arial" w:cs="Arial"/>
              </w:rPr>
            </w:pPr>
            <w:r w:rsidRPr="00683F43">
              <w:rPr>
                <w:rFonts w:ascii="Arial" w:hAnsi="Arial" w:cs="Arial"/>
              </w:rPr>
              <w:t xml:space="preserve">Temperatūrinių  daviklių ir priešgaisrinių mygtukų suveikimo patikra </w:t>
            </w:r>
          </w:p>
        </w:tc>
        <w:tc>
          <w:tcPr>
            <w:tcW w:w="300" w:type="pct"/>
            <w:shd w:val="clear" w:color="auto" w:fill="auto"/>
            <w:vAlign w:val="center"/>
          </w:tcPr>
          <w:p w14:paraId="605D828A" w14:textId="77777777" w:rsidR="00DD6939" w:rsidRPr="00683F43" w:rsidRDefault="00DD6939" w:rsidP="00C4220D">
            <w:pPr>
              <w:jc w:val="center"/>
              <w:rPr>
                <w:rFonts w:ascii="Arial" w:hAnsi="Arial" w:cs="Arial"/>
              </w:rPr>
            </w:pPr>
          </w:p>
        </w:tc>
        <w:tc>
          <w:tcPr>
            <w:tcW w:w="275" w:type="pct"/>
            <w:vAlign w:val="center"/>
          </w:tcPr>
          <w:p w14:paraId="7E65C411" w14:textId="77777777" w:rsidR="00DD6939" w:rsidRPr="00683F43" w:rsidRDefault="00DD6939" w:rsidP="00C4220D">
            <w:pPr>
              <w:jc w:val="center"/>
              <w:rPr>
                <w:rFonts w:ascii="Arial" w:hAnsi="Arial" w:cs="Arial"/>
                <w:b/>
              </w:rPr>
            </w:pPr>
          </w:p>
        </w:tc>
        <w:tc>
          <w:tcPr>
            <w:tcW w:w="275" w:type="pct"/>
            <w:shd w:val="clear" w:color="auto" w:fill="auto"/>
            <w:vAlign w:val="center"/>
          </w:tcPr>
          <w:p w14:paraId="211FBB83" w14:textId="77777777" w:rsidR="00DD6939" w:rsidRPr="00683F43" w:rsidRDefault="00DD6939" w:rsidP="00C4220D">
            <w:pPr>
              <w:jc w:val="center"/>
              <w:rPr>
                <w:rFonts w:ascii="Arial" w:hAnsi="Arial" w:cs="Arial"/>
                <w:b/>
              </w:rPr>
            </w:pPr>
          </w:p>
        </w:tc>
        <w:tc>
          <w:tcPr>
            <w:tcW w:w="275" w:type="pct"/>
            <w:shd w:val="clear" w:color="auto" w:fill="auto"/>
            <w:vAlign w:val="center"/>
          </w:tcPr>
          <w:p w14:paraId="59694377"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364E12E2" w14:textId="77777777" w:rsidR="00DD6939" w:rsidRPr="00683F43" w:rsidRDefault="00DD6939" w:rsidP="00C4220D">
            <w:pPr>
              <w:jc w:val="center"/>
              <w:rPr>
                <w:rFonts w:ascii="Arial" w:hAnsi="Arial" w:cs="Arial"/>
              </w:rPr>
            </w:pPr>
          </w:p>
        </w:tc>
      </w:tr>
      <w:tr w:rsidR="00DD6939" w:rsidRPr="00683F43" w14:paraId="4BE990E9" w14:textId="77777777" w:rsidTr="00C4220D">
        <w:tc>
          <w:tcPr>
            <w:tcW w:w="214" w:type="pct"/>
            <w:shd w:val="clear" w:color="auto" w:fill="auto"/>
            <w:vAlign w:val="center"/>
          </w:tcPr>
          <w:p w14:paraId="1E095650" w14:textId="77777777" w:rsidR="00DD6939" w:rsidRPr="00683F43" w:rsidRDefault="00DD6939" w:rsidP="00C4220D">
            <w:pPr>
              <w:jc w:val="center"/>
              <w:rPr>
                <w:rFonts w:ascii="Arial" w:hAnsi="Arial" w:cs="Arial"/>
              </w:rPr>
            </w:pPr>
            <w:r w:rsidRPr="00683F43">
              <w:rPr>
                <w:rFonts w:ascii="Arial" w:hAnsi="Arial" w:cs="Arial"/>
              </w:rPr>
              <w:t>11.</w:t>
            </w:r>
          </w:p>
        </w:tc>
        <w:tc>
          <w:tcPr>
            <w:tcW w:w="3387" w:type="pct"/>
            <w:shd w:val="clear" w:color="auto" w:fill="auto"/>
          </w:tcPr>
          <w:p w14:paraId="6740FC9F" w14:textId="77777777" w:rsidR="00DD6939" w:rsidRPr="00683F43" w:rsidRDefault="00DD6939" w:rsidP="00C4220D">
            <w:pPr>
              <w:jc w:val="both"/>
              <w:rPr>
                <w:rFonts w:ascii="Arial" w:hAnsi="Arial" w:cs="Arial"/>
              </w:rPr>
            </w:pPr>
            <w:r w:rsidRPr="00683F43">
              <w:rPr>
                <w:rFonts w:ascii="Arial" w:hAnsi="Arial" w:cs="Arial"/>
              </w:rPr>
              <w:t>Testo režime išbandyti po vieną signalizatorių kiekvienoje spindulinėje linijoje, imituojant gaisro pavojaus būklę</w:t>
            </w:r>
          </w:p>
        </w:tc>
        <w:tc>
          <w:tcPr>
            <w:tcW w:w="300" w:type="pct"/>
            <w:shd w:val="clear" w:color="auto" w:fill="auto"/>
            <w:vAlign w:val="center"/>
          </w:tcPr>
          <w:p w14:paraId="43285D7E" w14:textId="77777777" w:rsidR="00DD6939" w:rsidRPr="00683F43" w:rsidRDefault="00DD6939" w:rsidP="00C4220D">
            <w:pPr>
              <w:jc w:val="center"/>
              <w:rPr>
                <w:rFonts w:ascii="Arial" w:hAnsi="Arial" w:cs="Arial"/>
              </w:rPr>
            </w:pPr>
          </w:p>
        </w:tc>
        <w:tc>
          <w:tcPr>
            <w:tcW w:w="275" w:type="pct"/>
            <w:vAlign w:val="center"/>
          </w:tcPr>
          <w:p w14:paraId="7E977CAB" w14:textId="77777777" w:rsidR="00DD6939" w:rsidRPr="00683F43" w:rsidRDefault="00DD6939" w:rsidP="00C4220D">
            <w:pPr>
              <w:jc w:val="center"/>
              <w:rPr>
                <w:rFonts w:ascii="Arial" w:hAnsi="Arial" w:cs="Arial"/>
                <w:b/>
              </w:rPr>
            </w:pPr>
          </w:p>
        </w:tc>
        <w:tc>
          <w:tcPr>
            <w:tcW w:w="275" w:type="pct"/>
            <w:shd w:val="clear" w:color="auto" w:fill="auto"/>
            <w:vAlign w:val="center"/>
          </w:tcPr>
          <w:p w14:paraId="14969A6B" w14:textId="77777777" w:rsidR="00DD6939" w:rsidRPr="00683F43" w:rsidRDefault="00DD6939" w:rsidP="00C4220D">
            <w:pPr>
              <w:jc w:val="center"/>
              <w:rPr>
                <w:rFonts w:ascii="Arial" w:hAnsi="Arial" w:cs="Arial"/>
                <w:b/>
              </w:rPr>
            </w:pPr>
          </w:p>
        </w:tc>
        <w:tc>
          <w:tcPr>
            <w:tcW w:w="275" w:type="pct"/>
            <w:shd w:val="clear" w:color="auto" w:fill="auto"/>
            <w:vAlign w:val="center"/>
          </w:tcPr>
          <w:p w14:paraId="70AEBCBB"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7A8B452C" w14:textId="77777777" w:rsidR="00DD6939" w:rsidRPr="00683F43" w:rsidRDefault="00DD6939" w:rsidP="00C4220D">
            <w:pPr>
              <w:jc w:val="center"/>
              <w:rPr>
                <w:rFonts w:ascii="Arial" w:hAnsi="Arial" w:cs="Arial"/>
                <w:b/>
              </w:rPr>
            </w:pPr>
          </w:p>
        </w:tc>
      </w:tr>
      <w:tr w:rsidR="00DD6939" w:rsidRPr="00683F43" w14:paraId="5831EBEE" w14:textId="77777777" w:rsidTr="00C4220D">
        <w:tc>
          <w:tcPr>
            <w:tcW w:w="214" w:type="pct"/>
            <w:shd w:val="clear" w:color="auto" w:fill="auto"/>
            <w:vAlign w:val="center"/>
          </w:tcPr>
          <w:p w14:paraId="5A691216" w14:textId="77777777" w:rsidR="00DD6939" w:rsidRPr="00683F43" w:rsidRDefault="00DD6939" w:rsidP="00C4220D">
            <w:pPr>
              <w:jc w:val="center"/>
              <w:rPr>
                <w:rFonts w:ascii="Arial" w:hAnsi="Arial" w:cs="Arial"/>
              </w:rPr>
            </w:pPr>
            <w:r w:rsidRPr="00683F43">
              <w:rPr>
                <w:rFonts w:ascii="Arial" w:hAnsi="Arial" w:cs="Arial"/>
              </w:rPr>
              <w:t>12.</w:t>
            </w:r>
          </w:p>
        </w:tc>
        <w:tc>
          <w:tcPr>
            <w:tcW w:w="3387" w:type="pct"/>
            <w:shd w:val="clear" w:color="auto" w:fill="auto"/>
          </w:tcPr>
          <w:p w14:paraId="0BE7AEDC" w14:textId="77777777" w:rsidR="00DD6939" w:rsidRPr="00683F43" w:rsidRDefault="00DD6939" w:rsidP="00C4220D">
            <w:pPr>
              <w:shd w:val="clear" w:color="auto" w:fill="FFFFFF"/>
              <w:tabs>
                <w:tab w:val="left" w:pos="567"/>
                <w:tab w:val="left" w:pos="701"/>
              </w:tabs>
              <w:jc w:val="both"/>
              <w:rPr>
                <w:rFonts w:ascii="Arial" w:hAnsi="Arial" w:cs="Arial"/>
              </w:rPr>
            </w:pPr>
            <w:r w:rsidRPr="00683F43">
              <w:rPr>
                <w:rFonts w:ascii="Arial" w:hAnsi="Arial" w:cs="Arial"/>
              </w:rPr>
              <w:t>Tikrinti signalų perdavimą į valdymo ir rodymo įrenginį  Tikrinti,  ar siunčiamas signalas perduodamas į stebėjimo pultą. Grandinių kontrolės patikra nutraukiant grandinę.</w:t>
            </w:r>
          </w:p>
        </w:tc>
        <w:tc>
          <w:tcPr>
            <w:tcW w:w="300" w:type="pct"/>
            <w:shd w:val="clear" w:color="auto" w:fill="auto"/>
            <w:vAlign w:val="center"/>
          </w:tcPr>
          <w:p w14:paraId="522BF1BB" w14:textId="77777777" w:rsidR="00DD6939" w:rsidRPr="00683F43" w:rsidRDefault="00DD6939" w:rsidP="00C4220D">
            <w:pPr>
              <w:jc w:val="center"/>
              <w:rPr>
                <w:rFonts w:ascii="Arial" w:hAnsi="Arial" w:cs="Arial"/>
                <w:b/>
              </w:rPr>
            </w:pPr>
          </w:p>
        </w:tc>
        <w:tc>
          <w:tcPr>
            <w:tcW w:w="275" w:type="pct"/>
            <w:vAlign w:val="center"/>
          </w:tcPr>
          <w:p w14:paraId="7AE57B88" w14:textId="77777777" w:rsidR="00DD6939" w:rsidRPr="00683F43" w:rsidRDefault="00DD6939" w:rsidP="00C4220D">
            <w:pPr>
              <w:jc w:val="center"/>
              <w:rPr>
                <w:rFonts w:ascii="Arial" w:hAnsi="Arial" w:cs="Arial"/>
                <w:b/>
              </w:rPr>
            </w:pPr>
          </w:p>
        </w:tc>
        <w:tc>
          <w:tcPr>
            <w:tcW w:w="275" w:type="pct"/>
            <w:shd w:val="clear" w:color="auto" w:fill="auto"/>
            <w:vAlign w:val="center"/>
          </w:tcPr>
          <w:p w14:paraId="50C10020"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172E9EE0" w14:textId="77777777" w:rsidR="00DD6939" w:rsidRPr="00683F43" w:rsidRDefault="00DD6939" w:rsidP="00C4220D">
            <w:pPr>
              <w:jc w:val="center"/>
              <w:rPr>
                <w:rFonts w:ascii="Arial" w:hAnsi="Arial" w:cs="Arial"/>
              </w:rPr>
            </w:pPr>
          </w:p>
        </w:tc>
        <w:tc>
          <w:tcPr>
            <w:tcW w:w="274" w:type="pct"/>
            <w:shd w:val="clear" w:color="auto" w:fill="auto"/>
            <w:vAlign w:val="center"/>
          </w:tcPr>
          <w:p w14:paraId="7291A348" w14:textId="77777777" w:rsidR="00DD6939" w:rsidRPr="00683F43" w:rsidRDefault="00DD6939" w:rsidP="00C4220D">
            <w:pPr>
              <w:jc w:val="center"/>
              <w:rPr>
                <w:rFonts w:ascii="Arial" w:hAnsi="Arial" w:cs="Arial"/>
                <w:b/>
              </w:rPr>
            </w:pPr>
          </w:p>
        </w:tc>
      </w:tr>
      <w:tr w:rsidR="00DD6939" w:rsidRPr="00683F43" w14:paraId="46E63207" w14:textId="77777777" w:rsidTr="00C4220D">
        <w:tc>
          <w:tcPr>
            <w:tcW w:w="214" w:type="pct"/>
            <w:shd w:val="clear" w:color="auto" w:fill="auto"/>
            <w:vAlign w:val="center"/>
          </w:tcPr>
          <w:p w14:paraId="0E34DD29" w14:textId="77777777" w:rsidR="00DD6939" w:rsidRPr="00683F43" w:rsidRDefault="00DD6939" w:rsidP="00C4220D">
            <w:pPr>
              <w:jc w:val="center"/>
              <w:rPr>
                <w:rFonts w:ascii="Arial" w:hAnsi="Arial" w:cs="Arial"/>
              </w:rPr>
            </w:pPr>
            <w:r w:rsidRPr="00683F43">
              <w:rPr>
                <w:rFonts w:ascii="Arial" w:hAnsi="Arial" w:cs="Arial"/>
              </w:rPr>
              <w:t>13.</w:t>
            </w:r>
          </w:p>
        </w:tc>
        <w:tc>
          <w:tcPr>
            <w:tcW w:w="3387" w:type="pct"/>
            <w:shd w:val="clear" w:color="auto" w:fill="auto"/>
          </w:tcPr>
          <w:p w14:paraId="1D151D40" w14:textId="77777777" w:rsidR="00DD6939" w:rsidRPr="00683F43" w:rsidRDefault="00DD6939" w:rsidP="00C4220D">
            <w:pPr>
              <w:shd w:val="clear" w:color="auto" w:fill="FFFFFF"/>
              <w:tabs>
                <w:tab w:val="left" w:pos="567"/>
                <w:tab w:val="left" w:pos="701"/>
                <w:tab w:val="left" w:pos="7800"/>
              </w:tabs>
              <w:jc w:val="both"/>
              <w:rPr>
                <w:rFonts w:ascii="Arial" w:hAnsi="Arial" w:cs="Arial"/>
              </w:rPr>
            </w:pPr>
            <w:r w:rsidRPr="00683F43">
              <w:rPr>
                <w:rFonts w:ascii="Arial" w:hAnsi="Arial" w:cs="Arial"/>
              </w:rPr>
              <w:t>Ryšio su kitomis sistemomis patikrinimas, kiekvienoje saugomoje zonoje tikrinti, kaip suveikus detektoriui arba ranka valdomam pavojaus signalizacijos įtaisui, valdymo ir rodymo įranga priima signalus, ar signalai perduodami išoriniams įrengimams (priešgaisrinėms durims, vartams, dūmų ir šilumos kontrolės sistemoms ir kitiems gaisrinės saugos įrengimams) valdyti</w:t>
            </w:r>
          </w:p>
        </w:tc>
        <w:tc>
          <w:tcPr>
            <w:tcW w:w="300" w:type="pct"/>
            <w:shd w:val="clear" w:color="auto" w:fill="auto"/>
            <w:vAlign w:val="center"/>
          </w:tcPr>
          <w:p w14:paraId="4E0FF24C" w14:textId="77777777" w:rsidR="00DD6939" w:rsidRPr="00683F43" w:rsidRDefault="00DD6939" w:rsidP="00C4220D">
            <w:pPr>
              <w:jc w:val="center"/>
              <w:rPr>
                <w:rFonts w:ascii="Arial" w:hAnsi="Arial" w:cs="Arial"/>
              </w:rPr>
            </w:pPr>
          </w:p>
        </w:tc>
        <w:tc>
          <w:tcPr>
            <w:tcW w:w="275" w:type="pct"/>
            <w:vAlign w:val="center"/>
          </w:tcPr>
          <w:p w14:paraId="54CF237A" w14:textId="77777777" w:rsidR="00DD6939" w:rsidRPr="00683F43" w:rsidRDefault="00DD6939" w:rsidP="00C4220D">
            <w:pPr>
              <w:jc w:val="center"/>
              <w:rPr>
                <w:rFonts w:ascii="Arial" w:hAnsi="Arial" w:cs="Arial"/>
                <w:b/>
              </w:rPr>
            </w:pPr>
          </w:p>
        </w:tc>
        <w:tc>
          <w:tcPr>
            <w:tcW w:w="275" w:type="pct"/>
            <w:shd w:val="clear" w:color="auto" w:fill="auto"/>
            <w:vAlign w:val="center"/>
          </w:tcPr>
          <w:p w14:paraId="2990DF4E"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35D380F6" w14:textId="77777777" w:rsidR="00DD6939" w:rsidRPr="00683F43" w:rsidRDefault="00DD6939" w:rsidP="00C4220D">
            <w:pPr>
              <w:jc w:val="center"/>
              <w:rPr>
                <w:rFonts w:ascii="Arial" w:hAnsi="Arial" w:cs="Arial"/>
              </w:rPr>
            </w:pPr>
          </w:p>
        </w:tc>
        <w:tc>
          <w:tcPr>
            <w:tcW w:w="274" w:type="pct"/>
            <w:shd w:val="clear" w:color="auto" w:fill="auto"/>
            <w:vAlign w:val="center"/>
          </w:tcPr>
          <w:p w14:paraId="0E073E1A" w14:textId="77777777" w:rsidR="00DD6939" w:rsidRPr="00683F43" w:rsidRDefault="00DD6939" w:rsidP="00C4220D">
            <w:pPr>
              <w:jc w:val="center"/>
              <w:rPr>
                <w:rFonts w:ascii="Arial" w:hAnsi="Arial" w:cs="Arial"/>
                <w:b/>
              </w:rPr>
            </w:pPr>
          </w:p>
        </w:tc>
      </w:tr>
      <w:tr w:rsidR="00DD6939" w:rsidRPr="00683F43" w14:paraId="4E1114A9" w14:textId="77777777" w:rsidTr="00C4220D">
        <w:tc>
          <w:tcPr>
            <w:tcW w:w="214" w:type="pct"/>
            <w:shd w:val="clear" w:color="auto" w:fill="auto"/>
            <w:vAlign w:val="center"/>
          </w:tcPr>
          <w:p w14:paraId="081A146F" w14:textId="77777777" w:rsidR="00DD6939" w:rsidRPr="00683F43" w:rsidRDefault="00DD6939" w:rsidP="00C4220D">
            <w:pPr>
              <w:jc w:val="center"/>
              <w:rPr>
                <w:rFonts w:ascii="Arial" w:hAnsi="Arial" w:cs="Arial"/>
              </w:rPr>
            </w:pPr>
            <w:r w:rsidRPr="00683F43">
              <w:rPr>
                <w:rFonts w:ascii="Arial" w:hAnsi="Arial" w:cs="Arial"/>
              </w:rPr>
              <w:t>14.</w:t>
            </w:r>
          </w:p>
        </w:tc>
        <w:tc>
          <w:tcPr>
            <w:tcW w:w="3387" w:type="pct"/>
            <w:shd w:val="clear" w:color="auto" w:fill="auto"/>
          </w:tcPr>
          <w:p w14:paraId="6B8E8A4A" w14:textId="77777777" w:rsidR="00DD6939" w:rsidRPr="00683F43" w:rsidRDefault="00DD6939" w:rsidP="00C4220D">
            <w:pPr>
              <w:jc w:val="both"/>
              <w:rPr>
                <w:rFonts w:ascii="Arial" w:hAnsi="Arial" w:cs="Arial"/>
              </w:rPr>
            </w:pPr>
            <w:r w:rsidRPr="00683F43">
              <w:rPr>
                <w:rFonts w:ascii="Arial" w:hAnsi="Arial" w:cs="Arial"/>
              </w:rPr>
              <w:t>Tikrinti ar sistemos būsena po automatinio režimo atjungimo buvo pervesta atgal į automatinį režimą</w:t>
            </w:r>
          </w:p>
        </w:tc>
        <w:tc>
          <w:tcPr>
            <w:tcW w:w="300" w:type="pct"/>
            <w:shd w:val="clear" w:color="auto" w:fill="auto"/>
            <w:vAlign w:val="center"/>
          </w:tcPr>
          <w:p w14:paraId="565C19EA" w14:textId="77777777" w:rsidR="00DD6939" w:rsidRPr="00683F43" w:rsidRDefault="00DD6939" w:rsidP="00C4220D">
            <w:pPr>
              <w:jc w:val="center"/>
              <w:rPr>
                <w:rFonts w:ascii="Arial" w:hAnsi="Arial" w:cs="Arial"/>
              </w:rPr>
            </w:pPr>
          </w:p>
        </w:tc>
        <w:tc>
          <w:tcPr>
            <w:tcW w:w="275" w:type="pct"/>
            <w:vAlign w:val="center"/>
          </w:tcPr>
          <w:p w14:paraId="265B088A" w14:textId="77777777" w:rsidR="00DD6939" w:rsidRPr="00683F43" w:rsidRDefault="00DD6939" w:rsidP="00C4220D">
            <w:pPr>
              <w:jc w:val="center"/>
              <w:rPr>
                <w:rFonts w:ascii="Arial" w:hAnsi="Arial" w:cs="Arial"/>
                <w:b/>
              </w:rPr>
            </w:pPr>
          </w:p>
        </w:tc>
        <w:tc>
          <w:tcPr>
            <w:tcW w:w="275" w:type="pct"/>
            <w:shd w:val="clear" w:color="auto" w:fill="auto"/>
            <w:vAlign w:val="center"/>
          </w:tcPr>
          <w:p w14:paraId="0D636A81"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39F99E92" w14:textId="77777777" w:rsidR="00DD6939" w:rsidRPr="00683F43" w:rsidRDefault="00DD6939" w:rsidP="00C4220D">
            <w:pPr>
              <w:jc w:val="center"/>
              <w:rPr>
                <w:rFonts w:ascii="Arial" w:hAnsi="Arial" w:cs="Arial"/>
              </w:rPr>
            </w:pPr>
          </w:p>
        </w:tc>
        <w:tc>
          <w:tcPr>
            <w:tcW w:w="274" w:type="pct"/>
            <w:shd w:val="clear" w:color="auto" w:fill="auto"/>
            <w:vAlign w:val="center"/>
          </w:tcPr>
          <w:p w14:paraId="38451A5C" w14:textId="77777777" w:rsidR="00DD6939" w:rsidRPr="00683F43" w:rsidRDefault="00DD6939" w:rsidP="00C4220D">
            <w:pPr>
              <w:jc w:val="center"/>
              <w:rPr>
                <w:rFonts w:ascii="Arial" w:hAnsi="Arial" w:cs="Arial"/>
                <w:b/>
              </w:rPr>
            </w:pPr>
          </w:p>
        </w:tc>
      </w:tr>
      <w:tr w:rsidR="00DD6939" w:rsidRPr="00683F43" w14:paraId="27BF0407" w14:textId="77777777" w:rsidTr="00C4220D">
        <w:tc>
          <w:tcPr>
            <w:tcW w:w="214" w:type="pct"/>
            <w:shd w:val="clear" w:color="auto" w:fill="auto"/>
            <w:vAlign w:val="center"/>
          </w:tcPr>
          <w:p w14:paraId="00527E0D" w14:textId="77777777" w:rsidR="00DD6939" w:rsidRPr="00683F43" w:rsidRDefault="00DD6939" w:rsidP="00C4220D">
            <w:pPr>
              <w:jc w:val="center"/>
              <w:rPr>
                <w:rFonts w:ascii="Arial" w:hAnsi="Arial" w:cs="Arial"/>
              </w:rPr>
            </w:pPr>
            <w:r w:rsidRPr="00683F43">
              <w:rPr>
                <w:rFonts w:ascii="Arial" w:hAnsi="Arial" w:cs="Arial"/>
              </w:rPr>
              <w:t>15.</w:t>
            </w:r>
          </w:p>
        </w:tc>
        <w:tc>
          <w:tcPr>
            <w:tcW w:w="3387" w:type="pct"/>
            <w:shd w:val="clear" w:color="auto" w:fill="auto"/>
          </w:tcPr>
          <w:p w14:paraId="77BA665A" w14:textId="77777777" w:rsidR="00DD6939" w:rsidRPr="00683F43" w:rsidRDefault="00DD6939" w:rsidP="00C4220D">
            <w:pPr>
              <w:jc w:val="both"/>
              <w:rPr>
                <w:rFonts w:ascii="Arial" w:hAnsi="Arial" w:cs="Arial"/>
              </w:rPr>
            </w:pPr>
            <w:r w:rsidRPr="00683F43">
              <w:rPr>
                <w:rFonts w:ascii="Arial" w:hAnsi="Arial" w:cs="Arial"/>
              </w:rPr>
              <w:t>Patikslinti signalizatorių ir jų grupių pavadinimų sąrašus</w:t>
            </w:r>
          </w:p>
        </w:tc>
        <w:tc>
          <w:tcPr>
            <w:tcW w:w="300" w:type="pct"/>
            <w:shd w:val="clear" w:color="auto" w:fill="auto"/>
            <w:vAlign w:val="center"/>
          </w:tcPr>
          <w:p w14:paraId="44F57C4A" w14:textId="77777777" w:rsidR="00DD6939" w:rsidRPr="00683F43" w:rsidRDefault="00DD6939" w:rsidP="00C4220D">
            <w:pPr>
              <w:jc w:val="center"/>
              <w:rPr>
                <w:rFonts w:ascii="Arial" w:hAnsi="Arial" w:cs="Arial"/>
              </w:rPr>
            </w:pPr>
          </w:p>
        </w:tc>
        <w:tc>
          <w:tcPr>
            <w:tcW w:w="275" w:type="pct"/>
            <w:vAlign w:val="center"/>
          </w:tcPr>
          <w:p w14:paraId="18ADF2D6" w14:textId="77777777" w:rsidR="00DD6939" w:rsidRPr="00683F43" w:rsidRDefault="00DD6939" w:rsidP="00C4220D">
            <w:pPr>
              <w:jc w:val="center"/>
              <w:rPr>
                <w:rFonts w:ascii="Arial" w:hAnsi="Arial" w:cs="Arial"/>
                <w:b/>
              </w:rPr>
            </w:pPr>
          </w:p>
        </w:tc>
        <w:tc>
          <w:tcPr>
            <w:tcW w:w="275" w:type="pct"/>
            <w:shd w:val="clear" w:color="auto" w:fill="auto"/>
            <w:vAlign w:val="center"/>
          </w:tcPr>
          <w:p w14:paraId="6449A7F3"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78BCF58F" w14:textId="77777777" w:rsidR="00DD6939" w:rsidRPr="00683F43" w:rsidRDefault="00DD6939" w:rsidP="00C4220D">
            <w:pPr>
              <w:jc w:val="center"/>
              <w:rPr>
                <w:rFonts w:ascii="Arial" w:hAnsi="Arial" w:cs="Arial"/>
              </w:rPr>
            </w:pPr>
          </w:p>
        </w:tc>
        <w:tc>
          <w:tcPr>
            <w:tcW w:w="274" w:type="pct"/>
            <w:shd w:val="clear" w:color="auto" w:fill="auto"/>
            <w:vAlign w:val="center"/>
          </w:tcPr>
          <w:p w14:paraId="04255874" w14:textId="77777777" w:rsidR="00DD6939" w:rsidRPr="00683F43" w:rsidRDefault="00DD6939" w:rsidP="00C4220D">
            <w:pPr>
              <w:jc w:val="center"/>
              <w:rPr>
                <w:rFonts w:ascii="Arial" w:hAnsi="Arial" w:cs="Arial"/>
                <w:b/>
              </w:rPr>
            </w:pPr>
          </w:p>
        </w:tc>
      </w:tr>
      <w:tr w:rsidR="00DD6939" w:rsidRPr="00683F43" w14:paraId="2CB79274" w14:textId="77777777" w:rsidTr="00C4220D">
        <w:tc>
          <w:tcPr>
            <w:tcW w:w="214" w:type="pct"/>
            <w:shd w:val="clear" w:color="auto" w:fill="auto"/>
            <w:vAlign w:val="center"/>
          </w:tcPr>
          <w:p w14:paraId="660A489F" w14:textId="77777777" w:rsidR="00DD6939" w:rsidRPr="00683F43" w:rsidRDefault="00DD6939" w:rsidP="00C4220D">
            <w:pPr>
              <w:jc w:val="center"/>
              <w:rPr>
                <w:rFonts w:ascii="Arial" w:hAnsi="Arial" w:cs="Arial"/>
              </w:rPr>
            </w:pPr>
            <w:r w:rsidRPr="00683F43">
              <w:rPr>
                <w:rFonts w:ascii="Arial" w:hAnsi="Arial" w:cs="Arial"/>
              </w:rPr>
              <w:t>16.</w:t>
            </w:r>
          </w:p>
        </w:tc>
        <w:tc>
          <w:tcPr>
            <w:tcW w:w="3387" w:type="pct"/>
            <w:shd w:val="clear" w:color="auto" w:fill="auto"/>
          </w:tcPr>
          <w:p w14:paraId="3390F1ED" w14:textId="77777777" w:rsidR="00DD6939" w:rsidRPr="00683F43" w:rsidRDefault="00DD6939" w:rsidP="00C4220D">
            <w:pPr>
              <w:jc w:val="both"/>
              <w:rPr>
                <w:rFonts w:ascii="Arial" w:hAnsi="Arial" w:cs="Arial"/>
              </w:rPr>
            </w:pPr>
            <w:r w:rsidRPr="00683F43">
              <w:rPr>
                <w:rFonts w:ascii="Arial" w:hAnsi="Arial" w:cs="Arial"/>
              </w:rPr>
              <w:t>Įgarsinimo sistemos patikra ir priežiūra</w:t>
            </w:r>
          </w:p>
        </w:tc>
        <w:tc>
          <w:tcPr>
            <w:tcW w:w="300" w:type="pct"/>
            <w:shd w:val="clear" w:color="auto" w:fill="auto"/>
            <w:vAlign w:val="center"/>
          </w:tcPr>
          <w:p w14:paraId="5A9DD5BB" w14:textId="77777777" w:rsidR="00DD6939" w:rsidRPr="00683F43" w:rsidRDefault="00DD6939" w:rsidP="00C4220D">
            <w:pPr>
              <w:jc w:val="center"/>
              <w:rPr>
                <w:rFonts w:ascii="Arial" w:hAnsi="Arial" w:cs="Arial"/>
              </w:rPr>
            </w:pPr>
          </w:p>
        </w:tc>
        <w:tc>
          <w:tcPr>
            <w:tcW w:w="275" w:type="pct"/>
            <w:vAlign w:val="center"/>
          </w:tcPr>
          <w:p w14:paraId="741D4F75" w14:textId="77777777" w:rsidR="00DD6939" w:rsidRPr="00683F43" w:rsidRDefault="00DD6939" w:rsidP="00C4220D">
            <w:pPr>
              <w:jc w:val="center"/>
              <w:rPr>
                <w:rFonts w:ascii="Arial" w:hAnsi="Arial" w:cs="Arial"/>
                <w:b/>
              </w:rPr>
            </w:pPr>
          </w:p>
        </w:tc>
        <w:tc>
          <w:tcPr>
            <w:tcW w:w="275" w:type="pct"/>
            <w:shd w:val="clear" w:color="auto" w:fill="auto"/>
            <w:vAlign w:val="center"/>
          </w:tcPr>
          <w:p w14:paraId="237E2441" w14:textId="77777777" w:rsidR="00DD6939" w:rsidRPr="00683F43" w:rsidRDefault="00DD6939" w:rsidP="00C4220D">
            <w:pPr>
              <w:jc w:val="center"/>
              <w:rPr>
                <w:rFonts w:ascii="Arial" w:hAnsi="Arial" w:cs="Arial"/>
                <w:b/>
              </w:rPr>
            </w:pPr>
          </w:p>
        </w:tc>
        <w:tc>
          <w:tcPr>
            <w:tcW w:w="275" w:type="pct"/>
            <w:shd w:val="clear" w:color="auto" w:fill="auto"/>
            <w:vAlign w:val="center"/>
          </w:tcPr>
          <w:p w14:paraId="3941A90E"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6FF56F4" w14:textId="77777777" w:rsidR="00DD6939" w:rsidRPr="00683F43" w:rsidRDefault="00DD6939" w:rsidP="00C4220D">
            <w:pPr>
              <w:jc w:val="center"/>
              <w:rPr>
                <w:rFonts w:ascii="Arial" w:hAnsi="Arial" w:cs="Arial"/>
                <w:b/>
              </w:rPr>
            </w:pPr>
          </w:p>
        </w:tc>
      </w:tr>
      <w:tr w:rsidR="00DD6939" w:rsidRPr="00683F43" w14:paraId="0E0847F6" w14:textId="77777777" w:rsidTr="00C4220D">
        <w:tc>
          <w:tcPr>
            <w:tcW w:w="214" w:type="pct"/>
            <w:shd w:val="clear" w:color="auto" w:fill="auto"/>
            <w:vAlign w:val="center"/>
          </w:tcPr>
          <w:p w14:paraId="197A2E61" w14:textId="77777777" w:rsidR="00DD6939" w:rsidRPr="00683F43" w:rsidRDefault="00DD6939" w:rsidP="00C4220D">
            <w:pPr>
              <w:jc w:val="center"/>
              <w:rPr>
                <w:rFonts w:ascii="Arial" w:hAnsi="Arial" w:cs="Arial"/>
              </w:rPr>
            </w:pPr>
            <w:r w:rsidRPr="00683F43">
              <w:rPr>
                <w:rFonts w:ascii="Arial" w:hAnsi="Arial" w:cs="Arial"/>
              </w:rPr>
              <w:lastRenderedPageBreak/>
              <w:t>17.</w:t>
            </w:r>
          </w:p>
        </w:tc>
        <w:tc>
          <w:tcPr>
            <w:tcW w:w="3387" w:type="pct"/>
            <w:shd w:val="clear" w:color="auto" w:fill="auto"/>
          </w:tcPr>
          <w:p w14:paraId="7F520897" w14:textId="77777777" w:rsidR="00DD6939" w:rsidRPr="00683F43" w:rsidRDefault="00DD6939" w:rsidP="00C4220D">
            <w:pPr>
              <w:jc w:val="both"/>
              <w:rPr>
                <w:rFonts w:ascii="Arial" w:hAnsi="Arial" w:cs="Arial"/>
              </w:rPr>
            </w:pPr>
            <w:r w:rsidRPr="00683F43">
              <w:rPr>
                <w:rFonts w:ascii="Arial" w:hAnsi="Arial" w:cs="Arial"/>
              </w:rPr>
              <w:t>Visos sistemos kompleksinis bandymas pagal vartotojo instrukcijoje nurodytus reikalavimus/ pastato priešgaisrinės sistemos algoritmą</w:t>
            </w:r>
          </w:p>
        </w:tc>
        <w:tc>
          <w:tcPr>
            <w:tcW w:w="300" w:type="pct"/>
            <w:shd w:val="clear" w:color="auto" w:fill="auto"/>
            <w:vAlign w:val="center"/>
          </w:tcPr>
          <w:p w14:paraId="09208265" w14:textId="77777777" w:rsidR="00DD6939" w:rsidRPr="00683F43" w:rsidRDefault="00DD6939" w:rsidP="00C4220D">
            <w:pPr>
              <w:jc w:val="center"/>
              <w:rPr>
                <w:rFonts w:ascii="Arial" w:hAnsi="Arial" w:cs="Arial"/>
              </w:rPr>
            </w:pPr>
          </w:p>
        </w:tc>
        <w:tc>
          <w:tcPr>
            <w:tcW w:w="275" w:type="pct"/>
            <w:vAlign w:val="center"/>
          </w:tcPr>
          <w:p w14:paraId="3F3701C8" w14:textId="77777777" w:rsidR="00DD6939" w:rsidRPr="00683F43" w:rsidRDefault="00DD6939" w:rsidP="00C4220D">
            <w:pPr>
              <w:jc w:val="center"/>
              <w:rPr>
                <w:rFonts w:ascii="Arial" w:hAnsi="Arial" w:cs="Arial"/>
                <w:b/>
              </w:rPr>
            </w:pPr>
          </w:p>
        </w:tc>
        <w:tc>
          <w:tcPr>
            <w:tcW w:w="275" w:type="pct"/>
            <w:shd w:val="clear" w:color="auto" w:fill="auto"/>
            <w:vAlign w:val="center"/>
          </w:tcPr>
          <w:p w14:paraId="3C4C2C20" w14:textId="77777777" w:rsidR="00DD6939" w:rsidRPr="00683F43" w:rsidRDefault="00DD6939" w:rsidP="00C4220D">
            <w:pPr>
              <w:jc w:val="center"/>
              <w:rPr>
                <w:rFonts w:ascii="Arial" w:hAnsi="Arial" w:cs="Arial"/>
                <w:b/>
              </w:rPr>
            </w:pPr>
          </w:p>
        </w:tc>
        <w:tc>
          <w:tcPr>
            <w:tcW w:w="275" w:type="pct"/>
            <w:shd w:val="clear" w:color="auto" w:fill="auto"/>
            <w:vAlign w:val="center"/>
          </w:tcPr>
          <w:p w14:paraId="514592A1"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7516FD82" w14:textId="77777777" w:rsidR="00DD6939" w:rsidRPr="00683F43" w:rsidRDefault="00DD6939" w:rsidP="00C4220D">
            <w:pPr>
              <w:jc w:val="center"/>
              <w:rPr>
                <w:rFonts w:ascii="Arial" w:hAnsi="Arial" w:cs="Arial"/>
                <w:b/>
              </w:rPr>
            </w:pPr>
          </w:p>
        </w:tc>
      </w:tr>
      <w:tr w:rsidR="00DD6939" w:rsidRPr="00683F43" w14:paraId="4AE4AC89" w14:textId="77777777" w:rsidTr="00C4220D">
        <w:tc>
          <w:tcPr>
            <w:tcW w:w="214" w:type="pct"/>
            <w:shd w:val="clear" w:color="auto" w:fill="auto"/>
            <w:vAlign w:val="center"/>
          </w:tcPr>
          <w:p w14:paraId="6EBD52D9" w14:textId="77777777" w:rsidR="00DD6939" w:rsidRPr="00683F43" w:rsidRDefault="00DD6939" w:rsidP="00C4220D">
            <w:pPr>
              <w:jc w:val="center"/>
              <w:rPr>
                <w:rFonts w:ascii="Arial" w:hAnsi="Arial" w:cs="Arial"/>
              </w:rPr>
            </w:pPr>
            <w:r w:rsidRPr="00683F43">
              <w:rPr>
                <w:rFonts w:ascii="Arial" w:hAnsi="Arial" w:cs="Arial"/>
              </w:rPr>
              <w:t>18.</w:t>
            </w:r>
          </w:p>
        </w:tc>
        <w:tc>
          <w:tcPr>
            <w:tcW w:w="3387" w:type="pct"/>
            <w:shd w:val="clear" w:color="auto" w:fill="auto"/>
          </w:tcPr>
          <w:p w14:paraId="70204EA8" w14:textId="77777777" w:rsidR="00DD6939" w:rsidRPr="00683F43" w:rsidRDefault="00DD6939" w:rsidP="00C4220D">
            <w:pPr>
              <w:jc w:val="both"/>
              <w:rPr>
                <w:rFonts w:ascii="Arial" w:hAnsi="Arial" w:cs="Arial"/>
              </w:rPr>
            </w:pPr>
            <w:r w:rsidRPr="00683F43">
              <w:rPr>
                <w:rFonts w:ascii="Arial" w:hAnsi="Arial" w:cs="Arial"/>
              </w:rPr>
              <w:t xml:space="preserve">Reikalingos dokumentacijos pildymas </w:t>
            </w:r>
          </w:p>
        </w:tc>
        <w:tc>
          <w:tcPr>
            <w:tcW w:w="300" w:type="pct"/>
            <w:shd w:val="clear" w:color="auto" w:fill="auto"/>
            <w:vAlign w:val="center"/>
          </w:tcPr>
          <w:p w14:paraId="22767EBD" w14:textId="77777777" w:rsidR="00DD6939" w:rsidRPr="00683F43" w:rsidRDefault="00DD6939" w:rsidP="00C4220D">
            <w:pPr>
              <w:jc w:val="center"/>
              <w:rPr>
                <w:rFonts w:ascii="Arial" w:hAnsi="Arial" w:cs="Arial"/>
                <w:b/>
              </w:rPr>
            </w:pPr>
          </w:p>
        </w:tc>
        <w:tc>
          <w:tcPr>
            <w:tcW w:w="275" w:type="pct"/>
            <w:vAlign w:val="center"/>
          </w:tcPr>
          <w:p w14:paraId="36E8EE4E"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10AF16B" w14:textId="77777777" w:rsidR="00DD6939" w:rsidRPr="00683F43" w:rsidRDefault="00DD6939" w:rsidP="00C4220D">
            <w:pPr>
              <w:jc w:val="center"/>
              <w:rPr>
                <w:rFonts w:ascii="Arial" w:hAnsi="Arial" w:cs="Arial"/>
              </w:rPr>
            </w:pPr>
          </w:p>
        </w:tc>
        <w:tc>
          <w:tcPr>
            <w:tcW w:w="275" w:type="pct"/>
            <w:shd w:val="clear" w:color="auto" w:fill="auto"/>
            <w:vAlign w:val="center"/>
          </w:tcPr>
          <w:p w14:paraId="3BDC497F" w14:textId="77777777" w:rsidR="00DD6939" w:rsidRPr="00683F43" w:rsidRDefault="00DD6939" w:rsidP="00C4220D">
            <w:pPr>
              <w:jc w:val="center"/>
              <w:rPr>
                <w:rFonts w:ascii="Arial" w:hAnsi="Arial" w:cs="Arial"/>
              </w:rPr>
            </w:pPr>
          </w:p>
        </w:tc>
        <w:tc>
          <w:tcPr>
            <w:tcW w:w="274" w:type="pct"/>
            <w:shd w:val="clear" w:color="auto" w:fill="auto"/>
            <w:vAlign w:val="center"/>
          </w:tcPr>
          <w:p w14:paraId="0CFC6CC0" w14:textId="77777777" w:rsidR="00DD6939" w:rsidRPr="00683F43" w:rsidRDefault="00DD6939" w:rsidP="00C4220D">
            <w:pPr>
              <w:jc w:val="center"/>
              <w:rPr>
                <w:rFonts w:ascii="Arial" w:hAnsi="Arial" w:cs="Arial"/>
                <w:b/>
              </w:rPr>
            </w:pPr>
          </w:p>
        </w:tc>
      </w:tr>
      <w:tr w:rsidR="00DD6939" w:rsidRPr="00683F43" w14:paraId="5A686122" w14:textId="77777777" w:rsidTr="00C4220D">
        <w:tc>
          <w:tcPr>
            <w:tcW w:w="214" w:type="pct"/>
            <w:shd w:val="clear" w:color="auto" w:fill="auto"/>
            <w:vAlign w:val="center"/>
          </w:tcPr>
          <w:p w14:paraId="41BBD2BF" w14:textId="77777777" w:rsidR="00DD6939" w:rsidRPr="00683F43" w:rsidRDefault="00DD6939" w:rsidP="00C4220D">
            <w:pPr>
              <w:jc w:val="center"/>
              <w:rPr>
                <w:rFonts w:ascii="Arial" w:hAnsi="Arial" w:cs="Arial"/>
              </w:rPr>
            </w:pPr>
            <w:r w:rsidRPr="00683F43">
              <w:rPr>
                <w:rFonts w:ascii="Arial" w:hAnsi="Arial" w:cs="Arial"/>
              </w:rPr>
              <w:t>19.</w:t>
            </w:r>
          </w:p>
        </w:tc>
        <w:tc>
          <w:tcPr>
            <w:tcW w:w="3387" w:type="pct"/>
            <w:shd w:val="clear" w:color="auto" w:fill="auto"/>
            <w:vAlign w:val="center"/>
          </w:tcPr>
          <w:p w14:paraId="5D90AE18" w14:textId="77777777" w:rsidR="00DD6939" w:rsidRPr="00683F43" w:rsidRDefault="00DD6939" w:rsidP="00C4220D">
            <w:pPr>
              <w:jc w:val="both"/>
              <w:rPr>
                <w:rFonts w:ascii="Arial" w:hAnsi="Arial" w:cs="Arial"/>
              </w:rPr>
            </w:pPr>
            <w:r w:rsidRPr="00683F43">
              <w:rPr>
                <w:rFonts w:ascii="Arial" w:hAnsi="Arial" w:cs="Arial"/>
              </w:rPr>
              <w:t>Linijinių gaisro daviklių suveikimo patikra jų reguliavimas ir valymas.</w:t>
            </w:r>
          </w:p>
        </w:tc>
        <w:tc>
          <w:tcPr>
            <w:tcW w:w="300" w:type="pct"/>
            <w:shd w:val="clear" w:color="auto" w:fill="auto"/>
            <w:vAlign w:val="center"/>
          </w:tcPr>
          <w:p w14:paraId="1273BE37" w14:textId="77777777" w:rsidR="00DD6939" w:rsidRPr="00683F43" w:rsidRDefault="00DD6939" w:rsidP="00C4220D">
            <w:pPr>
              <w:jc w:val="center"/>
              <w:rPr>
                <w:rFonts w:ascii="Arial" w:hAnsi="Arial" w:cs="Arial"/>
                <w:b/>
              </w:rPr>
            </w:pPr>
          </w:p>
        </w:tc>
        <w:tc>
          <w:tcPr>
            <w:tcW w:w="275" w:type="pct"/>
            <w:vAlign w:val="center"/>
          </w:tcPr>
          <w:p w14:paraId="7D55023E" w14:textId="77777777" w:rsidR="00DD6939" w:rsidRPr="00683F43" w:rsidRDefault="00DD6939" w:rsidP="00C4220D">
            <w:pPr>
              <w:jc w:val="center"/>
              <w:rPr>
                <w:rFonts w:ascii="Arial" w:hAnsi="Arial" w:cs="Arial"/>
              </w:rPr>
            </w:pPr>
          </w:p>
        </w:tc>
        <w:tc>
          <w:tcPr>
            <w:tcW w:w="275" w:type="pct"/>
            <w:shd w:val="clear" w:color="auto" w:fill="auto"/>
            <w:vAlign w:val="center"/>
          </w:tcPr>
          <w:p w14:paraId="4144028E" w14:textId="77777777" w:rsidR="00DD6939" w:rsidRPr="00683F43" w:rsidRDefault="00DD6939" w:rsidP="00C4220D">
            <w:pPr>
              <w:jc w:val="center"/>
              <w:rPr>
                <w:rFonts w:ascii="Arial" w:hAnsi="Arial" w:cs="Arial"/>
              </w:rPr>
            </w:pPr>
          </w:p>
        </w:tc>
        <w:tc>
          <w:tcPr>
            <w:tcW w:w="275" w:type="pct"/>
            <w:shd w:val="clear" w:color="auto" w:fill="auto"/>
            <w:vAlign w:val="center"/>
          </w:tcPr>
          <w:p w14:paraId="6922C924" w14:textId="77777777" w:rsidR="00DD6939" w:rsidRPr="00683F43" w:rsidRDefault="00DD6939" w:rsidP="00C4220D">
            <w:pPr>
              <w:jc w:val="center"/>
              <w:rPr>
                <w:rFonts w:ascii="Arial" w:hAnsi="Arial" w:cs="Arial"/>
                <w:b/>
              </w:rPr>
            </w:pPr>
            <w:r w:rsidRPr="00683F43">
              <w:rPr>
                <w:rFonts w:ascii="Arial" w:hAnsi="Arial" w:cs="Arial"/>
                <w:b/>
              </w:rPr>
              <w:t>+</w:t>
            </w:r>
          </w:p>
        </w:tc>
        <w:tc>
          <w:tcPr>
            <w:tcW w:w="274" w:type="pct"/>
            <w:shd w:val="clear" w:color="auto" w:fill="auto"/>
            <w:vAlign w:val="center"/>
          </w:tcPr>
          <w:p w14:paraId="768B55D2" w14:textId="77777777" w:rsidR="00DD6939" w:rsidRPr="00683F43" w:rsidRDefault="00DD6939" w:rsidP="00C4220D">
            <w:pPr>
              <w:jc w:val="center"/>
              <w:rPr>
                <w:rFonts w:ascii="Arial" w:hAnsi="Arial" w:cs="Arial"/>
                <w:b/>
              </w:rPr>
            </w:pPr>
          </w:p>
        </w:tc>
      </w:tr>
      <w:tr w:rsidR="00DD6939" w:rsidRPr="00683F43" w14:paraId="340E98F9" w14:textId="77777777" w:rsidTr="00C4220D">
        <w:tc>
          <w:tcPr>
            <w:tcW w:w="214" w:type="pct"/>
            <w:shd w:val="clear" w:color="auto" w:fill="auto"/>
            <w:vAlign w:val="center"/>
          </w:tcPr>
          <w:p w14:paraId="71633B54" w14:textId="77777777" w:rsidR="00DD6939" w:rsidRPr="00683F43" w:rsidRDefault="00DD6939" w:rsidP="00C4220D">
            <w:pPr>
              <w:jc w:val="center"/>
              <w:rPr>
                <w:rFonts w:ascii="Arial" w:hAnsi="Arial" w:cs="Arial"/>
              </w:rPr>
            </w:pPr>
            <w:r w:rsidRPr="00683F43">
              <w:rPr>
                <w:rFonts w:ascii="Arial" w:hAnsi="Arial" w:cs="Arial"/>
              </w:rPr>
              <w:t>20.</w:t>
            </w:r>
          </w:p>
        </w:tc>
        <w:tc>
          <w:tcPr>
            <w:tcW w:w="3387" w:type="pct"/>
            <w:shd w:val="clear" w:color="auto" w:fill="auto"/>
            <w:vAlign w:val="center"/>
          </w:tcPr>
          <w:p w14:paraId="06E7E787" w14:textId="77777777" w:rsidR="00DD6939" w:rsidRPr="00683F43" w:rsidRDefault="00DD6939" w:rsidP="00C4220D">
            <w:pPr>
              <w:jc w:val="both"/>
              <w:rPr>
                <w:rFonts w:ascii="Arial" w:hAnsi="Arial" w:cs="Arial"/>
              </w:rPr>
            </w:pPr>
            <w:r w:rsidRPr="00683F43">
              <w:rPr>
                <w:rFonts w:ascii="Arial" w:hAnsi="Arial" w:cs="Arial"/>
              </w:rPr>
              <w:t>Skiriamas atsakingas kvalifikuotas atestuotas specialistas priešgaisrinių sistemų priežiūrai</w:t>
            </w:r>
          </w:p>
        </w:tc>
        <w:tc>
          <w:tcPr>
            <w:tcW w:w="300" w:type="pct"/>
            <w:shd w:val="clear" w:color="auto" w:fill="auto"/>
            <w:vAlign w:val="center"/>
          </w:tcPr>
          <w:p w14:paraId="09A9C9A3"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vAlign w:val="center"/>
          </w:tcPr>
          <w:p w14:paraId="51A93068" w14:textId="77777777" w:rsidR="00DD6939" w:rsidRPr="00683F43" w:rsidRDefault="00DD6939" w:rsidP="00C4220D">
            <w:pPr>
              <w:jc w:val="center"/>
              <w:rPr>
                <w:rFonts w:ascii="Arial" w:hAnsi="Arial" w:cs="Arial"/>
              </w:rPr>
            </w:pPr>
          </w:p>
        </w:tc>
        <w:tc>
          <w:tcPr>
            <w:tcW w:w="275" w:type="pct"/>
            <w:shd w:val="clear" w:color="auto" w:fill="auto"/>
            <w:vAlign w:val="center"/>
          </w:tcPr>
          <w:p w14:paraId="62B2D67A" w14:textId="77777777" w:rsidR="00DD6939" w:rsidRPr="00683F43" w:rsidRDefault="00DD6939" w:rsidP="00C4220D">
            <w:pPr>
              <w:jc w:val="center"/>
              <w:rPr>
                <w:rFonts w:ascii="Arial" w:hAnsi="Arial" w:cs="Arial"/>
              </w:rPr>
            </w:pPr>
          </w:p>
        </w:tc>
        <w:tc>
          <w:tcPr>
            <w:tcW w:w="275" w:type="pct"/>
            <w:shd w:val="clear" w:color="auto" w:fill="auto"/>
            <w:vAlign w:val="center"/>
          </w:tcPr>
          <w:p w14:paraId="01DAF837" w14:textId="77777777" w:rsidR="00DD6939" w:rsidRPr="00683F43" w:rsidRDefault="00DD6939" w:rsidP="00C4220D">
            <w:pPr>
              <w:jc w:val="center"/>
              <w:rPr>
                <w:rFonts w:ascii="Arial" w:hAnsi="Arial" w:cs="Arial"/>
                <w:b/>
              </w:rPr>
            </w:pPr>
          </w:p>
        </w:tc>
        <w:tc>
          <w:tcPr>
            <w:tcW w:w="274" w:type="pct"/>
            <w:shd w:val="clear" w:color="auto" w:fill="auto"/>
            <w:vAlign w:val="center"/>
          </w:tcPr>
          <w:p w14:paraId="48710D0D" w14:textId="77777777" w:rsidR="00DD6939" w:rsidRPr="00683F43" w:rsidRDefault="00DD6939" w:rsidP="00C4220D">
            <w:pPr>
              <w:jc w:val="center"/>
              <w:rPr>
                <w:rFonts w:ascii="Arial" w:hAnsi="Arial" w:cs="Arial"/>
                <w:b/>
              </w:rPr>
            </w:pPr>
          </w:p>
        </w:tc>
      </w:tr>
    </w:tbl>
    <w:p w14:paraId="2F0F4C7E" w14:textId="77777777" w:rsidR="00DD6939" w:rsidRPr="00683F43" w:rsidRDefault="00DD6939" w:rsidP="00DD6939">
      <w:pPr>
        <w:ind w:firstLine="720"/>
        <w:jc w:val="right"/>
        <w:rPr>
          <w:rFonts w:ascii="Arial" w:hAnsi="Arial" w:cs="Arial"/>
          <w:b/>
          <w:lang w:eastAsia="lt-LT"/>
        </w:rPr>
      </w:pPr>
    </w:p>
    <w:p w14:paraId="78F654E9" w14:textId="77777777" w:rsidR="00DD6939" w:rsidRPr="00683F43" w:rsidRDefault="00DD6939" w:rsidP="00DD6939">
      <w:pPr>
        <w:jc w:val="right"/>
        <w:rPr>
          <w:rFonts w:ascii="Arial" w:hAnsi="Arial" w:cs="Arial"/>
          <w:b/>
          <w:color w:val="000000" w:themeColor="text1"/>
          <w:lang w:eastAsia="lt-LT"/>
        </w:rPr>
      </w:pPr>
      <w:r w:rsidRPr="00683F43">
        <w:rPr>
          <w:rFonts w:ascii="Arial" w:hAnsi="Arial" w:cs="Arial"/>
          <w:b/>
          <w:lang w:eastAsia="lt-LT"/>
        </w:rPr>
        <w:t>7 lentelė „</w:t>
      </w:r>
      <w:r w:rsidRPr="00683F43">
        <w:rPr>
          <w:rFonts w:ascii="Arial" w:hAnsi="Arial" w:cs="Arial"/>
          <w:b/>
          <w:color w:val="000000" w:themeColor="text1"/>
        </w:rPr>
        <w:t xml:space="preserve">Vidaus ir lauko gaisrinis vandentiekio </w:t>
      </w:r>
      <w:r w:rsidRPr="00683F43">
        <w:rPr>
          <w:rFonts w:ascii="Arial" w:hAnsi="Arial" w:cs="Arial"/>
          <w:b/>
        </w:rPr>
        <w:t xml:space="preserve">priežiūros </w:t>
      </w:r>
      <w:r w:rsidRPr="00683F43">
        <w:rPr>
          <w:rFonts w:ascii="Arial" w:hAnsi="Arial" w:cs="Arial"/>
          <w:b/>
          <w:lang w:eastAsia="lt-LT"/>
        </w:rPr>
        <w:t>paslaugų periodiškumas</w:t>
      </w:r>
      <w:r w:rsidRPr="00683F43">
        <w:rPr>
          <w:rFonts w:ascii="Arial" w:hAnsi="Arial" w:cs="Arial"/>
          <w:b/>
          <w:color w:val="000000" w:themeColor="text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66C08B5E"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D24785D"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1B2A5C3B"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4321121C"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00C91B04"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03AF9521"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01F8CFC2"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14704DE"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5C9285C0"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7C220411"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00300E7"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4E467A27"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270F8A4E"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3E1E0AB2"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218D28E2"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3F66195A"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4AE774D3"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C79A868"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523E6AE2"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3F97366B"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0E697D37" w14:textId="77777777" w:rsidTr="00C4220D">
        <w:tc>
          <w:tcPr>
            <w:tcW w:w="214" w:type="pct"/>
            <w:tcBorders>
              <w:top w:val="single" w:sz="12" w:space="0" w:color="auto"/>
            </w:tcBorders>
            <w:shd w:val="clear" w:color="auto" w:fill="auto"/>
            <w:vAlign w:val="center"/>
          </w:tcPr>
          <w:p w14:paraId="1A39873D"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2C05EBC7" w14:textId="77777777" w:rsidR="00DD6939" w:rsidRPr="00683F43" w:rsidRDefault="00DD6939" w:rsidP="00C4220D">
            <w:pPr>
              <w:jc w:val="both"/>
              <w:rPr>
                <w:rFonts w:ascii="Arial" w:hAnsi="Arial" w:cs="Arial"/>
              </w:rPr>
            </w:pPr>
            <w:r w:rsidRPr="00683F43">
              <w:rPr>
                <w:rFonts w:ascii="Arial" w:hAnsi="Arial" w:cs="Arial"/>
              </w:rPr>
              <w:t>Tikrinti nuleidžiant vandenį iš kiekvieno gaisrinio čiaupo, taip pat vandentiekio našumą, ar atitinka projekte nustatyta vandens srautą.</w:t>
            </w:r>
          </w:p>
        </w:tc>
        <w:tc>
          <w:tcPr>
            <w:tcW w:w="300" w:type="pct"/>
            <w:tcBorders>
              <w:top w:val="single" w:sz="12" w:space="0" w:color="auto"/>
            </w:tcBorders>
            <w:shd w:val="clear" w:color="auto" w:fill="auto"/>
            <w:vAlign w:val="center"/>
          </w:tcPr>
          <w:p w14:paraId="7A33091B"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12F14C85"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4E113998"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05DB6DAA"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tcBorders>
              <w:top w:val="single" w:sz="12" w:space="0" w:color="auto"/>
            </w:tcBorders>
            <w:shd w:val="clear" w:color="auto" w:fill="auto"/>
            <w:vAlign w:val="center"/>
          </w:tcPr>
          <w:p w14:paraId="4E0AC662" w14:textId="77777777" w:rsidR="00DD6939" w:rsidRPr="00683F43" w:rsidRDefault="00DD6939" w:rsidP="00C4220D">
            <w:pPr>
              <w:jc w:val="center"/>
              <w:rPr>
                <w:rFonts w:ascii="Arial" w:hAnsi="Arial" w:cs="Arial"/>
              </w:rPr>
            </w:pPr>
          </w:p>
        </w:tc>
      </w:tr>
      <w:tr w:rsidR="00DD6939" w:rsidRPr="00683F43" w14:paraId="0DC8CDC3" w14:textId="77777777" w:rsidTr="00C4220D">
        <w:tc>
          <w:tcPr>
            <w:tcW w:w="214" w:type="pct"/>
            <w:shd w:val="clear" w:color="auto" w:fill="auto"/>
            <w:vAlign w:val="center"/>
          </w:tcPr>
          <w:p w14:paraId="7FF551C3"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014E9B2F" w14:textId="77777777" w:rsidR="00DD6939" w:rsidRPr="00683F43" w:rsidRDefault="00DD6939" w:rsidP="00C4220D">
            <w:pPr>
              <w:jc w:val="both"/>
              <w:rPr>
                <w:rFonts w:ascii="Arial" w:hAnsi="Arial" w:cs="Arial"/>
              </w:rPr>
            </w:pPr>
            <w:r w:rsidRPr="00683F43">
              <w:rPr>
                <w:rFonts w:ascii="Arial" w:hAnsi="Arial" w:cs="Arial"/>
              </w:rPr>
              <w:t>Plokščiąsias gaisrines žarnas perkantuoti, hidrauliškai išbandyti (papildomai apmokama paslauga pagal iš anksto suderintą sąmatą)</w:t>
            </w:r>
          </w:p>
        </w:tc>
        <w:tc>
          <w:tcPr>
            <w:tcW w:w="300" w:type="pct"/>
            <w:shd w:val="clear" w:color="auto" w:fill="auto"/>
            <w:vAlign w:val="center"/>
          </w:tcPr>
          <w:p w14:paraId="3FA3F892" w14:textId="77777777" w:rsidR="00DD6939" w:rsidRPr="00683F43" w:rsidRDefault="00DD6939" w:rsidP="00C4220D">
            <w:pPr>
              <w:jc w:val="center"/>
              <w:rPr>
                <w:rFonts w:ascii="Arial" w:hAnsi="Arial" w:cs="Arial"/>
                <w:highlight w:val="yellow"/>
              </w:rPr>
            </w:pPr>
          </w:p>
        </w:tc>
        <w:tc>
          <w:tcPr>
            <w:tcW w:w="275" w:type="pct"/>
            <w:vAlign w:val="center"/>
          </w:tcPr>
          <w:p w14:paraId="1083D01C"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2BD383A9"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6C6EBACA" w14:textId="77777777" w:rsidR="00DD6939" w:rsidRPr="00683F43" w:rsidRDefault="00DD6939" w:rsidP="00C4220D">
            <w:pPr>
              <w:jc w:val="center"/>
              <w:rPr>
                <w:rFonts w:ascii="Arial" w:hAnsi="Arial" w:cs="Arial"/>
                <w:highlight w:val="yellow"/>
              </w:rPr>
            </w:pPr>
            <w:r w:rsidRPr="00683F43">
              <w:rPr>
                <w:rFonts w:ascii="Arial" w:hAnsi="Arial" w:cs="Arial"/>
                <w:b/>
              </w:rPr>
              <w:t>+</w:t>
            </w:r>
          </w:p>
        </w:tc>
        <w:tc>
          <w:tcPr>
            <w:tcW w:w="274" w:type="pct"/>
            <w:shd w:val="clear" w:color="auto" w:fill="auto"/>
            <w:vAlign w:val="center"/>
          </w:tcPr>
          <w:p w14:paraId="6F00D3C3" w14:textId="77777777" w:rsidR="00DD6939" w:rsidRPr="00683F43" w:rsidRDefault="00DD6939" w:rsidP="00C4220D">
            <w:pPr>
              <w:jc w:val="center"/>
              <w:rPr>
                <w:rFonts w:ascii="Arial" w:hAnsi="Arial" w:cs="Arial"/>
                <w:highlight w:val="yellow"/>
              </w:rPr>
            </w:pPr>
          </w:p>
        </w:tc>
      </w:tr>
      <w:tr w:rsidR="00DD6939" w:rsidRPr="00683F43" w14:paraId="372F3C76" w14:textId="77777777" w:rsidTr="00C4220D">
        <w:tc>
          <w:tcPr>
            <w:tcW w:w="214" w:type="pct"/>
            <w:shd w:val="clear" w:color="auto" w:fill="auto"/>
            <w:vAlign w:val="center"/>
          </w:tcPr>
          <w:p w14:paraId="6B8A774C"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3A0F870F" w14:textId="77777777" w:rsidR="00DD6939" w:rsidRPr="00683F43" w:rsidRDefault="00DD6939" w:rsidP="00C4220D">
            <w:pPr>
              <w:jc w:val="both"/>
              <w:rPr>
                <w:rFonts w:ascii="Arial" w:hAnsi="Arial" w:cs="Arial"/>
              </w:rPr>
            </w:pPr>
            <w:r w:rsidRPr="00683F43">
              <w:rPr>
                <w:rFonts w:ascii="Arial" w:hAnsi="Arial" w:cs="Arial"/>
              </w:rPr>
              <w:t>Tikrinti ar tvarkingos gaisrinių čiaupų spintelės, ant durelių pažymėti gaisrinės saugos taisyklių reikalaujami ženklai.</w:t>
            </w:r>
          </w:p>
        </w:tc>
        <w:tc>
          <w:tcPr>
            <w:tcW w:w="300" w:type="pct"/>
            <w:shd w:val="clear" w:color="auto" w:fill="auto"/>
            <w:vAlign w:val="center"/>
          </w:tcPr>
          <w:p w14:paraId="00BD2C62" w14:textId="77777777" w:rsidR="00DD6939" w:rsidRPr="00683F43" w:rsidRDefault="00DD6939" w:rsidP="00C4220D">
            <w:pPr>
              <w:jc w:val="center"/>
              <w:rPr>
                <w:rFonts w:ascii="Arial" w:hAnsi="Arial" w:cs="Arial"/>
                <w:highlight w:val="yellow"/>
              </w:rPr>
            </w:pPr>
          </w:p>
        </w:tc>
        <w:tc>
          <w:tcPr>
            <w:tcW w:w="275" w:type="pct"/>
            <w:vAlign w:val="center"/>
          </w:tcPr>
          <w:p w14:paraId="745C6E96" w14:textId="77777777" w:rsidR="00DD6939" w:rsidRPr="00683F43" w:rsidRDefault="00DD6939" w:rsidP="00C4220D">
            <w:pPr>
              <w:jc w:val="center"/>
              <w:rPr>
                <w:rFonts w:ascii="Arial" w:hAnsi="Arial" w:cs="Arial"/>
                <w:b/>
                <w:highlight w:val="yellow"/>
              </w:rPr>
            </w:pPr>
          </w:p>
        </w:tc>
        <w:tc>
          <w:tcPr>
            <w:tcW w:w="275" w:type="pct"/>
            <w:shd w:val="clear" w:color="auto" w:fill="auto"/>
            <w:vAlign w:val="center"/>
          </w:tcPr>
          <w:p w14:paraId="190B592C" w14:textId="77777777" w:rsidR="00DD6939" w:rsidRPr="00683F43" w:rsidRDefault="00DD6939" w:rsidP="00C4220D">
            <w:pPr>
              <w:jc w:val="center"/>
              <w:rPr>
                <w:rFonts w:ascii="Arial" w:hAnsi="Arial" w:cs="Arial"/>
                <w:highlight w:val="yellow"/>
              </w:rPr>
            </w:pPr>
          </w:p>
        </w:tc>
        <w:tc>
          <w:tcPr>
            <w:tcW w:w="275" w:type="pct"/>
            <w:shd w:val="clear" w:color="auto" w:fill="auto"/>
            <w:vAlign w:val="center"/>
          </w:tcPr>
          <w:p w14:paraId="6368A28E" w14:textId="77777777" w:rsidR="00DD6939" w:rsidRPr="00683F43" w:rsidRDefault="00DD6939" w:rsidP="00C4220D">
            <w:pPr>
              <w:jc w:val="center"/>
              <w:rPr>
                <w:rFonts w:ascii="Arial" w:hAnsi="Arial" w:cs="Arial"/>
                <w:highlight w:val="yellow"/>
              </w:rPr>
            </w:pPr>
            <w:r w:rsidRPr="00683F43">
              <w:rPr>
                <w:rFonts w:ascii="Arial" w:hAnsi="Arial" w:cs="Arial"/>
                <w:b/>
              </w:rPr>
              <w:t>+</w:t>
            </w:r>
          </w:p>
        </w:tc>
        <w:tc>
          <w:tcPr>
            <w:tcW w:w="274" w:type="pct"/>
            <w:shd w:val="clear" w:color="auto" w:fill="auto"/>
            <w:vAlign w:val="center"/>
          </w:tcPr>
          <w:p w14:paraId="40311CEB" w14:textId="77777777" w:rsidR="00DD6939" w:rsidRPr="00683F43" w:rsidRDefault="00DD6939" w:rsidP="00C4220D">
            <w:pPr>
              <w:jc w:val="center"/>
              <w:rPr>
                <w:rFonts w:ascii="Arial" w:hAnsi="Arial" w:cs="Arial"/>
                <w:highlight w:val="yellow"/>
              </w:rPr>
            </w:pPr>
          </w:p>
        </w:tc>
      </w:tr>
      <w:tr w:rsidR="00DD6939" w:rsidRPr="00683F43" w14:paraId="69CC8825" w14:textId="77777777" w:rsidTr="00C4220D">
        <w:tc>
          <w:tcPr>
            <w:tcW w:w="214" w:type="pct"/>
            <w:shd w:val="clear" w:color="auto" w:fill="auto"/>
            <w:vAlign w:val="center"/>
          </w:tcPr>
          <w:p w14:paraId="2A2F5395"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74A6575D" w14:textId="77777777" w:rsidR="00DD6939" w:rsidRPr="00683F43" w:rsidRDefault="00DD6939" w:rsidP="00C4220D">
            <w:pPr>
              <w:jc w:val="both"/>
              <w:rPr>
                <w:rFonts w:ascii="Arial" w:hAnsi="Arial" w:cs="Arial"/>
              </w:rPr>
            </w:pPr>
            <w:r w:rsidRPr="00683F43">
              <w:rPr>
                <w:rFonts w:ascii="Arial" w:hAnsi="Arial" w:cs="Arial"/>
                <w:color w:val="000000"/>
              </w:rPr>
              <w:t>Tikrinti, esančiu atsakomybės ribose, gaisrinių hidrantų, hidrantų kolonėlių techninę būklę (paleisti vandenį), o patikros rezultatus įforminti raštu.</w:t>
            </w:r>
          </w:p>
        </w:tc>
        <w:tc>
          <w:tcPr>
            <w:tcW w:w="300" w:type="pct"/>
            <w:shd w:val="clear" w:color="auto" w:fill="auto"/>
            <w:vAlign w:val="center"/>
          </w:tcPr>
          <w:p w14:paraId="2C727BA1" w14:textId="77777777" w:rsidR="00DD6939" w:rsidRPr="00683F43" w:rsidRDefault="00DD6939" w:rsidP="00C4220D">
            <w:pPr>
              <w:jc w:val="center"/>
              <w:rPr>
                <w:rFonts w:ascii="Arial" w:hAnsi="Arial" w:cs="Arial"/>
              </w:rPr>
            </w:pPr>
          </w:p>
        </w:tc>
        <w:tc>
          <w:tcPr>
            <w:tcW w:w="275" w:type="pct"/>
            <w:vAlign w:val="center"/>
          </w:tcPr>
          <w:p w14:paraId="3EFD983E" w14:textId="77777777" w:rsidR="00DD6939" w:rsidRPr="00683F43" w:rsidRDefault="00DD6939" w:rsidP="00C4220D">
            <w:pPr>
              <w:jc w:val="center"/>
              <w:rPr>
                <w:rFonts w:ascii="Arial" w:hAnsi="Arial" w:cs="Arial"/>
                <w:b/>
              </w:rPr>
            </w:pPr>
          </w:p>
        </w:tc>
        <w:tc>
          <w:tcPr>
            <w:tcW w:w="275" w:type="pct"/>
            <w:shd w:val="clear" w:color="auto" w:fill="auto"/>
            <w:vAlign w:val="center"/>
          </w:tcPr>
          <w:p w14:paraId="21C66AAD" w14:textId="77777777" w:rsidR="00DD6939" w:rsidRPr="00683F43" w:rsidRDefault="00DD6939" w:rsidP="00C4220D">
            <w:pPr>
              <w:jc w:val="center"/>
              <w:rPr>
                <w:rFonts w:ascii="Arial" w:hAnsi="Arial" w:cs="Arial"/>
              </w:rPr>
            </w:pPr>
          </w:p>
        </w:tc>
        <w:tc>
          <w:tcPr>
            <w:tcW w:w="275" w:type="pct"/>
            <w:shd w:val="clear" w:color="auto" w:fill="auto"/>
            <w:vAlign w:val="center"/>
          </w:tcPr>
          <w:p w14:paraId="53F734C1"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4DAFBC02" w14:textId="77777777" w:rsidR="00DD6939" w:rsidRPr="00683F43" w:rsidRDefault="00DD6939" w:rsidP="00C4220D">
            <w:pPr>
              <w:jc w:val="center"/>
              <w:rPr>
                <w:rFonts w:ascii="Arial" w:hAnsi="Arial" w:cs="Arial"/>
              </w:rPr>
            </w:pPr>
          </w:p>
        </w:tc>
      </w:tr>
      <w:tr w:rsidR="00DD6939" w:rsidRPr="00683F43" w14:paraId="4434AF64" w14:textId="77777777" w:rsidTr="00C4220D">
        <w:tc>
          <w:tcPr>
            <w:tcW w:w="214" w:type="pct"/>
            <w:shd w:val="clear" w:color="auto" w:fill="auto"/>
            <w:vAlign w:val="center"/>
          </w:tcPr>
          <w:p w14:paraId="668FD11A"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3655AE3C" w14:textId="77777777" w:rsidR="00DD6939" w:rsidRPr="00683F43" w:rsidRDefault="00DD6939" w:rsidP="00C4220D">
            <w:pPr>
              <w:jc w:val="both"/>
              <w:rPr>
                <w:rFonts w:ascii="Arial" w:hAnsi="Arial" w:cs="Arial"/>
                <w:color w:val="000000"/>
              </w:rPr>
            </w:pPr>
            <w:r w:rsidRPr="00683F43">
              <w:rPr>
                <w:rFonts w:ascii="Arial" w:hAnsi="Arial" w:cs="Arial"/>
                <w:color w:val="000000"/>
              </w:rPr>
              <w:t>Tikrinti esančiu prie gaisrinių hidrantų, rezervuarų ir kitų vandens šaltinių, kurių vanduo skirtas elektros stotims įžemiklius, tikrinti jų įžeminimo varžą.</w:t>
            </w:r>
          </w:p>
        </w:tc>
        <w:tc>
          <w:tcPr>
            <w:tcW w:w="300" w:type="pct"/>
            <w:shd w:val="clear" w:color="auto" w:fill="auto"/>
            <w:vAlign w:val="center"/>
          </w:tcPr>
          <w:p w14:paraId="1009FAD5" w14:textId="77777777" w:rsidR="00DD6939" w:rsidRPr="00683F43" w:rsidRDefault="00DD6939" w:rsidP="00C4220D">
            <w:pPr>
              <w:jc w:val="center"/>
              <w:rPr>
                <w:rFonts w:ascii="Arial" w:hAnsi="Arial" w:cs="Arial"/>
              </w:rPr>
            </w:pPr>
          </w:p>
        </w:tc>
        <w:tc>
          <w:tcPr>
            <w:tcW w:w="275" w:type="pct"/>
            <w:vAlign w:val="center"/>
          </w:tcPr>
          <w:p w14:paraId="69E87858" w14:textId="77777777" w:rsidR="00DD6939" w:rsidRPr="00683F43" w:rsidRDefault="00DD6939" w:rsidP="00C4220D">
            <w:pPr>
              <w:jc w:val="center"/>
              <w:rPr>
                <w:rFonts w:ascii="Arial" w:hAnsi="Arial" w:cs="Arial"/>
                <w:b/>
              </w:rPr>
            </w:pPr>
          </w:p>
        </w:tc>
        <w:tc>
          <w:tcPr>
            <w:tcW w:w="275" w:type="pct"/>
            <w:shd w:val="clear" w:color="auto" w:fill="auto"/>
            <w:vAlign w:val="center"/>
          </w:tcPr>
          <w:p w14:paraId="165DC64D" w14:textId="77777777" w:rsidR="00DD6939" w:rsidRPr="00683F43" w:rsidRDefault="00DD6939" w:rsidP="00C4220D">
            <w:pPr>
              <w:jc w:val="center"/>
              <w:rPr>
                <w:rFonts w:ascii="Arial" w:hAnsi="Arial" w:cs="Arial"/>
              </w:rPr>
            </w:pPr>
          </w:p>
        </w:tc>
        <w:tc>
          <w:tcPr>
            <w:tcW w:w="275" w:type="pct"/>
            <w:shd w:val="clear" w:color="auto" w:fill="auto"/>
            <w:vAlign w:val="center"/>
          </w:tcPr>
          <w:p w14:paraId="268D34E4" w14:textId="77777777" w:rsidR="00DD6939" w:rsidRPr="00683F43" w:rsidRDefault="00DD6939" w:rsidP="00C4220D">
            <w:pPr>
              <w:jc w:val="center"/>
              <w:rPr>
                <w:rFonts w:ascii="Arial" w:hAnsi="Arial" w:cs="Arial"/>
              </w:rPr>
            </w:pPr>
            <w:r w:rsidRPr="00683F43">
              <w:rPr>
                <w:rFonts w:ascii="Arial" w:hAnsi="Arial" w:cs="Arial"/>
                <w:b/>
              </w:rPr>
              <w:t>+</w:t>
            </w:r>
          </w:p>
        </w:tc>
        <w:tc>
          <w:tcPr>
            <w:tcW w:w="274" w:type="pct"/>
            <w:shd w:val="clear" w:color="auto" w:fill="auto"/>
            <w:vAlign w:val="center"/>
          </w:tcPr>
          <w:p w14:paraId="1232DC28" w14:textId="77777777" w:rsidR="00DD6939" w:rsidRPr="00683F43" w:rsidRDefault="00DD6939" w:rsidP="00C4220D">
            <w:pPr>
              <w:jc w:val="center"/>
              <w:rPr>
                <w:rFonts w:ascii="Arial" w:hAnsi="Arial" w:cs="Arial"/>
              </w:rPr>
            </w:pPr>
          </w:p>
        </w:tc>
      </w:tr>
      <w:tr w:rsidR="00DD6939" w:rsidRPr="00683F43" w14:paraId="55E2E88F" w14:textId="77777777" w:rsidTr="00C4220D">
        <w:tc>
          <w:tcPr>
            <w:tcW w:w="214" w:type="pct"/>
            <w:shd w:val="clear" w:color="auto" w:fill="auto"/>
            <w:vAlign w:val="center"/>
          </w:tcPr>
          <w:p w14:paraId="34396665"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191A0D15" w14:textId="77777777" w:rsidR="00DD6939" w:rsidRPr="00683F43" w:rsidRDefault="00DD6939" w:rsidP="00C4220D">
            <w:pPr>
              <w:jc w:val="both"/>
              <w:rPr>
                <w:rFonts w:ascii="Arial" w:hAnsi="Arial" w:cs="Arial"/>
                <w:color w:val="000000"/>
              </w:rPr>
            </w:pPr>
            <w:r w:rsidRPr="00683F43">
              <w:rPr>
                <w:rFonts w:ascii="Arial" w:hAnsi="Arial" w:cs="Arial"/>
                <w:color w:val="000000"/>
              </w:rPr>
              <w:t xml:space="preserve">Atlikti gesinimo </w:t>
            </w:r>
            <w:r w:rsidRPr="00683F43">
              <w:rPr>
                <w:rFonts w:ascii="Arial" w:hAnsi="Arial" w:cs="Arial"/>
              </w:rPr>
              <w:t>sistemų vamzdynų apžiūrą, tikrinti purkštukų apsauginių gaubtų būklę; patikrinti AGGS (</w:t>
            </w:r>
            <w:r w:rsidRPr="00683F43">
              <w:rPr>
                <w:rStyle w:val="Emphasis"/>
                <w:rFonts w:ascii="Arial" w:hAnsi="Arial" w:cs="Arial"/>
                <w:b/>
                <w:bCs/>
                <w:shd w:val="clear" w:color="auto" w:fill="FFFFFF"/>
              </w:rPr>
              <w:t>Automatinės Gaisro Gesinimo</w:t>
            </w:r>
            <w:r w:rsidRPr="00683F43">
              <w:rPr>
                <w:rFonts w:ascii="Arial" w:hAnsi="Arial" w:cs="Arial"/>
                <w:shd w:val="clear" w:color="auto" w:fill="FFFFFF"/>
              </w:rPr>
              <w:t> Sistemos)</w:t>
            </w:r>
          </w:p>
        </w:tc>
        <w:tc>
          <w:tcPr>
            <w:tcW w:w="300" w:type="pct"/>
            <w:shd w:val="clear" w:color="auto" w:fill="auto"/>
            <w:vAlign w:val="center"/>
          </w:tcPr>
          <w:p w14:paraId="177490AF" w14:textId="77777777" w:rsidR="00DD6939" w:rsidRPr="00683F43" w:rsidRDefault="00DD6939" w:rsidP="00C4220D">
            <w:pPr>
              <w:jc w:val="center"/>
              <w:rPr>
                <w:rFonts w:ascii="Arial" w:hAnsi="Arial" w:cs="Arial"/>
              </w:rPr>
            </w:pPr>
          </w:p>
        </w:tc>
        <w:tc>
          <w:tcPr>
            <w:tcW w:w="275" w:type="pct"/>
            <w:vAlign w:val="center"/>
          </w:tcPr>
          <w:p w14:paraId="6DDF49EF" w14:textId="77777777" w:rsidR="00DD6939" w:rsidRPr="00683F43" w:rsidRDefault="00DD6939" w:rsidP="00C4220D">
            <w:pPr>
              <w:jc w:val="center"/>
              <w:rPr>
                <w:rFonts w:ascii="Arial" w:hAnsi="Arial" w:cs="Arial"/>
                <w:b/>
              </w:rPr>
            </w:pPr>
            <w:r w:rsidRPr="00683F43">
              <w:rPr>
                <w:rFonts w:ascii="Arial" w:hAnsi="Arial" w:cs="Arial"/>
                <w:b/>
              </w:rPr>
              <w:t>+</w:t>
            </w:r>
          </w:p>
        </w:tc>
        <w:tc>
          <w:tcPr>
            <w:tcW w:w="275" w:type="pct"/>
            <w:shd w:val="clear" w:color="auto" w:fill="auto"/>
            <w:vAlign w:val="center"/>
          </w:tcPr>
          <w:p w14:paraId="2A245727" w14:textId="77777777" w:rsidR="00DD6939" w:rsidRPr="00683F43" w:rsidRDefault="00DD6939" w:rsidP="00C4220D">
            <w:pPr>
              <w:jc w:val="center"/>
              <w:rPr>
                <w:rFonts w:ascii="Arial" w:hAnsi="Arial" w:cs="Arial"/>
              </w:rPr>
            </w:pPr>
          </w:p>
        </w:tc>
        <w:tc>
          <w:tcPr>
            <w:tcW w:w="275" w:type="pct"/>
            <w:shd w:val="clear" w:color="auto" w:fill="auto"/>
            <w:vAlign w:val="center"/>
          </w:tcPr>
          <w:p w14:paraId="4F303A6D" w14:textId="77777777" w:rsidR="00DD6939" w:rsidRPr="00683F43" w:rsidRDefault="00DD6939" w:rsidP="00C4220D">
            <w:pPr>
              <w:jc w:val="center"/>
              <w:rPr>
                <w:rFonts w:ascii="Arial" w:hAnsi="Arial" w:cs="Arial"/>
                <w:b/>
              </w:rPr>
            </w:pPr>
          </w:p>
        </w:tc>
        <w:tc>
          <w:tcPr>
            <w:tcW w:w="274" w:type="pct"/>
            <w:shd w:val="clear" w:color="auto" w:fill="auto"/>
            <w:vAlign w:val="center"/>
          </w:tcPr>
          <w:p w14:paraId="083E377A" w14:textId="77777777" w:rsidR="00DD6939" w:rsidRPr="00683F43" w:rsidRDefault="00DD6939" w:rsidP="00C4220D">
            <w:pPr>
              <w:jc w:val="center"/>
              <w:rPr>
                <w:rFonts w:ascii="Arial" w:hAnsi="Arial" w:cs="Arial"/>
              </w:rPr>
            </w:pPr>
          </w:p>
        </w:tc>
      </w:tr>
    </w:tbl>
    <w:p w14:paraId="7D009A5A" w14:textId="77777777" w:rsidR="00DD6939" w:rsidRPr="00683F43" w:rsidRDefault="00DD6939" w:rsidP="00DD6939">
      <w:pPr>
        <w:jc w:val="right"/>
        <w:rPr>
          <w:rFonts w:ascii="Arial" w:hAnsi="Arial" w:cs="Arial"/>
          <w:b/>
          <w:lang w:eastAsia="lt-LT"/>
        </w:rPr>
      </w:pPr>
    </w:p>
    <w:p w14:paraId="1B2E57D3" w14:textId="77777777" w:rsidR="00DD6939" w:rsidRPr="00683F43" w:rsidRDefault="00DD6939" w:rsidP="00DD6939">
      <w:pPr>
        <w:jc w:val="right"/>
        <w:rPr>
          <w:rFonts w:ascii="Arial" w:hAnsi="Arial" w:cs="Arial"/>
          <w:b/>
        </w:rPr>
      </w:pPr>
      <w:r w:rsidRPr="00683F43">
        <w:rPr>
          <w:rFonts w:ascii="Arial" w:hAnsi="Arial" w:cs="Arial"/>
          <w:b/>
          <w:lang w:eastAsia="lt-LT"/>
        </w:rPr>
        <w:t>8 lentelė „</w:t>
      </w:r>
      <w:r w:rsidRPr="00683F43">
        <w:rPr>
          <w:rFonts w:ascii="Arial" w:hAnsi="Arial" w:cs="Arial"/>
          <w:b/>
        </w:rPr>
        <w:t xml:space="preserve">Stacionarios gaisro gesinimo sistemos priežiūros </w:t>
      </w:r>
      <w:r w:rsidRPr="00683F43">
        <w:rPr>
          <w:rFonts w:ascii="Arial" w:hAnsi="Arial" w:cs="Arial"/>
          <w:b/>
          <w:lang w:eastAsia="lt-LT"/>
        </w:rPr>
        <w:t>paslaugų periodiškumas“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3"/>
        <w:gridCol w:w="6176"/>
        <w:gridCol w:w="500"/>
        <w:gridCol w:w="46"/>
        <w:gridCol w:w="500"/>
        <w:gridCol w:w="500"/>
        <w:gridCol w:w="500"/>
        <w:gridCol w:w="500"/>
        <w:gridCol w:w="503"/>
      </w:tblGrid>
      <w:tr w:rsidR="00DD6939" w:rsidRPr="00683F43" w14:paraId="52B5E01E" w14:textId="77777777" w:rsidTr="00C4220D">
        <w:trPr>
          <w:trHeight w:val="90"/>
        </w:trPr>
        <w:tc>
          <w:tcPr>
            <w:tcW w:w="200" w:type="pct"/>
            <w:vMerge w:val="restart"/>
            <w:tcBorders>
              <w:top w:val="single" w:sz="12" w:space="0" w:color="auto"/>
              <w:left w:val="single" w:sz="12" w:space="0" w:color="auto"/>
              <w:right w:val="single" w:sz="12" w:space="0" w:color="auto"/>
            </w:tcBorders>
            <w:shd w:val="clear" w:color="auto" w:fill="auto"/>
            <w:vAlign w:val="center"/>
          </w:tcPr>
          <w:p w14:paraId="5BEBE722" w14:textId="77777777" w:rsidR="00DD6939" w:rsidRPr="00683F43" w:rsidRDefault="00DD6939" w:rsidP="00C4220D">
            <w:pPr>
              <w:rPr>
                <w:rFonts w:ascii="Arial" w:hAnsi="Arial" w:cs="Arial"/>
                <w:b/>
              </w:rPr>
            </w:pPr>
            <w:r w:rsidRPr="00683F43">
              <w:rPr>
                <w:rFonts w:ascii="Arial" w:hAnsi="Arial" w:cs="Arial"/>
                <w:b/>
              </w:rPr>
              <w:t>Eil. Nr.</w:t>
            </w:r>
          </w:p>
        </w:tc>
        <w:tc>
          <w:tcPr>
            <w:tcW w:w="3213" w:type="pct"/>
            <w:vMerge w:val="restart"/>
            <w:tcBorders>
              <w:top w:val="single" w:sz="12" w:space="0" w:color="auto"/>
              <w:left w:val="single" w:sz="12" w:space="0" w:color="auto"/>
              <w:right w:val="single" w:sz="12" w:space="0" w:color="auto"/>
            </w:tcBorders>
            <w:shd w:val="clear" w:color="auto" w:fill="auto"/>
            <w:vAlign w:val="center"/>
          </w:tcPr>
          <w:p w14:paraId="040EE703"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260" w:type="pct"/>
            <w:tcBorders>
              <w:top w:val="single" w:sz="12" w:space="0" w:color="auto"/>
              <w:left w:val="single" w:sz="12" w:space="0" w:color="auto"/>
              <w:right w:val="single" w:sz="12" w:space="0" w:color="auto"/>
            </w:tcBorders>
          </w:tcPr>
          <w:p w14:paraId="4AC10188" w14:textId="77777777" w:rsidR="00DD6939" w:rsidRPr="00683F43" w:rsidRDefault="00DD6939" w:rsidP="00C4220D">
            <w:pPr>
              <w:jc w:val="center"/>
              <w:rPr>
                <w:rFonts w:ascii="Arial" w:hAnsi="Arial" w:cs="Arial"/>
                <w:b/>
              </w:rPr>
            </w:pPr>
          </w:p>
        </w:tc>
        <w:tc>
          <w:tcPr>
            <w:tcW w:w="1326" w:type="pct"/>
            <w:gridSpan w:val="6"/>
            <w:tcBorders>
              <w:top w:val="single" w:sz="12" w:space="0" w:color="auto"/>
              <w:left w:val="single" w:sz="12" w:space="0" w:color="auto"/>
              <w:right w:val="single" w:sz="12" w:space="0" w:color="auto"/>
            </w:tcBorders>
          </w:tcPr>
          <w:p w14:paraId="69649505"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6C319669" w14:textId="77777777" w:rsidTr="00C4220D">
        <w:trPr>
          <w:cantSplit/>
          <w:trHeight w:val="1938"/>
        </w:trPr>
        <w:tc>
          <w:tcPr>
            <w:tcW w:w="200" w:type="pct"/>
            <w:vMerge/>
            <w:tcBorders>
              <w:left w:val="single" w:sz="12" w:space="0" w:color="auto"/>
              <w:bottom w:val="single" w:sz="12" w:space="0" w:color="auto"/>
              <w:right w:val="single" w:sz="12" w:space="0" w:color="auto"/>
            </w:tcBorders>
            <w:shd w:val="clear" w:color="auto" w:fill="auto"/>
          </w:tcPr>
          <w:p w14:paraId="2663D00B" w14:textId="77777777" w:rsidR="00DD6939" w:rsidRPr="00683F43" w:rsidRDefault="00DD6939" w:rsidP="00C4220D">
            <w:pPr>
              <w:rPr>
                <w:rFonts w:ascii="Arial" w:hAnsi="Arial" w:cs="Arial"/>
              </w:rPr>
            </w:pPr>
          </w:p>
        </w:tc>
        <w:tc>
          <w:tcPr>
            <w:tcW w:w="3213" w:type="pct"/>
            <w:vMerge/>
            <w:tcBorders>
              <w:left w:val="single" w:sz="12" w:space="0" w:color="auto"/>
              <w:bottom w:val="single" w:sz="12" w:space="0" w:color="auto"/>
              <w:right w:val="single" w:sz="12" w:space="0" w:color="auto"/>
            </w:tcBorders>
            <w:shd w:val="clear" w:color="auto" w:fill="auto"/>
          </w:tcPr>
          <w:p w14:paraId="5E30F41C" w14:textId="77777777" w:rsidR="00DD6939" w:rsidRPr="00683F43" w:rsidRDefault="00DD6939" w:rsidP="00C4220D">
            <w:pPr>
              <w:rPr>
                <w:rFonts w:ascii="Arial" w:hAnsi="Arial" w:cs="Arial"/>
              </w:rPr>
            </w:pPr>
          </w:p>
        </w:tc>
        <w:tc>
          <w:tcPr>
            <w:tcW w:w="284" w:type="pct"/>
            <w:gridSpan w:val="2"/>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711C644" w14:textId="77777777" w:rsidR="00DD6939" w:rsidRPr="00683F43" w:rsidRDefault="00DD6939" w:rsidP="00C4220D">
            <w:pPr>
              <w:rPr>
                <w:rFonts w:ascii="Arial" w:hAnsi="Arial" w:cs="Arial"/>
                <w:b/>
              </w:rPr>
            </w:pPr>
            <w:r w:rsidRPr="00683F43">
              <w:rPr>
                <w:rFonts w:ascii="Arial" w:hAnsi="Arial" w:cs="Arial"/>
                <w:b/>
              </w:rPr>
              <w:t>Pastoviai/ nuolat</w:t>
            </w:r>
          </w:p>
        </w:tc>
        <w:tc>
          <w:tcPr>
            <w:tcW w:w="260" w:type="pct"/>
            <w:tcBorders>
              <w:top w:val="single" w:sz="12" w:space="0" w:color="auto"/>
              <w:left w:val="single" w:sz="12" w:space="0" w:color="auto"/>
              <w:bottom w:val="single" w:sz="12" w:space="0" w:color="auto"/>
              <w:right w:val="single" w:sz="12" w:space="0" w:color="auto"/>
            </w:tcBorders>
            <w:textDirection w:val="btLr"/>
            <w:vAlign w:val="center"/>
          </w:tcPr>
          <w:p w14:paraId="1FEFEE5B"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6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297CFC1"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60" w:type="pct"/>
            <w:tcBorders>
              <w:top w:val="single" w:sz="12" w:space="0" w:color="auto"/>
              <w:left w:val="single" w:sz="12" w:space="0" w:color="auto"/>
              <w:bottom w:val="single" w:sz="12" w:space="0" w:color="auto"/>
              <w:right w:val="single" w:sz="12" w:space="0" w:color="auto"/>
            </w:tcBorders>
            <w:textDirection w:val="btLr"/>
          </w:tcPr>
          <w:p w14:paraId="250A0FE2" w14:textId="77777777" w:rsidR="00DD6939" w:rsidRPr="00683F43" w:rsidRDefault="00DD6939" w:rsidP="00C4220D">
            <w:pPr>
              <w:rPr>
                <w:rFonts w:ascii="Arial" w:hAnsi="Arial" w:cs="Arial"/>
                <w:b/>
              </w:rPr>
            </w:pPr>
            <w:r w:rsidRPr="00683F43">
              <w:rPr>
                <w:rFonts w:ascii="Arial" w:hAnsi="Arial" w:cs="Arial"/>
                <w:b/>
              </w:rPr>
              <w:t>2 kartus per metus</w:t>
            </w:r>
          </w:p>
        </w:tc>
        <w:tc>
          <w:tcPr>
            <w:tcW w:w="26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E1012BE" w14:textId="77777777" w:rsidR="00DD6939" w:rsidRPr="00683F43" w:rsidRDefault="00DD6939" w:rsidP="00C4220D">
            <w:pPr>
              <w:rPr>
                <w:rFonts w:ascii="Arial" w:hAnsi="Arial" w:cs="Arial"/>
                <w:b/>
              </w:rPr>
            </w:pPr>
            <w:r w:rsidRPr="00683F43">
              <w:rPr>
                <w:rFonts w:ascii="Arial" w:hAnsi="Arial" w:cs="Arial"/>
                <w:b/>
              </w:rPr>
              <w:t>1 kartą per metus</w:t>
            </w:r>
          </w:p>
        </w:tc>
        <w:tc>
          <w:tcPr>
            <w:tcW w:w="262"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9ABBAFF"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39652EA1" w14:textId="77777777" w:rsidTr="00C4220D">
        <w:trPr>
          <w:trHeight w:val="20"/>
        </w:trPr>
        <w:tc>
          <w:tcPr>
            <w:tcW w:w="200" w:type="pct"/>
            <w:tcBorders>
              <w:top w:val="single" w:sz="12" w:space="0" w:color="auto"/>
              <w:left w:val="single" w:sz="12" w:space="0" w:color="auto"/>
              <w:bottom w:val="single" w:sz="12" w:space="0" w:color="auto"/>
              <w:right w:val="single" w:sz="12" w:space="0" w:color="auto"/>
            </w:tcBorders>
            <w:shd w:val="clear" w:color="auto" w:fill="auto"/>
            <w:vAlign w:val="center"/>
          </w:tcPr>
          <w:p w14:paraId="456428D0" w14:textId="77777777" w:rsidR="00DD6939" w:rsidRPr="00683F43" w:rsidRDefault="00DD6939" w:rsidP="00C4220D">
            <w:pPr>
              <w:jc w:val="center"/>
              <w:rPr>
                <w:rFonts w:ascii="Arial" w:hAnsi="Arial" w:cs="Arial"/>
                <w:b/>
              </w:rPr>
            </w:pPr>
            <w:r w:rsidRPr="00683F43">
              <w:rPr>
                <w:rFonts w:ascii="Arial" w:hAnsi="Arial" w:cs="Arial"/>
                <w:b/>
              </w:rPr>
              <w:t>1</w:t>
            </w:r>
          </w:p>
        </w:tc>
        <w:tc>
          <w:tcPr>
            <w:tcW w:w="3213" w:type="pct"/>
            <w:tcBorders>
              <w:top w:val="single" w:sz="12" w:space="0" w:color="auto"/>
              <w:left w:val="single" w:sz="12" w:space="0" w:color="auto"/>
              <w:bottom w:val="single" w:sz="12" w:space="0" w:color="auto"/>
              <w:right w:val="single" w:sz="12" w:space="0" w:color="auto"/>
            </w:tcBorders>
            <w:shd w:val="clear" w:color="auto" w:fill="auto"/>
            <w:vAlign w:val="center"/>
          </w:tcPr>
          <w:p w14:paraId="2E7E9858" w14:textId="77777777" w:rsidR="00DD6939" w:rsidRPr="00683F43" w:rsidRDefault="00DD6939" w:rsidP="00C4220D">
            <w:pPr>
              <w:jc w:val="center"/>
              <w:rPr>
                <w:rFonts w:ascii="Arial" w:hAnsi="Arial" w:cs="Arial"/>
                <w:b/>
              </w:rPr>
            </w:pPr>
            <w:r w:rsidRPr="00683F43">
              <w:rPr>
                <w:rFonts w:ascii="Arial" w:hAnsi="Arial" w:cs="Arial"/>
                <w:b/>
              </w:rPr>
              <w:t>2</w:t>
            </w:r>
          </w:p>
        </w:tc>
        <w:tc>
          <w:tcPr>
            <w:tcW w:w="28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49A72735" w14:textId="77777777" w:rsidR="00DD6939" w:rsidRPr="00683F43" w:rsidRDefault="00DD6939" w:rsidP="00C4220D">
            <w:pPr>
              <w:jc w:val="center"/>
              <w:rPr>
                <w:rFonts w:ascii="Arial" w:hAnsi="Arial" w:cs="Arial"/>
                <w:b/>
              </w:rPr>
            </w:pPr>
            <w:r w:rsidRPr="00683F43">
              <w:rPr>
                <w:rFonts w:ascii="Arial" w:hAnsi="Arial" w:cs="Arial"/>
                <w:b/>
              </w:rPr>
              <w:t>3</w:t>
            </w:r>
          </w:p>
        </w:tc>
        <w:tc>
          <w:tcPr>
            <w:tcW w:w="260" w:type="pct"/>
            <w:tcBorders>
              <w:top w:val="single" w:sz="12" w:space="0" w:color="auto"/>
              <w:left w:val="single" w:sz="12" w:space="0" w:color="auto"/>
              <w:bottom w:val="single" w:sz="12" w:space="0" w:color="auto"/>
              <w:right w:val="single" w:sz="12" w:space="0" w:color="auto"/>
            </w:tcBorders>
            <w:vAlign w:val="center"/>
          </w:tcPr>
          <w:p w14:paraId="2C9801C9" w14:textId="77777777" w:rsidR="00DD6939" w:rsidRPr="00683F43" w:rsidRDefault="00DD6939" w:rsidP="00C4220D">
            <w:pPr>
              <w:jc w:val="center"/>
              <w:rPr>
                <w:rFonts w:ascii="Arial" w:hAnsi="Arial" w:cs="Arial"/>
                <w:b/>
              </w:rPr>
            </w:pPr>
            <w:r w:rsidRPr="00683F43">
              <w:rPr>
                <w:rFonts w:ascii="Arial" w:hAnsi="Arial" w:cs="Arial"/>
                <w:b/>
              </w:rPr>
              <w:t>4</w:t>
            </w:r>
          </w:p>
        </w:tc>
        <w:tc>
          <w:tcPr>
            <w:tcW w:w="260" w:type="pct"/>
            <w:tcBorders>
              <w:top w:val="single" w:sz="12" w:space="0" w:color="auto"/>
              <w:left w:val="single" w:sz="12" w:space="0" w:color="auto"/>
              <w:bottom w:val="single" w:sz="12" w:space="0" w:color="auto"/>
              <w:right w:val="single" w:sz="12" w:space="0" w:color="auto"/>
            </w:tcBorders>
            <w:shd w:val="clear" w:color="auto" w:fill="auto"/>
            <w:vAlign w:val="center"/>
          </w:tcPr>
          <w:p w14:paraId="5E893437" w14:textId="77777777" w:rsidR="00DD6939" w:rsidRPr="00683F43" w:rsidRDefault="00DD6939" w:rsidP="00C4220D">
            <w:pPr>
              <w:jc w:val="center"/>
              <w:rPr>
                <w:rFonts w:ascii="Arial" w:hAnsi="Arial" w:cs="Arial"/>
                <w:b/>
              </w:rPr>
            </w:pPr>
            <w:r w:rsidRPr="00683F43">
              <w:rPr>
                <w:rFonts w:ascii="Arial" w:hAnsi="Arial" w:cs="Arial"/>
                <w:b/>
              </w:rPr>
              <w:t>5</w:t>
            </w:r>
          </w:p>
        </w:tc>
        <w:tc>
          <w:tcPr>
            <w:tcW w:w="260" w:type="pct"/>
            <w:tcBorders>
              <w:top w:val="single" w:sz="12" w:space="0" w:color="auto"/>
              <w:left w:val="single" w:sz="12" w:space="0" w:color="auto"/>
              <w:bottom w:val="single" w:sz="12" w:space="0" w:color="auto"/>
              <w:right w:val="single" w:sz="12" w:space="0" w:color="auto"/>
            </w:tcBorders>
          </w:tcPr>
          <w:p w14:paraId="50A504A9" w14:textId="77777777" w:rsidR="00DD6939" w:rsidRPr="00683F43" w:rsidRDefault="00DD6939" w:rsidP="00C4220D">
            <w:pPr>
              <w:jc w:val="center"/>
              <w:rPr>
                <w:rFonts w:ascii="Arial" w:hAnsi="Arial" w:cs="Arial"/>
                <w:b/>
              </w:rPr>
            </w:pPr>
            <w:r w:rsidRPr="00683F43">
              <w:rPr>
                <w:rFonts w:ascii="Arial" w:hAnsi="Arial" w:cs="Arial"/>
                <w:b/>
              </w:rPr>
              <w:t>7</w:t>
            </w:r>
          </w:p>
        </w:tc>
        <w:tc>
          <w:tcPr>
            <w:tcW w:w="260" w:type="pct"/>
            <w:tcBorders>
              <w:top w:val="single" w:sz="12" w:space="0" w:color="auto"/>
              <w:left w:val="single" w:sz="12" w:space="0" w:color="auto"/>
              <w:bottom w:val="single" w:sz="12" w:space="0" w:color="auto"/>
              <w:right w:val="single" w:sz="12" w:space="0" w:color="auto"/>
            </w:tcBorders>
            <w:shd w:val="clear" w:color="auto" w:fill="auto"/>
            <w:vAlign w:val="center"/>
          </w:tcPr>
          <w:p w14:paraId="65B0A9B3" w14:textId="77777777" w:rsidR="00DD6939" w:rsidRPr="00683F43" w:rsidRDefault="00DD6939" w:rsidP="00C4220D">
            <w:pPr>
              <w:jc w:val="center"/>
              <w:rPr>
                <w:rFonts w:ascii="Arial" w:hAnsi="Arial" w:cs="Arial"/>
                <w:b/>
              </w:rPr>
            </w:pPr>
            <w:r w:rsidRPr="00683F43">
              <w:rPr>
                <w:rFonts w:ascii="Arial" w:hAnsi="Arial" w:cs="Arial"/>
                <w:b/>
              </w:rPr>
              <w:t>8</w:t>
            </w:r>
          </w:p>
        </w:tc>
        <w:tc>
          <w:tcPr>
            <w:tcW w:w="262" w:type="pct"/>
            <w:tcBorders>
              <w:top w:val="single" w:sz="12" w:space="0" w:color="auto"/>
              <w:left w:val="single" w:sz="12" w:space="0" w:color="auto"/>
              <w:bottom w:val="single" w:sz="12" w:space="0" w:color="auto"/>
              <w:right w:val="single" w:sz="12" w:space="0" w:color="auto"/>
            </w:tcBorders>
            <w:shd w:val="clear" w:color="auto" w:fill="auto"/>
            <w:vAlign w:val="center"/>
          </w:tcPr>
          <w:p w14:paraId="456B1DDB" w14:textId="77777777" w:rsidR="00DD6939" w:rsidRPr="00683F43" w:rsidRDefault="00DD6939" w:rsidP="00C4220D">
            <w:pPr>
              <w:jc w:val="center"/>
              <w:rPr>
                <w:rFonts w:ascii="Arial" w:hAnsi="Arial" w:cs="Arial"/>
                <w:b/>
              </w:rPr>
            </w:pPr>
            <w:r w:rsidRPr="00683F43">
              <w:rPr>
                <w:rFonts w:ascii="Arial" w:hAnsi="Arial" w:cs="Arial"/>
                <w:b/>
              </w:rPr>
              <w:t>9</w:t>
            </w:r>
          </w:p>
        </w:tc>
      </w:tr>
      <w:tr w:rsidR="00DD6939" w:rsidRPr="00683F43" w14:paraId="7F25DB15" w14:textId="77777777" w:rsidTr="00C4220D">
        <w:tc>
          <w:tcPr>
            <w:tcW w:w="200" w:type="pct"/>
            <w:tcBorders>
              <w:top w:val="single" w:sz="12" w:space="0" w:color="auto"/>
            </w:tcBorders>
            <w:shd w:val="clear" w:color="auto" w:fill="auto"/>
            <w:vAlign w:val="center"/>
          </w:tcPr>
          <w:p w14:paraId="79BAA8AE" w14:textId="77777777" w:rsidR="00DD6939" w:rsidRPr="00683F43" w:rsidRDefault="00DD6939" w:rsidP="00C4220D">
            <w:pPr>
              <w:jc w:val="center"/>
              <w:rPr>
                <w:rFonts w:ascii="Arial" w:hAnsi="Arial" w:cs="Arial"/>
              </w:rPr>
            </w:pPr>
            <w:r w:rsidRPr="00683F43">
              <w:rPr>
                <w:rFonts w:ascii="Arial" w:hAnsi="Arial" w:cs="Arial"/>
              </w:rPr>
              <w:t>1.</w:t>
            </w:r>
          </w:p>
        </w:tc>
        <w:tc>
          <w:tcPr>
            <w:tcW w:w="3213" w:type="pct"/>
            <w:tcBorders>
              <w:top w:val="single" w:sz="12" w:space="0" w:color="auto"/>
            </w:tcBorders>
            <w:shd w:val="clear" w:color="auto" w:fill="auto"/>
          </w:tcPr>
          <w:p w14:paraId="08E62562" w14:textId="77777777" w:rsidR="00DD6939" w:rsidRPr="00683F43" w:rsidRDefault="00DD6939" w:rsidP="00C4220D">
            <w:pPr>
              <w:jc w:val="both"/>
              <w:rPr>
                <w:rFonts w:ascii="Arial" w:hAnsi="Arial" w:cs="Arial"/>
              </w:rPr>
            </w:pPr>
            <w:r w:rsidRPr="00683F43">
              <w:rPr>
                <w:rFonts w:ascii="Arial" w:hAnsi="Arial" w:cs="Arial"/>
              </w:rPr>
              <w:t>Tikrinti visus įrašus GSIS priežiūros ir gedimų registracijos žurnale</w:t>
            </w:r>
          </w:p>
        </w:tc>
        <w:tc>
          <w:tcPr>
            <w:tcW w:w="284" w:type="pct"/>
            <w:gridSpan w:val="2"/>
            <w:tcBorders>
              <w:top w:val="single" w:sz="12" w:space="0" w:color="auto"/>
            </w:tcBorders>
            <w:shd w:val="clear" w:color="auto" w:fill="auto"/>
            <w:vAlign w:val="center"/>
          </w:tcPr>
          <w:p w14:paraId="0034D1FC" w14:textId="77777777" w:rsidR="00DD6939" w:rsidRPr="00683F43" w:rsidRDefault="00DD6939" w:rsidP="00C4220D">
            <w:pPr>
              <w:jc w:val="center"/>
              <w:rPr>
                <w:rFonts w:ascii="Arial" w:hAnsi="Arial" w:cs="Arial"/>
                <w:b/>
              </w:rPr>
            </w:pPr>
          </w:p>
        </w:tc>
        <w:tc>
          <w:tcPr>
            <w:tcW w:w="260" w:type="pct"/>
            <w:tcBorders>
              <w:top w:val="single" w:sz="12" w:space="0" w:color="auto"/>
            </w:tcBorders>
            <w:vAlign w:val="center"/>
          </w:tcPr>
          <w:p w14:paraId="05685890"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tcBorders>
              <w:top w:val="single" w:sz="12" w:space="0" w:color="auto"/>
            </w:tcBorders>
            <w:shd w:val="clear" w:color="auto" w:fill="auto"/>
            <w:vAlign w:val="center"/>
          </w:tcPr>
          <w:p w14:paraId="0F1A3FA5" w14:textId="77777777" w:rsidR="00DD6939" w:rsidRPr="00683F43" w:rsidRDefault="00DD6939" w:rsidP="00C4220D">
            <w:pPr>
              <w:jc w:val="center"/>
              <w:rPr>
                <w:rFonts w:ascii="Arial" w:hAnsi="Arial" w:cs="Arial"/>
              </w:rPr>
            </w:pPr>
          </w:p>
        </w:tc>
        <w:tc>
          <w:tcPr>
            <w:tcW w:w="260" w:type="pct"/>
            <w:tcBorders>
              <w:top w:val="single" w:sz="12" w:space="0" w:color="auto"/>
            </w:tcBorders>
          </w:tcPr>
          <w:p w14:paraId="7D0848AF" w14:textId="77777777" w:rsidR="00DD6939" w:rsidRPr="00683F43" w:rsidRDefault="00DD6939" w:rsidP="00C4220D">
            <w:pPr>
              <w:jc w:val="center"/>
              <w:rPr>
                <w:rFonts w:ascii="Arial" w:hAnsi="Arial" w:cs="Arial"/>
              </w:rPr>
            </w:pPr>
          </w:p>
        </w:tc>
        <w:tc>
          <w:tcPr>
            <w:tcW w:w="260" w:type="pct"/>
            <w:tcBorders>
              <w:top w:val="single" w:sz="12" w:space="0" w:color="auto"/>
            </w:tcBorders>
            <w:shd w:val="clear" w:color="auto" w:fill="auto"/>
            <w:vAlign w:val="center"/>
          </w:tcPr>
          <w:p w14:paraId="41D94DE2" w14:textId="77777777" w:rsidR="00DD6939" w:rsidRPr="00683F43" w:rsidRDefault="00DD6939" w:rsidP="00C4220D">
            <w:pPr>
              <w:jc w:val="center"/>
              <w:rPr>
                <w:rFonts w:ascii="Arial" w:hAnsi="Arial" w:cs="Arial"/>
              </w:rPr>
            </w:pPr>
          </w:p>
        </w:tc>
        <w:tc>
          <w:tcPr>
            <w:tcW w:w="262" w:type="pct"/>
            <w:tcBorders>
              <w:top w:val="single" w:sz="12" w:space="0" w:color="auto"/>
            </w:tcBorders>
            <w:shd w:val="clear" w:color="auto" w:fill="auto"/>
            <w:vAlign w:val="center"/>
          </w:tcPr>
          <w:p w14:paraId="488DB357" w14:textId="77777777" w:rsidR="00DD6939" w:rsidRPr="00683F43" w:rsidRDefault="00DD6939" w:rsidP="00C4220D">
            <w:pPr>
              <w:jc w:val="center"/>
              <w:rPr>
                <w:rFonts w:ascii="Arial" w:hAnsi="Arial" w:cs="Arial"/>
              </w:rPr>
            </w:pPr>
          </w:p>
        </w:tc>
      </w:tr>
      <w:tr w:rsidR="00DD6939" w:rsidRPr="00683F43" w14:paraId="2548794F" w14:textId="77777777" w:rsidTr="00C4220D">
        <w:tc>
          <w:tcPr>
            <w:tcW w:w="200" w:type="pct"/>
            <w:shd w:val="clear" w:color="auto" w:fill="auto"/>
            <w:vAlign w:val="center"/>
          </w:tcPr>
          <w:p w14:paraId="6A52A398" w14:textId="77777777" w:rsidR="00DD6939" w:rsidRPr="00683F43" w:rsidRDefault="00DD6939" w:rsidP="00C4220D">
            <w:pPr>
              <w:jc w:val="center"/>
              <w:rPr>
                <w:rFonts w:ascii="Arial" w:hAnsi="Arial" w:cs="Arial"/>
              </w:rPr>
            </w:pPr>
            <w:r w:rsidRPr="00683F43">
              <w:rPr>
                <w:rFonts w:ascii="Arial" w:hAnsi="Arial" w:cs="Arial"/>
              </w:rPr>
              <w:t>2.</w:t>
            </w:r>
          </w:p>
        </w:tc>
        <w:tc>
          <w:tcPr>
            <w:tcW w:w="3213" w:type="pct"/>
            <w:shd w:val="clear" w:color="auto" w:fill="auto"/>
          </w:tcPr>
          <w:p w14:paraId="7F5AFEDE" w14:textId="77777777" w:rsidR="00DD6939" w:rsidRPr="00683F43" w:rsidRDefault="00DD6939" w:rsidP="00C4220D">
            <w:pPr>
              <w:jc w:val="both"/>
              <w:rPr>
                <w:rFonts w:ascii="Arial" w:hAnsi="Arial" w:cs="Arial"/>
              </w:rPr>
            </w:pPr>
            <w:r w:rsidRPr="00683F43">
              <w:rPr>
                <w:rFonts w:ascii="Arial" w:hAnsi="Arial" w:cs="Arial"/>
              </w:rPr>
              <w:t>Atlikti gesinimo stoties įrenginių apžiūrą, tikrinti manometrų rodmenis</w:t>
            </w:r>
          </w:p>
        </w:tc>
        <w:tc>
          <w:tcPr>
            <w:tcW w:w="284" w:type="pct"/>
            <w:gridSpan w:val="2"/>
            <w:shd w:val="clear" w:color="auto" w:fill="auto"/>
            <w:vAlign w:val="center"/>
          </w:tcPr>
          <w:p w14:paraId="60F08621" w14:textId="77777777" w:rsidR="00DD6939" w:rsidRPr="00683F43" w:rsidRDefault="00DD6939" w:rsidP="00C4220D">
            <w:pPr>
              <w:jc w:val="center"/>
              <w:rPr>
                <w:rFonts w:ascii="Arial" w:hAnsi="Arial" w:cs="Arial"/>
              </w:rPr>
            </w:pPr>
          </w:p>
        </w:tc>
        <w:tc>
          <w:tcPr>
            <w:tcW w:w="260" w:type="pct"/>
            <w:vAlign w:val="center"/>
          </w:tcPr>
          <w:p w14:paraId="06568705"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408674ED" w14:textId="77777777" w:rsidR="00DD6939" w:rsidRPr="00683F43" w:rsidRDefault="00DD6939" w:rsidP="00C4220D">
            <w:pPr>
              <w:jc w:val="center"/>
              <w:rPr>
                <w:rFonts w:ascii="Arial" w:hAnsi="Arial" w:cs="Arial"/>
              </w:rPr>
            </w:pPr>
          </w:p>
        </w:tc>
        <w:tc>
          <w:tcPr>
            <w:tcW w:w="260" w:type="pct"/>
          </w:tcPr>
          <w:p w14:paraId="01408516" w14:textId="77777777" w:rsidR="00DD6939" w:rsidRPr="00683F43" w:rsidRDefault="00DD6939" w:rsidP="00C4220D">
            <w:pPr>
              <w:jc w:val="center"/>
              <w:rPr>
                <w:rFonts w:ascii="Arial" w:hAnsi="Arial" w:cs="Arial"/>
              </w:rPr>
            </w:pPr>
          </w:p>
        </w:tc>
        <w:tc>
          <w:tcPr>
            <w:tcW w:w="260" w:type="pct"/>
            <w:shd w:val="clear" w:color="auto" w:fill="auto"/>
            <w:vAlign w:val="center"/>
          </w:tcPr>
          <w:p w14:paraId="233E606E" w14:textId="77777777" w:rsidR="00DD6939" w:rsidRPr="00683F43" w:rsidRDefault="00DD6939" w:rsidP="00C4220D">
            <w:pPr>
              <w:jc w:val="center"/>
              <w:rPr>
                <w:rFonts w:ascii="Arial" w:hAnsi="Arial" w:cs="Arial"/>
              </w:rPr>
            </w:pPr>
          </w:p>
        </w:tc>
        <w:tc>
          <w:tcPr>
            <w:tcW w:w="262" w:type="pct"/>
            <w:shd w:val="clear" w:color="auto" w:fill="auto"/>
            <w:vAlign w:val="center"/>
          </w:tcPr>
          <w:p w14:paraId="2B0621B9" w14:textId="77777777" w:rsidR="00DD6939" w:rsidRPr="00683F43" w:rsidRDefault="00DD6939" w:rsidP="00C4220D">
            <w:pPr>
              <w:jc w:val="center"/>
              <w:rPr>
                <w:rFonts w:ascii="Arial" w:hAnsi="Arial" w:cs="Arial"/>
              </w:rPr>
            </w:pPr>
          </w:p>
        </w:tc>
      </w:tr>
      <w:tr w:rsidR="00DD6939" w:rsidRPr="00683F43" w14:paraId="5CFE3FFC" w14:textId="77777777" w:rsidTr="00C4220D">
        <w:tc>
          <w:tcPr>
            <w:tcW w:w="200" w:type="pct"/>
            <w:shd w:val="clear" w:color="auto" w:fill="auto"/>
            <w:vAlign w:val="center"/>
          </w:tcPr>
          <w:p w14:paraId="68628548" w14:textId="77777777" w:rsidR="00DD6939" w:rsidRPr="00683F43" w:rsidRDefault="00DD6939" w:rsidP="00C4220D">
            <w:pPr>
              <w:jc w:val="center"/>
              <w:rPr>
                <w:rFonts w:ascii="Arial" w:hAnsi="Arial" w:cs="Arial"/>
              </w:rPr>
            </w:pPr>
            <w:r w:rsidRPr="00683F43">
              <w:rPr>
                <w:rFonts w:ascii="Arial" w:hAnsi="Arial" w:cs="Arial"/>
              </w:rPr>
              <w:t>3.</w:t>
            </w:r>
          </w:p>
        </w:tc>
        <w:tc>
          <w:tcPr>
            <w:tcW w:w="3213" w:type="pct"/>
            <w:shd w:val="clear" w:color="auto" w:fill="auto"/>
          </w:tcPr>
          <w:p w14:paraId="269FF87B" w14:textId="77777777" w:rsidR="00DD6939" w:rsidRPr="00683F43" w:rsidRDefault="00DD6939" w:rsidP="00C4220D">
            <w:pPr>
              <w:jc w:val="both"/>
              <w:rPr>
                <w:rFonts w:ascii="Arial" w:hAnsi="Arial" w:cs="Arial"/>
              </w:rPr>
            </w:pPr>
            <w:r w:rsidRPr="00683F43">
              <w:rPr>
                <w:rFonts w:ascii="Arial" w:hAnsi="Arial" w:cs="Arial"/>
              </w:rPr>
              <w:t>Tikrinti, ar gesinimo sistema dirba automatiniu režimu, ar palaikomas būtinas slėgis siurbliams veikiant automatiniu režimu, patikrinti jų paleidimą rankiniu būdu;</w:t>
            </w:r>
          </w:p>
        </w:tc>
        <w:tc>
          <w:tcPr>
            <w:tcW w:w="284" w:type="pct"/>
            <w:gridSpan w:val="2"/>
            <w:shd w:val="clear" w:color="auto" w:fill="auto"/>
            <w:vAlign w:val="center"/>
          </w:tcPr>
          <w:p w14:paraId="620C5641" w14:textId="77777777" w:rsidR="00DD6939" w:rsidRPr="00683F43" w:rsidRDefault="00DD6939" w:rsidP="00C4220D">
            <w:pPr>
              <w:jc w:val="center"/>
              <w:rPr>
                <w:rFonts w:ascii="Arial" w:hAnsi="Arial" w:cs="Arial"/>
              </w:rPr>
            </w:pPr>
          </w:p>
        </w:tc>
        <w:tc>
          <w:tcPr>
            <w:tcW w:w="260" w:type="pct"/>
            <w:vAlign w:val="center"/>
          </w:tcPr>
          <w:p w14:paraId="0E55F813"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131A9911" w14:textId="77777777" w:rsidR="00DD6939" w:rsidRPr="00683F43" w:rsidRDefault="00DD6939" w:rsidP="00C4220D">
            <w:pPr>
              <w:jc w:val="center"/>
              <w:rPr>
                <w:rFonts w:ascii="Arial" w:hAnsi="Arial" w:cs="Arial"/>
              </w:rPr>
            </w:pPr>
          </w:p>
        </w:tc>
        <w:tc>
          <w:tcPr>
            <w:tcW w:w="260" w:type="pct"/>
          </w:tcPr>
          <w:p w14:paraId="7E6EE26F" w14:textId="77777777" w:rsidR="00DD6939" w:rsidRPr="00683F43" w:rsidRDefault="00DD6939" w:rsidP="00C4220D">
            <w:pPr>
              <w:jc w:val="center"/>
              <w:rPr>
                <w:rFonts w:ascii="Arial" w:hAnsi="Arial" w:cs="Arial"/>
              </w:rPr>
            </w:pPr>
          </w:p>
        </w:tc>
        <w:tc>
          <w:tcPr>
            <w:tcW w:w="260" w:type="pct"/>
            <w:shd w:val="clear" w:color="auto" w:fill="auto"/>
            <w:vAlign w:val="center"/>
          </w:tcPr>
          <w:p w14:paraId="7EF1C48A" w14:textId="77777777" w:rsidR="00DD6939" w:rsidRPr="00683F43" w:rsidRDefault="00DD6939" w:rsidP="00C4220D">
            <w:pPr>
              <w:jc w:val="center"/>
              <w:rPr>
                <w:rFonts w:ascii="Arial" w:hAnsi="Arial" w:cs="Arial"/>
              </w:rPr>
            </w:pPr>
          </w:p>
        </w:tc>
        <w:tc>
          <w:tcPr>
            <w:tcW w:w="262" w:type="pct"/>
            <w:shd w:val="clear" w:color="auto" w:fill="auto"/>
            <w:vAlign w:val="center"/>
          </w:tcPr>
          <w:p w14:paraId="1C0DEB08" w14:textId="77777777" w:rsidR="00DD6939" w:rsidRPr="00683F43" w:rsidRDefault="00DD6939" w:rsidP="00C4220D">
            <w:pPr>
              <w:jc w:val="center"/>
              <w:rPr>
                <w:rFonts w:ascii="Arial" w:hAnsi="Arial" w:cs="Arial"/>
              </w:rPr>
            </w:pPr>
          </w:p>
        </w:tc>
      </w:tr>
      <w:tr w:rsidR="00DD6939" w:rsidRPr="00683F43" w14:paraId="505CE34C" w14:textId="77777777" w:rsidTr="00C4220D">
        <w:tc>
          <w:tcPr>
            <w:tcW w:w="200" w:type="pct"/>
            <w:shd w:val="clear" w:color="auto" w:fill="auto"/>
            <w:vAlign w:val="center"/>
          </w:tcPr>
          <w:p w14:paraId="20E99B96" w14:textId="77777777" w:rsidR="00DD6939" w:rsidRPr="00683F43" w:rsidRDefault="00DD6939" w:rsidP="00C4220D">
            <w:pPr>
              <w:jc w:val="center"/>
              <w:rPr>
                <w:rFonts w:ascii="Arial" w:hAnsi="Arial" w:cs="Arial"/>
              </w:rPr>
            </w:pPr>
            <w:r w:rsidRPr="00683F43">
              <w:rPr>
                <w:rFonts w:ascii="Arial" w:hAnsi="Arial" w:cs="Arial"/>
              </w:rPr>
              <w:t>4.</w:t>
            </w:r>
          </w:p>
        </w:tc>
        <w:tc>
          <w:tcPr>
            <w:tcW w:w="3213" w:type="pct"/>
            <w:shd w:val="clear" w:color="auto" w:fill="auto"/>
          </w:tcPr>
          <w:p w14:paraId="3D0298B1" w14:textId="77777777" w:rsidR="00DD6939" w:rsidRPr="00683F43" w:rsidRDefault="00DD6939" w:rsidP="00C4220D">
            <w:pPr>
              <w:jc w:val="both"/>
              <w:rPr>
                <w:rFonts w:ascii="Arial" w:hAnsi="Arial" w:cs="Arial"/>
              </w:rPr>
            </w:pPr>
            <w:r w:rsidRPr="00683F43">
              <w:rPr>
                <w:rFonts w:ascii="Arial" w:hAnsi="Arial" w:cs="Arial"/>
              </w:rPr>
              <w:t>Tikrinti gesinimo sistemos valdymo pultų ar švieslentės šviesinę ir garsinę indikaciją gaisro, dirbant gedimo ir atjungimo režimais;</w:t>
            </w:r>
          </w:p>
        </w:tc>
        <w:tc>
          <w:tcPr>
            <w:tcW w:w="284" w:type="pct"/>
            <w:gridSpan w:val="2"/>
            <w:shd w:val="clear" w:color="auto" w:fill="auto"/>
            <w:vAlign w:val="center"/>
          </w:tcPr>
          <w:p w14:paraId="27A897EB" w14:textId="77777777" w:rsidR="00DD6939" w:rsidRPr="00683F43" w:rsidRDefault="00DD6939" w:rsidP="00C4220D">
            <w:pPr>
              <w:jc w:val="center"/>
              <w:rPr>
                <w:rFonts w:ascii="Arial" w:hAnsi="Arial" w:cs="Arial"/>
              </w:rPr>
            </w:pPr>
          </w:p>
        </w:tc>
        <w:tc>
          <w:tcPr>
            <w:tcW w:w="260" w:type="pct"/>
            <w:vAlign w:val="center"/>
          </w:tcPr>
          <w:p w14:paraId="09D8CF24"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5D8F5777" w14:textId="77777777" w:rsidR="00DD6939" w:rsidRPr="00683F43" w:rsidRDefault="00DD6939" w:rsidP="00C4220D">
            <w:pPr>
              <w:jc w:val="center"/>
              <w:rPr>
                <w:rFonts w:ascii="Arial" w:hAnsi="Arial" w:cs="Arial"/>
              </w:rPr>
            </w:pPr>
          </w:p>
        </w:tc>
        <w:tc>
          <w:tcPr>
            <w:tcW w:w="260" w:type="pct"/>
          </w:tcPr>
          <w:p w14:paraId="5F1B63B2" w14:textId="77777777" w:rsidR="00DD6939" w:rsidRPr="00683F43" w:rsidRDefault="00DD6939" w:rsidP="00C4220D">
            <w:pPr>
              <w:jc w:val="center"/>
              <w:rPr>
                <w:rFonts w:ascii="Arial" w:hAnsi="Arial" w:cs="Arial"/>
                <w:b/>
              </w:rPr>
            </w:pPr>
          </w:p>
        </w:tc>
        <w:tc>
          <w:tcPr>
            <w:tcW w:w="260" w:type="pct"/>
            <w:shd w:val="clear" w:color="auto" w:fill="auto"/>
            <w:vAlign w:val="center"/>
          </w:tcPr>
          <w:p w14:paraId="38CC79FB" w14:textId="77777777" w:rsidR="00DD6939" w:rsidRPr="00683F43" w:rsidRDefault="00DD6939" w:rsidP="00C4220D">
            <w:pPr>
              <w:jc w:val="center"/>
              <w:rPr>
                <w:rFonts w:ascii="Arial" w:hAnsi="Arial" w:cs="Arial"/>
                <w:b/>
              </w:rPr>
            </w:pPr>
          </w:p>
        </w:tc>
        <w:tc>
          <w:tcPr>
            <w:tcW w:w="262" w:type="pct"/>
            <w:shd w:val="clear" w:color="auto" w:fill="auto"/>
            <w:vAlign w:val="center"/>
          </w:tcPr>
          <w:p w14:paraId="1770759E" w14:textId="77777777" w:rsidR="00DD6939" w:rsidRPr="00683F43" w:rsidRDefault="00DD6939" w:rsidP="00C4220D">
            <w:pPr>
              <w:jc w:val="center"/>
              <w:rPr>
                <w:rFonts w:ascii="Arial" w:hAnsi="Arial" w:cs="Arial"/>
              </w:rPr>
            </w:pPr>
          </w:p>
        </w:tc>
      </w:tr>
      <w:tr w:rsidR="00DD6939" w:rsidRPr="00683F43" w14:paraId="3788AC08" w14:textId="77777777" w:rsidTr="00C4220D">
        <w:tc>
          <w:tcPr>
            <w:tcW w:w="200" w:type="pct"/>
            <w:shd w:val="clear" w:color="auto" w:fill="auto"/>
            <w:vAlign w:val="center"/>
          </w:tcPr>
          <w:p w14:paraId="1688BD98" w14:textId="77777777" w:rsidR="00DD6939" w:rsidRPr="00683F43" w:rsidRDefault="00DD6939" w:rsidP="00C4220D">
            <w:pPr>
              <w:jc w:val="center"/>
              <w:rPr>
                <w:rFonts w:ascii="Arial" w:hAnsi="Arial" w:cs="Arial"/>
              </w:rPr>
            </w:pPr>
            <w:r w:rsidRPr="00683F43">
              <w:rPr>
                <w:rFonts w:ascii="Arial" w:hAnsi="Arial" w:cs="Arial"/>
              </w:rPr>
              <w:t>5.</w:t>
            </w:r>
          </w:p>
        </w:tc>
        <w:tc>
          <w:tcPr>
            <w:tcW w:w="3213" w:type="pct"/>
            <w:shd w:val="clear" w:color="auto" w:fill="auto"/>
          </w:tcPr>
          <w:p w14:paraId="16DE21AD" w14:textId="77777777" w:rsidR="00DD6939" w:rsidRPr="00683F43" w:rsidRDefault="00DD6939" w:rsidP="00C4220D">
            <w:pPr>
              <w:jc w:val="both"/>
              <w:rPr>
                <w:rFonts w:ascii="Arial" w:hAnsi="Arial" w:cs="Arial"/>
              </w:rPr>
            </w:pPr>
            <w:r w:rsidRPr="00683F43">
              <w:rPr>
                <w:rFonts w:ascii="Arial" w:hAnsi="Arial" w:cs="Arial"/>
              </w:rPr>
              <w:t>Išbandyti pagrindinių ir rezervinių siurblių veikimą imituojant slėgio kritimą, šviesos ir garso signalus valdymo pulte;</w:t>
            </w:r>
          </w:p>
        </w:tc>
        <w:tc>
          <w:tcPr>
            <w:tcW w:w="284" w:type="pct"/>
            <w:gridSpan w:val="2"/>
            <w:shd w:val="clear" w:color="auto" w:fill="auto"/>
            <w:vAlign w:val="center"/>
          </w:tcPr>
          <w:p w14:paraId="62BE98D3" w14:textId="77777777" w:rsidR="00DD6939" w:rsidRPr="00683F43" w:rsidRDefault="00DD6939" w:rsidP="00C4220D">
            <w:pPr>
              <w:jc w:val="center"/>
              <w:rPr>
                <w:rFonts w:ascii="Arial" w:hAnsi="Arial" w:cs="Arial"/>
              </w:rPr>
            </w:pPr>
          </w:p>
        </w:tc>
        <w:tc>
          <w:tcPr>
            <w:tcW w:w="260" w:type="pct"/>
            <w:vAlign w:val="center"/>
          </w:tcPr>
          <w:p w14:paraId="44F9D295"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3F10889A" w14:textId="77777777" w:rsidR="00DD6939" w:rsidRPr="00683F43" w:rsidRDefault="00DD6939" w:rsidP="00C4220D">
            <w:pPr>
              <w:jc w:val="center"/>
              <w:rPr>
                <w:rFonts w:ascii="Arial" w:hAnsi="Arial" w:cs="Arial"/>
              </w:rPr>
            </w:pPr>
          </w:p>
        </w:tc>
        <w:tc>
          <w:tcPr>
            <w:tcW w:w="260" w:type="pct"/>
          </w:tcPr>
          <w:p w14:paraId="78555A0D" w14:textId="77777777" w:rsidR="00DD6939" w:rsidRPr="00683F43" w:rsidRDefault="00DD6939" w:rsidP="00C4220D">
            <w:pPr>
              <w:jc w:val="center"/>
              <w:rPr>
                <w:rFonts w:ascii="Arial" w:hAnsi="Arial" w:cs="Arial"/>
              </w:rPr>
            </w:pPr>
          </w:p>
        </w:tc>
        <w:tc>
          <w:tcPr>
            <w:tcW w:w="260" w:type="pct"/>
            <w:shd w:val="clear" w:color="auto" w:fill="auto"/>
            <w:vAlign w:val="center"/>
          </w:tcPr>
          <w:p w14:paraId="7D6CAA51" w14:textId="77777777" w:rsidR="00DD6939" w:rsidRPr="00683F43" w:rsidRDefault="00DD6939" w:rsidP="00C4220D">
            <w:pPr>
              <w:jc w:val="center"/>
              <w:rPr>
                <w:rFonts w:ascii="Arial" w:hAnsi="Arial" w:cs="Arial"/>
              </w:rPr>
            </w:pPr>
          </w:p>
        </w:tc>
        <w:tc>
          <w:tcPr>
            <w:tcW w:w="262" w:type="pct"/>
            <w:shd w:val="clear" w:color="auto" w:fill="auto"/>
            <w:vAlign w:val="center"/>
          </w:tcPr>
          <w:p w14:paraId="4CCEE088" w14:textId="77777777" w:rsidR="00DD6939" w:rsidRPr="00683F43" w:rsidRDefault="00DD6939" w:rsidP="00C4220D">
            <w:pPr>
              <w:jc w:val="center"/>
              <w:rPr>
                <w:rFonts w:ascii="Arial" w:hAnsi="Arial" w:cs="Arial"/>
              </w:rPr>
            </w:pPr>
          </w:p>
        </w:tc>
      </w:tr>
      <w:tr w:rsidR="00DD6939" w:rsidRPr="00683F43" w14:paraId="4D752014" w14:textId="77777777" w:rsidTr="00C4220D">
        <w:tc>
          <w:tcPr>
            <w:tcW w:w="200" w:type="pct"/>
            <w:shd w:val="clear" w:color="auto" w:fill="auto"/>
            <w:vAlign w:val="center"/>
          </w:tcPr>
          <w:p w14:paraId="113C7498" w14:textId="77777777" w:rsidR="00DD6939" w:rsidRPr="00683F43" w:rsidRDefault="00DD6939" w:rsidP="00C4220D">
            <w:pPr>
              <w:jc w:val="center"/>
              <w:rPr>
                <w:rFonts w:ascii="Arial" w:hAnsi="Arial" w:cs="Arial"/>
              </w:rPr>
            </w:pPr>
            <w:r w:rsidRPr="00683F43">
              <w:rPr>
                <w:rFonts w:ascii="Arial" w:hAnsi="Arial" w:cs="Arial"/>
              </w:rPr>
              <w:t>6.</w:t>
            </w:r>
          </w:p>
        </w:tc>
        <w:tc>
          <w:tcPr>
            <w:tcW w:w="3213" w:type="pct"/>
            <w:shd w:val="clear" w:color="auto" w:fill="auto"/>
          </w:tcPr>
          <w:p w14:paraId="57519BD9" w14:textId="77777777" w:rsidR="00DD6939" w:rsidRPr="00683F43" w:rsidRDefault="00DD6939" w:rsidP="00C4220D">
            <w:pPr>
              <w:jc w:val="both"/>
              <w:rPr>
                <w:rFonts w:ascii="Arial" w:hAnsi="Arial" w:cs="Arial"/>
              </w:rPr>
            </w:pPr>
            <w:r w:rsidRPr="00683F43">
              <w:rPr>
                <w:rFonts w:ascii="Arial" w:hAnsi="Arial" w:cs="Arial"/>
              </w:rPr>
              <w:t>Pašalinti sausojo gesinimo sistemos skirstomųjų vamzdynų kondensatą;</w:t>
            </w:r>
          </w:p>
        </w:tc>
        <w:tc>
          <w:tcPr>
            <w:tcW w:w="284" w:type="pct"/>
            <w:gridSpan w:val="2"/>
            <w:shd w:val="clear" w:color="auto" w:fill="auto"/>
            <w:vAlign w:val="center"/>
          </w:tcPr>
          <w:p w14:paraId="70D4A93F" w14:textId="77777777" w:rsidR="00DD6939" w:rsidRPr="00683F43" w:rsidRDefault="00DD6939" w:rsidP="00C4220D">
            <w:pPr>
              <w:jc w:val="center"/>
              <w:rPr>
                <w:rFonts w:ascii="Arial" w:hAnsi="Arial" w:cs="Arial"/>
              </w:rPr>
            </w:pPr>
          </w:p>
        </w:tc>
        <w:tc>
          <w:tcPr>
            <w:tcW w:w="260" w:type="pct"/>
            <w:vAlign w:val="center"/>
          </w:tcPr>
          <w:p w14:paraId="296DD8CA"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76227D72" w14:textId="77777777" w:rsidR="00DD6939" w:rsidRPr="00683F43" w:rsidRDefault="00DD6939" w:rsidP="00C4220D">
            <w:pPr>
              <w:jc w:val="center"/>
              <w:rPr>
                <w:rFonts w:ascii="Arial" w:hAnsi="Arial" w:cs="Arial"/>
              </w:rPr>
            </w:pPr>
          </w:p>
        </w:tc>
        <w:tc>
          <w:tcPr>
            <w:tcW w:w="260" w:type="pct"/>
          </w:tcPr>
          <w:p w14:paraId="243363DE" w14:textId="77777777" w:rsidR="00DD6939" w:rsidRPr="00683F43" w:rsidRDefault="00DD6939" w:rsidP="00C4220D">
            <w:pPr>
              <w:jc w:val="center"/>
              <w:rPr>
                <w:rFonts w:ascii="Arial" w:hAnsi="Arial" w:cs="Arial"/>
              </w:rPr>
            </w:pPr>
          </w:p>
        </w:tc>
        <w:tc>
          <w:tcPr>
            <w:tcW w:w="260" w:type="pct"/>
            <w:shd w:val="clear" w:color="auto" w:fill="auto"/>
            <w:vAlign w:val="center"/>
          </w:tcPr>
          <w:p w14:paraId="628B1363" w14:textId="77777777" w:rsidR="00DD6939" w:rsidRPr="00683F43" w:rsidRDefault="00DD6939" w:rsidP="00C4220D">
            <w:pPr>
              <w:jc w:val="center"/>
              <w:rPr>
                <w:rFonts w:ascii="Arial" w:hAnsi="Arial" w:cs="Arial"/>
              </w:rPr>
            </w:pPr>
          </w:p>
        </w:tc>
        <w:tc>
          <w:tcPr>
            <w:tcW w:w="262" w:type="pct"/>
            <w:shd w:val="clear" w:color="auto" w:fill="auto"/>
            <w:vAlign w:val="center"/>
          </w:tcPr>
          <w:p w14:paraId="0C73B1B5" w14:textId="77777777" w:rsidR="00DD6939" w:rsidRPr="00683F43" w:rsidRDefault="00DD6939" w:rsidP="00C4220D">
            <w:pPr>
              <w:jc w:val="center"/>
              <w:rPr>
                <w:rFonts w:ascii="Arial" w:hAnsi="Arial" w:cs="Arial"/>
              </w:rPr>
            </w:pPr>
          </w:p>
        </w:tc>
      </w:tr>
      <w:tr w:rsidR="00DD6939" w:rsidRPr="00683F43" w14:paraId="0650065A" w14:textId="77777777" w:rsidTr="00C4220D">
        <w:tc>
          <w:tcPr>
            <w:tcW w:w="200" w:type="pct"/>
            <w:shd w:val="clear" w:color="auto" w:fill="auto"/>
            <w:vAlign w:val="center"/>
          </w:tcPr>
          <w:p w14:paraId="215C895E" w14:textId="77777777" w:rsidR="00DD6939" w:rsidRPr="00683F43" w:rsidRDefault="00DD6939" w:rsidP="00C4220D">
            <w:pPr>
              <w:jc w:val="center"/>
              <w:rPr>
                <w:rFonts w:ascii="Arial" w:hAnsi="Arial" w:cs="Arial"/>
              </w:rPr>
            </w:pPr>
            <w:r w:rsidRPr="00683F43">
              <w:rPr>
                <w:rFonts w:ascii="Arial" w:hAnsi="Arial" w:cs="Arial"/>
              </w:rPr>
              <w:t>7.</w:t>
            </w:r>
          </w:p>
        </w:tc>
        <w:tc>
          <w:tcPr>
            <w:tcW w:w="3213" w:type="pct"/>
            <w:shd w:val="clear" w:color="auto" w:fill="auto"/>
          </w:tcPr>
          <w:p w14:paraId="760E966A" w14:textId="77777777" w:rsidR="00DD6939" w:rsidRPr="00683F43" w:rsidRDefault="00DD6939" w:rsidP="00C4220D">
            <w:pPr>
              <w:jc w:val="both"/>
              <w:rPr>
                <w:rFonts w:ascii="Arial" w:hAnsi="Arial" w:cs="Arial"/>
              </w:rPr>
            </w:pPr>
            <w:r w:rsidRPr="00683F43">
              <w:rPr>
                <w:rFonts w:ascii="Arial" w:hAnsi="Arial" w:cs="Arial"/>
              </w:rPr>
              <w:t>Tikrinti gesinimo sistemų pagrindinį ir rezervinį maitinimą;</w:t>
            </w:r>
          </w:p>
        </w:tc>
        <w:tc>
          <w:tcPr>
            <w:tcW w:w="284" w:type="pct"/>
            <w:gridSpan w:val="2"/>
            <w:shd w:val="clear" w:color="auto" w:fill="auto"/>
            <w:vAlign w:val="center"/>
          </w:tcPr>
          <w:p w14:paraId="28AD5459" w14:textId="77777777" w:rsidR="00DD6939" w:rsidRPr="00683F43" w:rsidRDefault="00DD6939" w:rsidP="00C4220D">
            <w:pPr>
              <w:jc w:val="center"/>
              <w:rPr>
                <w:rFonts w:ascii="Arial" w:hAnsi="Arial" w:cs="Arial"/>
              </w:rPr>
            </w:pPr>
          </w:p>
        </w:tc>
        <w:tc>
          <w:tcPr>
            <w:tcW w:w="260" w:type="pct"/>
            <w:vAlign w:val="center"/>
          </w:tcPr>
          <w:p w14:paraId="1C89AD48"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68C9598D" w14:textId="77777777" w:rsidR="00DD6939" w:rsidRPr="00683F43" w:rsidRDefault="00DD6939" w:rsidP="00C4220D">
            <w:pPr>
              <w:jc w:val="center"/>
              <w:rPr>
                <w:rFonts w:ascii="Arial" w:hAnsi="Arial" w:cs="Arial"/>
              </w:rPr>
            </w:pPr>
          </w:p>
        </w:tc>
        <w:tc>
          <w:tcPr>
            <w:tcW w:w="260" w:type="pct"/>
          </w:tcPr>
          <w:p w14:paraId="0F7D717C" w14:textId="77777777" w:rsidR="00DD6939" w:rsidRPr="00683F43" w:rsidRDefault="00DD6939" w:rsidP="00C4220D">
            <w:pPr>
              <w:jc w:val="center"/>
              <w:rPr>
                <w:rFonts w:ascii="Arial" w:hAnsi="Arial" w:cs="Arial"/>
              </w:rPr>
            </w:pPr>
          </w:p>
        </w:tc>
        <w:tc>
          <w:tcPr>
            <w:tcW w:w="260" w:type="pct"/>
            <w:shd w:val="clear" w:color="auto" w:fill="auto"/>
            <w:vAlign w:val="center"/>
          </w:tcPr>
          <w:p w14:paraId="5A774DCE" w14:textId="77777777" w:rsidR="00DD6939" w:rsidRPr="00683F43" w:rsidRDefault="00DD6939" w:rsidP="00C4220D">
            <w:pPr>
              <w:jc w:val="center"/>
              <w:rPr>
                <w:rFonts w:ascii="Arial" w:hAnsi="Arial" w:cs="Arial"/>
              </w:rPr>
            </w:pPr>
          </w:p>
        </w:tc>
        <w:tc>
          <w:tcPr>
            <w:tcW w:w="262" w:type="pct"/>
            <w:shd w:val="clear" w:color="auto" w:fill="auto"/>
            <w:vAlign w:val="center"/>
          </w:tcPr>
          <w:p w14:paraId="2DF0B4AC" w14:textId="77777777" w:rsidR="00DD6939" w:rsidRPr="00683F43" w:rsidRDefault="00DD6939" w:rsidP="00C4220D">
            <w:pPr>
              <w:jc w:val="center"/>
              <w:rPr>
                <w:rFonts w:ascii="Arial" w:hAnsi="Arial" w:cs="Arial"/>
              </w:rPr>
            </w:pPr>
          </w:p>
        </w:tc>
      </w:tr>
      <w:tr w:rsidR="00DD6939" w:rsidRPr="00683F43" w14:paraId="76C14A30" w14:textId="77777777" w:rsidTr="00C4220D">
        <w:tc>
          <w:tcPr>
            <w:tcW w:w="200" w:type="pct"/>
            <w:shd w:val="clear" w:color="auto" w:fill="auto"/>
            <w:vAlign w:val="center"/>
          </w:tcPr>
          <w:p w14:paraId="47105255" w14:textId="77777777" w:rsidR="00DD6939" w:rsidRPr="00683F43" w:rsidRDefault="00DD6939" w:rsidP="00C4220D">
            <w:pPr>
              <w:jc w:val="center"/>
              <w:rPr>
                <w:rFonts w:ascii="Arial" w:hAnsi="Arial" w:cs="Arial"/>
              </w:rPr>
            </w:pPr>
            <w:r w:rsidRPr="00683F43">
              <w:rPr>
                <w:rFonts w:ascii="Arial" w:hAnsi="Arial" w:cs="Arial"/>
              </w:rPr>
              <w:t>8.</w:t>
            </w:r>
          </w:p>
        </w:tc>
        <w:tc>
          <w:tcPr>
            <w:tcW w:w="3213" w:type="pct"/>
            <w:shd w:val="clear" w:color="auto" w:fill="auto"/>
          </w:tcPr>
          <w:p w14:paraId="58336417" w14:textId="77777777" w:rsidR="00DD6939" w:rsidRPr="00683F43" w:rsidRDefault="00DD6939" w:rsidP="00C4220D">
            <w:pPr>
              <w:jc w:val="both"/>
              <w:rPr>
                <w:rFonts w:ascii="Arial" w:hAnsi="Arial" w:cs="Arial"/>
              </w:rPr>
            </w:pPr>
            <w:r w:rsidRPr="00683F43">
              <w:rPr>
                <w:rFonts w:ascii="Arial" w:hAnsi="Arial" w:cs="Arial"/>
              </w:rPr>
              <w:t>Tikrinti visų vandentiekio sklendžių padėtį ir jų padėčių indikaciją;</w:t>
            </w:r>
          </w:p>
        </w:tc>
        <w:tc>
          <w:tcPr>
            <w:tcW w:w="284" w:type="pct"/>
            <w:gridSpan w:val="2"/>
            <w:shd w:val="clear" w:color="auto" w:fill="auto"/>
            <w:vAlign w:val="center"/>
          </w:tcPr>
          <w:p w14:paraId="46939EB2" w14:textId="77777777" w:rsidR="00DD6939" w:rsidRPr="00683F43" w:rsidRDefault="00DD6939" w:rsidP="00C4220D">
            <w:pPr>
              <w:jc w:val="center"/>
              <w:rPr>
                <w:rFonts w:ascii="Arial" w:hAnsi="Arial" w:cs="Arial"/>
              </w:rPr>
            </w:pPr>
          </w:p>
        </w:tc>
        <w:tc>
          <w:tcPr>
            <w:tcW w:w="260" w:type="pct"/>
            <w:vAlign w:val="center"/>
          </w:tcPr>
          <w:p w14:paraId="283BF26D" w14:textId="77777777" w:rsidR="00DD6939" w:rsidRPr="00683F43" w:rsidRDefault="00DD6939" w:rsidP="00C4220D">
            <w:pPr>
              <w:jc w:val="center"/>
              <w:rPr>
                <w:rFonts w:ascii="Arial" w:hAnsi="Arial" w:cs="Arial"/>
              </w:rPr>
            </w:pPr>
            <w:r w:rsidRPr="00683F43">
              <w:rPr>
                <w:rFonts w:ascii="Arial" w:hAnsi="Arial" w:cs="Arial"/>
                <w:b/>
              </w:rPr>
              <w:t>+</w:t>
            </w:r>
          </w:p>
        </w:tc>
        <w:tc>
          <w:tcPr>
            <w:tcW w:w="260" w:type="pct"/>
            <w:shd w:val="clear" w:color="auto" w:fill="auto"/>
            <w:vAlign w:val="center"/>
          </w:tcPr>
          <w:p w14:paraId="1ECFF852" w14:textId="77777777" w:rsidR="00DD6939" w:rsidRPr="00683F43" w:rsidRDefault="00DD6939" w:rsidP="00C4220D">
            <w:pPr>
              <w:jc w:val="center"/>
              <w:rPr>
                <w:rFonts w:ascii="Arial" w:hAnsi="Arial" w:cs="Arial"/>
              </w:rPr>
            </w:pPr>
          </w:p>
        </w:tc>
        <w:tc>
          <w:tcPr>
            <w:tcW w:w="260" w:type="pct"/>
          </w:tcPr>
          <w:p w14:paraId="2B762886" w14:textId="77777777" w:rsidR="00DD6939" w:rsidRPr="00683F43" w:rsidRDefault="00DD6939" w:rsidP="00C4220D">
            <w:pPr>
              <w:jc w:val="center"/>
              <w:rPr>
                <w:rFonts w:ascii="Arial" w:hAnsi="Arial" w:cs="Arial"/>
              </w:rPr>
            </w:pPr>
          </w:p>
        </w:tc>
        <w:tc>
          <w:tcPr>
            <w:tcW w:w="260" w:type="pct"/>
            <w:shd w:val="clear" w:color="auto" w:fill="auto"/>
            <w:vAlign w:val="center"/>
          </w:tcPr>
          <w:p w14:paraId="6EFD6223" w14:textId="77777777" w:rsidR="00DD6939" w:rsidRPr="00683F43" w:rsidRDefault="00DD6939" w:rsidP="00C4220D">
            <w:pPr>
              <w:jc w:val="center"/>
              <w:rPr>
                <w:rFonts w:ascii="Arial" w:hAnsi="Arial" w:cs="Arial"/>
              </w:rPr>
            </w:pPr>
          </w:p>
        </w:tc>
        <w:tc>
          <w:tcPr>
            <w:tcW w:w="262" w:type="pct"/>
            <w:shd w:val="clear" w:color="auto" w:fill="auto"/>
            <w:vAlign w:val="center"/>
          </w:tcPr>
          <w:p w14:paraId="09AAC12B" w14:textId="77777777" w:rsidR="00DD6939" w:rsidRPr="00683F43" w:rsidRDefault="00DD6939" w:rsidP="00C4220D">
            <w:pPr>
              <w:jc w:val="center"/>
              <w:rPr>
                <w:rFonts w:ascii="Arial" w:hAnsi="Arial" w:cs="Arial"/>
              </w:rPr>
            </w:pPr>
          </w:p>
        </w:tc>
      </w:tr>
      <w:tr w:rsidR="00DD6939" w:rsidRPr="00683F43" w14:paraId="18350C61" w14:textId="77777777" w:rsidTr="00C4220D">
        <w:tc>
          <w:tcPr>
            <w:tcW w:w="200" w:type="pct"/>
            <w:shd w:val="clear" w:color="auto" w:fill="auto"/>
            <w:vAlign w:val="center"/>
          </w:tcPr>
          <w:p w14:paraId="7047FCC9" w14:textId="77777777" w:rsidR="00DD6939" w:rsidRPr="00683F43" w:rsidRDefault="00DD6939" w:rsidP="00C4220D">
            <w:pPr>
              <w:jc w:val="center"/>
              <w:rPr>
                <w:rFonts w:ascii="Arial" w:hAnsi="Arial" w:cs="Arial"/>
                <w:b/>
              </w:rPr>
            </w:pPr>
            <w:r w:rsidRPr="00683F43">
              <w:rPr>
                <w:rFonts w:ascii="Arial" w:hAnsi="Arial" w:cs="Arial"/>
              </w:rPr>
              <w:t>9.</w:t>
            </w:r>
          </w:p>
        </w:tc>
        <w:tc>
          <w:tcPr>
            <w:tcW w:w="3213" w:type="pct"/>
            <w:shd w:val="clear" w:color="auto" w:fill="auto"/>
          </w:tcPr>
          <w:p w14:paraId="14B993D9" w14:textId="77777777" w:rsidR="00DD6939" w:rsidRPr="00683F43" w:rsidRDefault="00DD6939" w:rsidP="00C4220D">
            <w:pPr>
              <w:jc w:val="both"/>
              <w:rPr>
                <w:rFonts w:ascii="Arial" w:hAnsi="Arial" w:cs="Arial"/>
              </w:rPr>
            </w:pPr>
            <w:r w:rsidRPr="00683F43">
              <w:rPr>
                <w:rFonts w:ascii="Arial" w:hAnsi="Arial" w:cs="Arial"/>
              </w:rPr>
              <w:t>Tikrinti, ar nepažeistas vamzdyno įžeminimas, ar gesinimo sistemų vamzdynas nenaudojamas elektros prietaisams įžeminti;</w:t>
            </w:r>
          </w:p>
        </w:tc>
        <w:tc>
          <w:tcPr>
            <w:tcW w:w="284" w:type="pct"/>
            <w:gridSpan w:val="2"/>
            <w:shd w:val="clear" w:color="auto" w:fill="auto"/>
            <w:vAlign w:val="center"/>
          </w:tcPr>
          <w:p w14:paraId="2E69A3CE" w14:textId="77777777" w:rsidR="00DD6939" w:rsidRPr="00683F43" w:rsidRDefault="00DD6939" w:rsidP="00C4220D">
            <w:pPr>
              <w:jc w:val="center"/>
              <w:rPr>
                <w:rFonts w:ascii="Arial" w:hAnsi="Arial" w:cs="Arial"/>
              </w:rPr>
            </w:pPr>
          </w:p>
        </w:tc>
        <w:tc>
          <w:tcPr>
            <w:tcW w:w="260" w:type="pct"/>
            <w:vAlign w:val="center"/>
          </w:tcPr>
          <w:p w14:paraId="25BDE39D" w14:textId="77777777" w:rsidR="00DD6939" w:rsidRPr="00683F43" w:rsidRDefault="00DD6939" w:rsidP="00C4220D">
            <w:pPr>
              <w:jc w:val="center"/>
              <w:rPr>
                <w:rFonts w:ascii="Arial" w:hAnsi="Arial" w:cs="Arial"/>
                <w:b/>
              </w:rPr>
            </w:pPr>
          </w:p>
        </w:tc>
        <w:tc>
          <w:tcPr>
            <w:tcW w:w="260" w:type="pct"/>
            <w:shd w:val="clear" w:color="auto" w:fill="auto"/>
            <w:vAlign w:val="center"/>
          </w:tcPr>
          <w:p w14:paraId="00D1C658"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vAlign w:val="center"/>
          </w:tcPr>
          <w:p w14:paraId="0AB2DC50" w14:textId="77777777" w:rsidR="00DD6939" w:rsidRPr="00683F43" w:rsidRDefault="00DD6939" w:rsidP="00C4220D">
            <w:pPr>
              <w:jc w:val="center"/>
              <w:rPr>
                <w:rFonts w:ascii="Arial" w:hAnsi="Arial" w:cs="Arial"/>
              </w:rPr>
            </w:pPr>
          </w:p>
        </w:tc>
        <w:tc>
          <w:tcPr>
            <w:tcW w:w="260" w:type="pct"/>
            <w:shd w:val="clear" w:color="auto" w:fill="auto"/>
            <w:vAlign w:val="center"/>
          </w:tcPr>
          <w:p w14:paraId="0ABAA157" w14:textId="77777777" w:rsidR="00DD6939" w:rsidRPr="00683F43" w:rsidRDefault="00DD6939" w:rsidP="00C4220D">
            <w:pPr>
              <w:jc w:val="center"/>
              <w:rPr>
                <w:rFonts w:ascii="Arial" w:hAnsi="Arial" w:cs="Arial"/>
              </w:rPr>
            </w:pPr>
          </w:p>
        </w:tc>
        <w:tc>
          <w:tcPr>
            <w:tcW w:w="262" w:type="pct"/>
            <w:shd w:val="clear" w:color="auto" w:fill="auto"/>
            <w:vAlign w:val="center"/>
          </w:tcPr>
          <w:p w14:paraId="34CC2F08" w14:textId="77777777" w:rsidR="00DD6939" w:rsidRPr="00683F43" w:rsidRDefault="00DD6939" w:rsidP="00C4220D">
            <w:pPr>
              <w:jc w:val="center"/>
              <w:rPr>
                <w:rFonts w:ascii="Arial" w:hAnsi="Arial" w:cs="Arial"/>
              </w:rPr>
            </w:pPr>
          </w:p>
        </w:tc>
      </w:tr>
      <w:tr w:rsidR="00DD6939" w:rsidRPr="00683F43" w14:paraId="74BC0E02" w14:textId="77777777" w:rsidTr="00C4220D">
        <w:trPr>
          <w:trHeight w:val="70"/>
        </w:trPr>
        <w:tc>
          <w:tcPr>
            <w:tcW w:w="200" w:type="pct"/>
            <w:shd w:val="clear" w:color="auto" w:fill="auto"/>
            <w:vAlign w:val="center"/>
          </w:tcPr>
          <w:p w14:paraId="4628A57D" w14:textId="77777777" w:rsidR="00DD6939" w:rsidRPr="00683F43" w:rsidRDefault="00DD6939" w:rsidP="00C4220D">
            <w:pPr>
              <w:jc w:val="center"/>
              <w:rPr>
                <w:rFonts w:ascii="Arial" w:hAnsi="Arial" w:cs="Arial"/>
              </w:rPr>
            </w:pPr>
            <w:r w:rsidRPr="00683F43">
              <w:rPr>
                <w:rFonts w:ascii="Arial" w:hAnsi="Arial" w:cs="Arial"/>
              </w:rPr>
              <w:t>10.</w:t>
            </w:r>
          </w:p>
        </w:tc>
        <w:tc>
          <w:tcPr>
            <w:tcW w:w="3213" w:type="pct"/>
            <w:shd w:val="clear" w:color="auto" w:fill="auto"/>
          </w:tcPr>
          <w:p w14:paraId="2061901B" w14:textId="77777777" w:rsidR="00DD6939" w:rsidRPr="00683F43" w:rsidRDefault="00DD6939" w:rsidP="00C4220D">
            <w:pPr>
              <w:jc w:val="both"/>
              <w:rPr>
                <w:rFonts w:ascii="Arial" w:hAnsi="Arial" w:cs="Arial"/>
              </w:rPr>
            </w:pPr>
            <w:r w:rsidRPr="00683F43">
              <w:rPr>
                <w:rFonts w:ascii="Arial" w:hAnsi="Arial" w:cs="Arial"/>
              </w:rPr>
              <w:t>Tikrinti vandens srauto reles, skambučius (su elektrine ar hidrauline pavara), drenažinius siurblius;</w:t>
            </w:r>
          </w:p>
        </w:tc>
        <w:tc>
          <w:tcPr>
            <w:tcW w:w="284" w:type="pct"/>
            <w:gridSpan w:val="2"/>
            <w:shd w:val="clear" w:color="auto" w:fill="auto"/>
            <w:vAlign w:val="center"/>
          </w:tcPr>
          <w:p w14:paraId="59E215F4" w14:textId="77777777" w:rsidR="00DD6939" w:rsidRPr="00683F43" w:rsidRDefault="00DD6939" w:rsidP="00C4220D">
            <w:pPr>
              <w:jc w:val="center"/>
              <w:rPr>
                <w:rFonts w:ascii="Arial" w:hAnsi="Arial" w:cs="Arial"/>
              </w:rPr>
            </w:pPr>
          </w:p>
        </w:tc>
        <w:tc>
          <w:tcPr>
            <w:tcW w:w="260" w:type="pct"/>
            <w:vAlign w:val="center"/>
          </w:tcPr>
          <w:p w14:paraId="517109AE" w14:textId="77777777" w:rsidR="00DD6939" w:rsidRPr="00683F43" w:rsidRDefault="00DD6939" w:rsidP="00C4220D">
            <w:pPr>
              <w:jc w:val="center"/>
              <w:rPr>
                <w:rFonts w:ascii="Arial" w:hAnsi="Arial" w:cs="Arial"/>
                <w:b/>
              </w:rPr>
            </w:pPr>
          </w:p>
        </w:tc>
        <w:tc>
          <w:tcPr>
            <w:tcW w:w="260" w:type="pct"/>
            <w:shd w:val="clear" w:color="auto" w:fill="auto"/>
          </w:tcPr>
          <w:p w14:paraId="788D4275"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tcPr>
          <w:p w14:paraId="5E3B7212" w14:textId="77777777" w:rsidR="00DD6939" w:rsidRPr="00683F43" w:rsidRDefault="00DD6939" w:rsidP="00C4220D">
            <w:pPr>
              <w:jc w:val="center"/>
              <w:rPr>
                <w:rFonts w:ascii="Arial" w:hAnsi="Arial" w:cs="Arial"/>
              </w:rPr>
            </w:pPr>
          </w:p>
        </w:tc>
        <w:tc>
          <w:tcPr>
            <w:tcW w:w="260" w:type="pct"/>
            <w:shd w:val="clear" w:color="auto" w:fill="auto"/>
            <w:vAlign w:val="center"/>
          </w:tcPr>
          <w:p w14:paraId="29940836" w14:textId="77777777" w:rsidR="00DD6939" w:rsidRPr="00683F43" w:rsidRDefault="00DD6939" w:rsidP="00C4220D">
            <w:pPr>
              <w:jc w:val="center"/>
              <w:rPr>
                <w:rFonts w:ascii="Arial" w:hAnsi="Arial" w:cs="Arial"/>
              </w:rPr>
            </w:pPr>
          </w:p>
        </w:tc>
        <w:tc>
          <w:tcPr>
            <w:tcW w:w="262" w:type="pct"/>
            <w:shd w:val="clear" w:color="auto" w:fill="auto"/>
            <w:vAlign w:val="center"/>
          </w:tcPr>
          <w:p w14:paraId="2F0BDA22" w14:textId="77777777" w:rsidR="00DD6939" w:rsidRPr="00683F43" w:rsidRDefault="00DD6939" w:rsidP="00C4220D">
            <w:pPr>
              <w:jc w:val="center"/>
              <w:rPr>
                <w:rFonts w:ascii="Arial" w:hAnsi="Arial" w:cs="Arial"/>
              </w:rPr>
            </w:pPr>
          </w:p>
        </w:tc>
      </w:tr>
      <w:tr w:rsidR="00DD6939" w:rsidRPr="00683F43" w14:paraId="1A63C5E2" w14:textId="77777777" w:rsidTr="00C4220D">
        <w:tc>
          <w:tcPr>
            <w:tcW w:w="200" w:type="pct"/>
            <w:shd w:val="clear" w:color="auto" w:fill="auto"/>
            <w:vAlign w:val="center"/>
          </w:tcPr>
          <w:p w14:paraId="6D7263C0" w14:textId="77777777" w:rsidR="00DD6939" w:rsidRPr="00683F43" w:rsidRDefault="00DD6939" w:rsidP="00C4220D">
            <w:pPr>
              <w:jc w:val="center"/>
              <w:rPr>
                <w:rFonts w:ascii="Arial" w:hAnsi="Arial" w:cs="Arial"/>
              </w:rPr>
            </w:pPr>
            <w:r w:rsidRPr="00683F43">
              <w:rPr>
                <w:rFonts w:ascii="Arial" w:hAnsi="Arial" w:cs="Arial"/>
              </w:rPr>
              <w:t>11.</w:t>
            </w:r>
          </w:p>
        </w:tc>
        <w:tc>
          <w:tcPr>
            <w:tcW w:w="3213" w:type="pct"/>
            <w:shd w:val="clear" w:color="auto" w:fill="auto"/>
          </w:tcPr>
          <w:p w14:paraId="5869B4DC" w14:textId="77777777" w:rsidR="00DD6939" w:rsidRPr="00683F43" w:rsidRDefault="00DD6939" w:rsidP="00C4220D">
            <w:pPr>
              <w:jc w:val="both"/>
              <w:rPr>
                <w:rFonts w:ascii="Arial" w:hAnsi="Arial" w:cs="Arial"/>
              </w:rPr>
            </w:pPr>
            <w:r w:rsidRPr="00683F43">
              <w:rPr>
                <w:rFonts w:ascii="Arial" w:hAnsi="Arial" w:cs="Arial"/>
              </w:rPr>
              <w:t>Prieš prasidedant šaltajam sezonui tikrinti šildymo sistemą, kuri saugo gesinimo įrenginius nuo užšalimo. Nešildomose patalpose neapsaugotą nuo užšalimo vamzdyną drenuoti;</w:t>
            </w:r>
          </w:p>
        </w:tc>
        <w:tc>
          <w:tcPr>
            <w:tcW w:w="284" w:type="pct"/>
            <w:gridSpan w:val="2"/>
            <w:shd w:val="clear" w:color="auto" w:fill="auto"/>
            <w:vAlign w:val="center"/>
          </w:tcPr>
          <w:p w14:paraId="6A4C3C5A" w14:textId="77777777" w:rsidR="00DD6939" w:rsidRPr="00683F43" w:rsidRDefault="00DD6939" w:rsidP="00C4220D">
            <w:pPr>
              <w:jc w:val="center"/>
              <w:rPr>
                <w:rFonts w:ascii="Arial" w:hAnsi="Arial" w:cs="Arial"/>
              </w:rPr>
            </w:pPr>
          </w:p>
        </w:tc>
        <w:tc>
          <w:tcPr>
            <w:tcW w:w="260" w:type="pct"/>
            <w:vAlign w:val="center"/>
          </w:tcPr>
          <w:p w14:paraId="09B44022" w14:textId="77777777" w:rsidR="00DD6939" w:rsidRPr="00683F43" w:rsidRDefault="00DD6939" w:rsidP="00C4220D">
            <w:pPr>
              <w:jc w:val="center"/>
              <w:rPr>
                <w:rFonts w:ascii="Arial" w:hAnsi="Arial" w:cs="Arial"/>
                <w:b/>
              </w:rPr>
            </w:pPr>
          </w:p>
        </w:tc>
        <w:tc>
          <w:tcPr>
            <w:tcW w:w="260" w:type="pct"/>
            <w:shd w:val="clear" w:color="auto" w:fill="auto"/>
            <w:vAlign w:val="center"/>
          </w:tcPr>
          <w:p w14:paraId="630D205B"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vAlign w:val="center"/>
          </w:tcPr>
          <w:p w14:paraId="099F3241" w14:textId="77777777" w:rsidR="00DD6939" w:rsidRPr="00683F43" w:rsidRDefault="00DD6939" w:rsidP="00C4220D">
            <w:pPr>
              <w:jc w:val="center"/>
              <w:rPr>
                <w:rFonts w:ascii="Arial" w:hAnsi="Arial" w:cs="Arial"/>
              </w:rPr>
            </w:pPr>
          </w:p>
        </w:tc>
        <w:tc>
          <w:tcPr>
            <w:tcW w:w="260" w:type="pct"/>
            <w:shd w:val="clear" w:color="auto" w:fill="auto"/>
            <w:vAlign w:val="center"/>
          </w:tcPr>
          <w:p w14:paraId="3B57B05F" w14:textId="77777777" w:rsidR="00DD6939" w:rsidRPr="00683F43" w:rsidRDefault="00DD6939" w:rsidP="00C4220D">
            <w:pPr>
              <w:jc w:val="center"/>
              <w:rPr>
                <w:rFonts w:ascii="Arial" w:hAnsi="Arial" w:cs="Arial"/>
              </w:rPr>
            </w:pPr>
          </w:p>
        </w:tc>
        <w:tc>
          <w:tcPr>
            <w:tcW w:w="262" w:type="pct"/>
            <w:shd w:val="clear" w:color="auto" w:fill="auto"/>
            <w:vAlign w:val="center"/>
          </w:tcPr>
          <w:p w14:paraId="2E15EE4D" w14:textId="77777777" w:rsidR="00DD6939" w:rsidRPr="00683F43" w:rsidRDefault="00DD6939" w:rsidP="00C4220D">
            <w:pPr>
              <w:jc w:val="center"/>
              <w:rPr>
                <w:rFonts w:ascii="Arial" w:hAnsi="Arial" w:cs="Arial"/>
                <w:b/>
              </w:rPr>
            </w:pPr>
          </w:p>
        </w:tc>
      </w:tr>
      <w:tr w:rsidR="00DD6939" w:rsidRPr="00683F43" w14:paraId="64DEB576" w14:textId="77777777" w:rsidTr="00C4220D">
        <w:tc>
          <w:tcPr>
            <w:tcW w:w="200" w:type="pct"/>
            <w:shd w:val="clear" w:color="auto" w:fill="auto"/>
            <w:vAlign w:val="center"/>
          </w:tcPr>
          <w:p w14:paraId="00AB34A4" w14:textId="77777777" w:rsidR="00DD6939" w:rsidRPr="00683F43" w:rsidRDefault="00DD6939" w:rsidP="00C4220D">
            <w:pPr>
              <w:jc w:val="center"/>
              <w:rPr>
                <w:rFonts w:ascii="Arial" w:hAnsi="Arial" w:cs="Arial"/>
              </w:rPr>
            </w:pPr>
            <w:r w:rsidRPr="00683F43">
              <w:rPr>
                <w:rFonts w:ascii="Arial" w:hAnsi="Arial" w:cs="Arial"/>
              </w:rPr>
              <w:lastRenderedPageBreak/>
              <w:t>12.</w:t>
            </w:r>
          </w:p>
        </w:tc>
        <w:tc>
          <w:tcPr>
            <w:tcW w:w="3213" w:type="pct"/>
            <w:shd w:val="clear" w:color="auto" w:fill="auto"/>
          </w:tcPr>
          <w:p w14:paraId="430F1A45" w14:textId="77777777" w:rsidR="00DD6939" w:rsidRPr="00683F43" w:rsidRDefault="00DD6939" w:rsidP="00C4220D">
            <w:pPr>
              <w:shd w:val="clear" w:color="auto" w:fill="FFFFFF"/>
              <w:tabs>
                <w:tab w:val="left" w:pos="567"/>
                <w:tab w:val="left" w:pos="701"/>
              </w:tabs>
              <w:jc w:val="both"/>
              <w:rPr>
                <w:rFonts w:ascii="Arial" w:hAnsi="Arial" w:cs="Arial"/>
              </w:rPr>
            </w:pPr>
            <w:r w:rsidRPr="00683F43">
              <w:rPr>
                <w:rFonts w:ascii="Arial" w:hAnsi="Arial" w:cs="Arial"/>
              </w:rPr>
              <w:t>Tikrinti visų mechaninių ir elektra valdomų vandentiekio (taip pat sumontuotų vandentiekio įvaduose) sklendžių uždarymą ir atidarymą;</w:t>
            </w:r>
          </w:p>
        </w:tc>
        <w:tc>
          <w:tcPr>
            <w:tcW w:w="284" w:type="pct"/>
            <w:gridSpan w:val="2"/>
            <w:shd w:val="clear" w:color="auto" w:fill="auto"/>
            <w:vAlign w:val="center"/>
          </w:tcPr>
          <w:p w14:paraId="356FA6BB" w14:textId="77777777" w:rsidR="00DD6939" w:rsidRPr="00683F43" w:rsidRDefault="00DD6939" w:rsidP="00C4220D">
            <w:pPr>
              <w:jc w:val="center"/>
              <w:rPr>
                <w:rFonts w:ascii="Arial" w:hAnsi="Arial" w:cs="Arial"/>
                <w:b/>
              </w:rPr>
            </w:pPr>
          </w:p>
        </w:tc>
        <w:tc>
          <w:tcPr>
            <w:tcW w:w="260" w:type="pct"/>
            <w:vAlign w:val="center"/>
          </w:tcPr>
          <w:p w14:paraId="175C14D3" w14:textId="77777777" w:rsidR="00DD6939" w:rsidRPr="00683F43" w:rsidRDefault="00DD6939" w:rsidP="00C4220D">
            <w:pPr>
              <w:jc w:val="center"/>
              <w:rPr>
                <w:rFonts w:ascii="Arial" w:hAnsi="Arial" w:cs="Arial"/>
                <w:b/>
              </w:rPr>
            </w:pPr>
          </w:p>
        </w:tc>
        <w:tc>
          <w:tcPr>
            <w:tcW w:w="260" w:type="pct"/>
            <w:shd w:val="clear" w:color="auto" w:fill="auto"/>
            <w:vAlign w:val="center"/>
          </w:tcPr>
          <w:p w14:paraId="4297A1AB" w14:textId="77777777" w:rsidR="00DD6939" w:rsidRPr="00683F43" w:rsidRDefault="00DD6939" w:rsidP="00C4220D">
            <w:pPr>
              <w:jc w:val="center"/>
              <w:rPr>
                <w:rFonts w:ascii="Arial" w:hAnsi="Arial" w:cs="Arial"/>
                <w:b/>
              </w:rPr>
            </w:pPr>
          </w:p>
        </w:tc>
        <w:tc>
          <w:tcPr>
            <w:tcW w:w="260" w:type="pct"/>
            <w:vAlign w:val="center"/>
          </w:tcPr>
          <w:p w14:paraId="4E21EDBE"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06AA7CF3" w14:textId="77777777" w:rsidR="00DD6939" w:rsidRPr="00683F43" w:rsidRDefault="00DD6939" w:rsidP="00C4220D">
            <w:pPr>
              <w:jc w:val="center"/>
              <w:rPr>
                <w:rFonts w:ascii="Arial" w:hAnsi="Arial" w:cs="Arial"/>
              </w:rPr>
            </w:pPr>
          </w:p>
        </w:tc>
        <w:tc>
          <w:tcPr>
            <w:tcW w:w="262" w:type="pct"/>
            <w:shd w:val="clear" w:color="auto" w:fill="auto"/>
            <w:vAlign w:val="center"/>
          </w:tcPr>
          <w:p w14:paraId="55883178" w14:textId="77777777" w:rsidR="00DD6939" w:rsidRPr="00683F43" w:rsidRDefault="00DD6939" w:rsidP="00C4220D">
            <w:pPr>
              <w:jc w:val="center"/>
              <w:rPr>
                <w:rFonts w:ascii="Arial" w:hAnsi="Arial" w:cs="Arial"/>
                <w:b/>
              </w:rPr>
            </w:pPr>
          </w:p>
        </w:tc>
      </w:tr>
      <w:tr w:rsidR="00DD6939" w:rsidRPr="00683F43" w14:paraId="385F6DA1" w14:textId="77777777" w:rsidTr="00C4220D">
        <w:tc>
          <w:tcPr>
            <w:tcW w:w="200" w:type="pct"/>
            <w:shd w:val="clear" w:color="auto" w:fill="auto"/>
            <w:vAlign w:val="center"/>
          </w:tcPr>
          <w:p w14:paraId="4EE46D26" w14:textId="77777777" w:rsidR="00DD6939" w:rsidRPr="00683F43" w:rsidRDefault="00DD6939" w:rsidP="00C4220D">
            <w:pPr>
              <w:jc w:val="center"/>
              <w:rPr>
                <w:rFonts w:ascii="Arial" w:hAnsi="Arial" w:cs="Arial"/>
              </w:rPr>
            </w:pPr>
            <w:r w:rsidRPr="00683F43">
              <w:rPr>
                <w:rFonts w:ascii="Arial" w:hAnsi="Arial" w:cs="Arial"/>
              </w:rPr>
              <w:t>13.</w:t>
            </w:r>
          </w:p>
        </w:tc>
        <w:tc>
          <w:tcPr>
            <w:tcW w:w="3213" w:type="pct"/>
            <w:shd w:val="clear" w:color="auto" w:fill="auto"/>
          </w:tcPr>
          <w:p w14:paraId="2C3C1942" w14:textId="77777777" w:rsidR="00DD6939" w:rsidRPr="00683F43" w:rsidRDefault="00DD6939" w:rsidP="00C4220D">
            <w:pPr>
              <w:shd w:val="clear" w:color="auto" w:fill="FFFFFF"/>
              <w:tabs>
                <w:tab w:val="left" w:pos="567"/>
                <w:tab w:val="left" w:pos="701"/>
                <w:tab w:val="left" w:pos="7800"/>
              </w:tabs>
              <w:jc w:val="both"/>
              <w:rPr>
                <w:rFonts w:ascii="Arial" w:hAnsi="Arial" w:cs="Arial"/>
              </w:rPr>
            </w:pPr>
            <w:r w:rsidRPr="00683F43">
              <w:rPr>
                <w:rFonts w:ascii="Arial" w:hAnsi="Arial" w:cs="Arial"/>
              </w:rPr>
              <w:t>Tikrinti, ar automatiškai išjungiami elektros prietaisai ir elektros tiekimas į patalpas, kur yra gesinimo vandeniu ar putomis įrenginiai;</w:t>
            </w:r>
          </w:p>
        </w:tc>
        <w:tc>
          <w:tcPr>
            <w:tcW w:w="284" w:type="pct"/>
            <w:gridSpan w:val="2"/>
            <w:shd w:val="clear" w:color="auto" w:fill="auto"/>
            <w:vAlign w:val="center"/>
          </w:tcPr>
          <w:p w14:paraId="18A1B346" w14:textId="77777777" w:rsidR="00DD6939" w:rsidRPr="00683F43" w:rsidRDefault="00DD6939" w:rsidP="00C4220D">
            <w:pPr>
              <w:jc w:val="center"/>
              <w:rPr>
                <w:rFonts w:ascii="Arial" w:hAnsi="Arial" w:cs="Arial"/>
              </w:rPr>
            </w:pPr>
          </w:p>
        </w:tc>
        <w:tc>
          <w:tcPr>
            <w:tcW w:w="260" w:type="pct"/>
            <w:vAlign w:val="center"/>
          </w:tcPr>
          <w:p w14:paraId="0E67440C" w14:textId="77777777" w:rsidR="00DD6939" w:rsidRPr="00683F43" w:rsidRDefault="00DD6939" w:rsidP="00C4220D">
            <w:pPr>
              <w:jc w:val="center"/>
              <w:rPr>
                <w:rFonts w:ascii="Arial" w:hAnsi="Arial" w:cs="Arial"/>
                <w:b/>
              </w:rPr>
            </w:pPr>
          </w:p>
        </w:tc>
        <w:tc>
          <w:tcPr>
            <w:tcW w:w="260" w:type="pct"/>
            <w:shd w:val="clear" w:color="auto" w:fill="auto"/>
            <w:vAlign w:val="center"/>
          </w:tcPr>
          <w:p w14:paraId="2AAA3C01" w14:textId="77777777" w:rsidR="00DD6939" w:rsidRPr="00683F43" w:rsidRDefault="00DD6939" w:rsidP="00C4220D">
            <w:pPr>
              <w:jc w:val="center"/>
              <w:rPr>
                <w:rFonts w:ascii="Arial" w:hAnsi="Arial" w:cs="Arial"/>
                <w:b/>
              </w:rPr>
            </w:pPr>
          </w:p>
        </w:tc>
        <w:tc>
          <w:tcPr>
            <w:tcW w:w="260" w:type="pct"/>
            <w:vAlign w:val="center"/>
          </w:tcPr>
          <w:p w14:paraId="5FCCBC51"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4C6153FB" w14:textId="77777777" w:rsidR="00DD6939" w:rsidRPr="00683F43" w:rsidRDefault="00DD6939" w:rsidP="00C4220D">
            <w:pPr>
              <w:jc w:val="center"/>
              <w:rPr>
                <w:rFonts w:ascii="Arial" w:hAnsi="Arial" w:cs="Arial"/>
              </w:rPr>
            </w:pPr>
          </w:p>
        </w:tc>
        <w:tc>
          <w:tcPr>
            <w:tcW w:w="262" w:type="pct"/>
            <w:shd w:val="clear" w:color="auto" w:fill="auto"/>
            <w:vAlign w:val="center"/>
          </w:tcPr>
          <w:p w14:paraId="4CDF94E2" w14:textId="77777777" w:rsidR="00DD6939" w:rsidRPr="00683F43" w:rsidRDefault="00DD6939" w:rsidP="00C4220D">
            <w:pPr>
              <w:jc w:val="center"/>
              <w:rPr>
                <w:rFonts w:ascii="Arial" w:hAnsi="Arial" w:cs="Arial"/>
                <w:b/>
              </w:rPr>
            </w:pPr>
          </w:p>
        </w:tc>
      </w:tr>
      <w:tr w:rsidR="00DD6939" w:rsidRPr="00683F43" w14:paraId="5ED8A574" w14:textId="77777777" w:rsidTr="00C4220D">
        <w:tc>
          <w:tcPr>
            <w:tcW w:w="200" w:type="pct"/>
            <w:shd w:val="clear" w:color="auto" w:fill="auto"/>
            <w:vAlign w:val="center"/>
          </w:tcPr>
          <w:p w14:paraId="3FFD96ED" w14:textId="77777777" w:rsidR="00DD6939" w:rsidRPr="00683F43" w:rsidRDefault="00DD6939" w:rsidP="00C4220D">
            <w:pPr>
              <w:jc w:val="center"/>
              <w:rPr>
                <w:rFonts w:ascii="Arial" w:hAnsi="Arial" w:cs="Arial"/>
              </w:rPr>
            </w:pPr>
            <w:r w:rsidRPr="00683F43">
              <w:rPr>
                <w:rFonts w:ascii="Arial" w:hAnsi="Arial" w:cs="Arial"/>
              </w:rPr>
              <w:t>14.</w:t>
            </w:r>
          </w:p>
        </w:tc>
        <w:tc>
          <w:tcPr>
            <w:tcW w:w="3213" w:type="pct"/>
            <w:shd w:val="clear" w:color="auto" w:fill="auto"/>
          </w:tcPr>
          <w:p w14:paraId="7E93C8FA" w14:textId="77777777" w:rsidR="00DD6939" w:rsidRPr="00683F43" w:rsidRDefault="00DD6939" w:rsidP="00C4220D">
            <w:pPr>
              <w:jc w:val="both"/>
              <w:rPr>
                <w:rFonts w:ascii="Arial" w:hAnsi="Arial" w:cs="Arial"/>
              </w:rPr>
            </w:pPr>
            <w:r w:rsidRPr="00683F43">
              <w:rPr>
                <w:rFonts w:ascii="Arial" w:hAnsi="Arial" w:cs="Arial"/>
              </w:rPr>
              <w:t>Atlikti išorinę vamzdynų, gaisrinių čiaupų, sklendžių ir kitos įrangos apžiūrą, tikrinti, ar įrenginiai nepažeisti korozijos;</w:t>
            </w:r>
          </w:p>
        </w:tc>
        <w:tc>
          <w:tcPr>
            <w:tcW w:w="284" w:type="pct"/>
            <w:gridSpan w:val="2"/>
            <w:shd w:val="clear" w:color="auto" w:fill="auto"/>
            <w:vAlign w:val="center"/>
          </w:tcPr>
          <w:p w14:paraId="06921895" w14:textId="77777777" w:rsidR="00DD6939" w:rsidRPr="00683F43" w:rsidRDefault="00DD6939" w:rsidP="00C4220D">
            <w:pPr>
              <w:jc w:val="center"/>
              <w:rPr>
                <w:rFonts w:ascii="Arial" w:hAnsi="Arial" w:cs="Arial"/>
              </w:rPr>
            </w:pPr>
          </w:p>
        </w:tc>
        <w:tc>
          <w:tcPr>
            <w:tcW w:w="260" w:type="pct"/>
            <w:vAlign w:val="center"/>
          </w:tcPr>
          <w:p w14:paraId="2DC5C60D" w14:textId="77777777" w:rsidR="00DD6939" w:rsidRPr="00683F43" w:rsidRDefault="00DD6939" w:rsidP="00C4220D">
            <w:pPr>
              <w:jc w:val="center"/>
              <w:rPr>
                <w:rFonts w:ascii="Arial" w:hAnsi="Arial" w:cs="Arial"/>
                <w:b/>
              </w:rPr>
            </w:pPr>
          </w:p>
        </w:tc>
        <w:tc>
          <w:tcPr>
            <w:tcW w:w="260" w:type="pct"/>
            <w:shd w:val="clear" w:color="auto" w:fill="auto"/>
            <w:vAlign w:val="center"/>
          </w:tcPr>
          <w:p w14:paraId="174BA3DC" w14:textId="77777777" w:rsidR="00DD6939" w:rsidRPr="00683F43" w:rsidRDefault="00DD6939" w:rsidP="00C4220D">
            <w:pPr>
              <w:jc w:val="center"/>
              <w:rPr>
                <w:rFonts w:ascii="Arial" w:hAnsi="Arial" w:cs="Arial"/>
                <w:b/>
              </w:rPr>
            </w:pPr>
          </w:p>
        </w:tc>
        <w:tc>
          <w:tcPr>
            <w:tcW w:w="260" w:type="pct"/>
            <w:vAlign w:val="center"/>
          </w:tcPr>
          <w:p w14:paraId="4BD9FF2B"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051F0312" w14:textId="77777777" w:rsidR="00DD6939" w:rsidRPr="00683F43" w:rsidRDefault="00DD6939" w:rsidP="00C4220D">
            <w:pPr>
              <w:jc w:val="center"/>
              <w:rPr>
                <w:rFonts w:ascii="Arial" w:hAnsi="Arial" w:cs="Arial"/>
              </w:rPr>
            </w:pPr>
          </w:p>
        </w:tc>
        <w:tc>
          <w:tcPr>
            <w:tcW w:w="262" w:type="pct"/>
            <w:shd w:val="clear" w:color="auto" w:fill="auto"/>
            <w:vAlign w:val="center"/>
          </w:tcPr>
          <w:p w14:paraId="11C572FA" w14:textId="77777777" w:rsidR="00DD6939" w:rsidRPr="00683F43" w:rsidRDefault="00DD6939" w:rsidP="00C4220D">
            <w:pPr>
              <w:jc w:val="center"/>
              <w:rPr>
                <w:rFonts w:ascii="Arial" w:hAnsi="Arial" w:cs="Arial"/>
                <w:b/>
              </w:rPr>
            </w:pPr>
          </w:p>
        </w:tc>
      </w:tr>
      <w:tr w:rsidR="00DD6939" w:rsidRPr="00683F43" w14:paraId="763409A2" w14:textId="77777777" w:rsidTr="00C4220D">
        <w:tc>
          <w:tcPr>
            <w:tcW w:w="200" w:type="pct"/>
            <w:shd w:val="clear" w:color="auto" w:fill="auto"/>
            <w:vAlign w:val="center"/>
          </w:tcPr>
          <w:p w14:paraId="38503BAB" w14:textId="77777777" w:rsidR="00DD6939" w:rsidRPr="00683F43" w:rsidRDefault="00DD6939" w:rsidP="00C4220D">
            <w:pPr>
              <w:jc w:val="center"/>
              <w:rPr>
                <w:rFonts w:ascii="Arial" w:hAnsi="Arial" w:cs="Arial"/>
              </w:rPr>
            </w:pPr>
            <w:r w:rsidRPr="00683F43">
              <w:rPr>
                <w:rFonts w:ascii="Arial" w:hAnsi="Arial" w:cs="Arial"/>
              </w:rPr>
              <w:t>15.</w:t>
            </w:r>
          </w:p>
        </w:tc>
        <w:tc>
          <w:tcPr>
            <w:tcW w:w="3213" w:type="pct"/>
            <w:shd w:val="clear" w:color="auto" w:fill="auto"/>
          </w:tcPr>
          <w:p w14:paraId="790DD181" w14:textId="77777777" w:rsidR="00DD6939" w:rsidRPr="00683F43" w:rsidRDefault="00DD6939" w:rsidP="00C4220D">
            <w:pPr>
              <w:jc w:val="both"/>
              <w:rPr>
                <w:rFonts w:ascii="Arial" w:hAnsi="Arial" w:cs="Arial"/>
              </w:rPr>
            </w:pPr>
            <w:r w:rsidRPr="00683F43">
              <w:rPr>
                <w:rFonts w:ascii="Arial" w:hAnsi="Arial" w:cs="Arial"/>
              </w:rPr>
              <w:t>Tikrinti rezervinio maitinimo automatinį įjungimą;</w:t>
            </w:r>
          </w:p>
        </w:tc>
        <w:tc>
          <w:tcPr>
            <w:tcW w:w="284" w:type="pct"/>
            <w:gridSpan w:val="2"/>
            <w:shd w:val="clear" w:color="auto" w:fill="auto"/>
            <w:vAlign w:val="center"/>
          </w:tcPr>
          <w:p w14:paraId="222B3F85" w14:textId="77777777" w:rsidR="00DD6939" w:rsidRPr="00683F43" w:rsidRDefault="00DD6939" w:rsidP="00C4220D">
            <w:pPr>
              <w:jc w:val="center"/>
              <w:rPr>
                <w:rFonts w:ascii="Arial" w:hAnsi="Arial" w:cs="Arial"/>
              </w:rPr>
            </w:pPr>
          </w:p>
        </w:tc>
        <w:tc>
          <w:tcPr>
            <w:tcW w:w="260" w:type="pct"/>
            <w:vAlign w:val="center"/>
          </w:tcPr>
          <w:p w14:paraId="70309C51" w14:textId="77777777" w:rsidR="00DD6939" w:rsidRPr="00683F43" w:rsidRDefault="00DD6939" w:rsidP="00C4220D">
            <w:pPr>
              <w:jc w:val="center"/>
              <w:rPr>
                <w:rFonts w:ascii="Arial" w:hAnsi="Arial" w:cs="Arial"/>
                <w:b/>
              </w:rPr>
            </w:pPr>
          </w:p>
        </w:tc>
        <w:tc>
          <w:tcPr>
            <w:tcW w:w="260" w:type="pct"/>
            <w:shd w:val="clear" w:color="auto" w:fill="auto"/>
            <w:vAlign w:val="center"/>
          </w:tcPr>
          <w:p w14:paraId="13E9C8D0" w14:textId="77777777" w:rsidR="00DD6939" w:rsidRPr="00683F43" w:rsidRDefault="00DD6939" w:rsidP="00C4220D">
            <w:pPr>
              <w:jc w:val="center"/>
              <w:rPr>
                <w:rFonts w:ascii="Arial" w:hAnsi="Arial" w:cs="Arial"/>
                <w:b/>
              </w:rPr>
            </w:pPr>
          </w:p>
        </w:tc>
        <w:tc>
          <w:tcPr>
            <w:tcW w:w="260" w:type="pct"/>
            <w:vAlign w:val="center"/>
          </w:tcPr>
          <w:p w14:paraId="0AC990EF" w14:textId="77777777" w:rsidR="00DD6939" w:rsidRPr="00683F43" w:rsidRDefault="00DD6939" w:rsidP="00C4220D">
            <w:pPr>
              <w:jc w:val="center"/>
              <w:rPr>
                <w:rFonts w:ascii="Arial" w:hAnsi="Arial" w:cs="Arial"/>
                <w:b/>
              </w:rPr>
            </w:pPr>
            <w:r w:rsidRPr="00683F43">
              <w:rPr>
                <w:rFonts w:ascii="Arial" w:hAnsi="Arial" w:cs="Arial"/>
                <w:b/>
              </w:rPr>
              <w:t>+</w:t>
            </w:r>
          </w:p>
        </w:tc>
        <w:tc>
          <w:tcPr>
            <w:tcW w:w="260" w:type="pct"/>
            <w:shd w:val="clear" w:color="auto" w:fill="auto"/>
            <w:vAlign w:val="center"/>
          </w:tcPr>
          <w:p w14:paraId="71C9CB3B" w14:textId="77777777" w:rsidR="00DD6939" w:rsidRPr="00683F43" w:rsidRDefault="00DD6939" w:rsidP="00C4220D">
            <w:pPr>
              <w:jc w:val="center"/>
              <w:rPr>
                <w:rFonts w:ascii="Arial" w:hAnsi="Arial" w:cs="Arial"/>
              </w:rPr>
            </w:pPr>
          </w:p>
        </w:tc>
        <w:tc>
          <w:tcPr>
            <w:tcW w:w="262" w:type="pct"/>
            <w:shd w:val="clear" w:color="auto" w:fill="auto"/>
            <w:vAlign w:val="center"/>
          </w:tcPr>
          <w:p w14:paraId="65868F4A" w14:textId="77777777" w:rsidR="00DD6939" w:rsidRPr="00683F43" w:rsidRDefault="00DD6939" w:rsidP="00C4220D">
            <w:pPr>
              <w:jc w:val="center"/>
              <w:rPr>
                <w:rFonts w:ascii="Arial" w:hAnsi="Arial" w:cs="Arial"/>
                <w:b/>
              </w:rPr>
            </w:pPr>
          </w:p>
        </w:tc>
      </w:tr>
      <w:tr w:rsidR="00DD6939" w:rsidRPr="00683F43" w14:paraId="6A9C0C73" w14:textId="77777777" w:rsidTr="00C4220D">
        <w:tc>
          <w:tcPr>
            <w:tcW w:w="200" w:type="pct"/>
            <w:shd w:val="clear" w:color="auto" w:fill="auto"/>
            <w:vAlign w:val="center"/>
          </w:tcPr>
          <w:p w14:paraId="45628071" w14:textId="77777777" w:rsidR="00DD6939" w:rsidRPr="00683F43" w:rsidRDefault="00DD6939" w:rsidP="00C4220D">
            <w:pPr>
              <w:jc w:val="center"/>
              <w:rPr>
                <w:rFonts w:ascii="Arial" w:hAnsi="Arial" w:cs="Arial"/>
              </w:rPr>
            </w:pPr>
            <w:r w:rsidRPr="00683F43">
              <w:rPr>
                <w:rFonts w:ascii="Arial" w:hAnsi="Arial" w:cs="Arial"/>
              </w:rPr>
              <w:t>16.</w:t>
            </w:r>
          </w:p>
        </w:tc>
        <w:tc>
          <w:tcPr>
            <w:tcW w:w="3213" w:type="pct"/>
            <w:shd w:val="clear" w:color="auto" w:fill="auto"/>
          </w:tcPr>
          <w:p w14:paraId="6EE63ACD" w14:textId="77777777" w:rsidR="00DD6939" w:rsidRPr="00683F43" w:rsidRDefault="00DD6939" w:rsidP="00C4220D">
            <w:pPr>
              <w:jc w:val="both"/>
              <w:rPr>
                <w:rFonts w:ascii="Arial" w:hAnsi="Arial" w:cs="Arial"/>
              </w:rPr>
            </w:pPr>
            <w:r w:rsidRPr="00683F43">
              <w:rPr>
                <w:rFonts w:ascii="Arial" w:hAnsi="Arial" w:cs="Arial"/>
              </w:rPr>
              <w:t>Kiekvieną vandens siurblį bandyti pilnutinės apkrovos sąlygomis, gautos reikšmės turi atitikti jo technines charakteristikas. Patikrinti oro kompresoriaus darbą;</w:t>
            </w:r>
          </w:p>
        </w:tc>
        <w:tc>
          <w:tcPr>
            <w:tcW w:w="284" w:type="pct"/>
            <w:gridSpan w:val="2"/>
            <w:shd w:val="clear" w:color="auto" w:fill="auto"/>
            <w:vAlign w:val="center"/>
          </w:tcPr>
          <w:p w14:paraId="116ABCD1" w14:textId="77777777" w:rsidR="00DD6939" w:rsidRPr="00683F43" w:rsidRDefault="00DD6939" w:rsidP="00C4220D">
            <w:pPr>
              <w:jc w:val="center"/>
              <w:rPr>
                <w:rFonts w:ascii="Arial" w:hAnsi="Arial" w:cs="Arial"/>
              </w:rPr>
            </w:pPr>
          </w:p>
        </w:tc>
        <w:tc>
          <w:tcPr>
            <w:tcW w:w="260" w:type="pct"/>
            <w:vAlign w:val="center"/>
          </w:tcPr>
          <w:p w14:paraId="46DA5898" w14:textId="77777777" w:rsidR="00DD6939" w:rsidRPr="00683F43" w:rsidRDefault="00DD6939" w:rsidP="00C4220D">
            <w:pPr>
              <w:jc w:val="center"/>
              <w:rPr>
                <w:rFonts w:ascii="Arial" w:hAnsi="Arial" w:cs="Arial"/>
                <w:b/>
              </w:rPr>
            </w:pPr>
          </w:p>
        </w:tc>
        <w:tc>
          <w:tcPr>
            <w:tcW w:w="260" w:type="pct"/>
            <w:shd w:val="clear" w:color="auto" w:fill="auto"/>
            <w:vAlign w:val="center"/>
          </w:tcPr>
          <w:p w14:paraId="4185A1AD" w14:textId="77777777" w:rsidR="00DD6939" w:rsidRPr="00683F43" w:rsidRDefault="00DD6939" w:rsidP="00C4220D">
            <w:pPr>
              <w:jc w:val="center"/>
              <w:rPr>
                <w:rFonts w:ascii="Arial" w:hAnsi="Arial" w:cs="Arial"/>
                <w:b/>
              </w:rPr>
            </w:pPr>
          </w:p>
        </w:tc>
        <w:tc>
          <w:tcPr>
            <w:tcW w:w="260" w:type="pct"/>
          </w:tcPr>
          <w:p w14:paraId="3E983740" w14:textId="77777777" w:rsidR="00DD6939" w:rsidRPr="00683F43" w:rsidRDefault="00DD6939" w:rsidP="00C4220D">
            <w:pPr>
              <w:jc w:val="center"/>
              <w:rPr>
                <w:rFonts w:ascii="Arial" w:hAnsi="Arial" w:cs="Arial"/>
                <w:b/>
              </w:rPr>
            </w:pPr>
          </w:p>
        </w:tc>
        <w:tc>
          <w:tcPr>
            <w:tcW w:w="260" w:type="pct"/>
            <w:shd w:val="clear" w:color="auto" w:fill="auto"/>
            <w:vAlign w:val="center"/>
          </w:tcPr>
          <w:p w14:paraId="708C5E13"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5401F836" w14:textId="77777777" w:rsidR="00DD6939" w:rsidRPr="00683F43" w:rsidRDefault="00DD6939" w:rsidP="00C4220D">
            <w:pPr>
              <w:jc w:val="center"/>
              <w:rPr>
                <w:rFonts w:ascii="Arial" w:hAnsi="Arial" w:cs="Arial"/>
                <w:b/>
              </w:rPr>
            </w:pPr>
          </w:p>
        </w:tc>
      </w:tr>
      <w:tr w:rsidR="00DD6939" w:rsidRPr="00683F43" w14:paraId="04201DFB" w14:textId="77777777" w:rsidTr="00C4220D">
        <w:tc>
          <w:tcPr>
            <w:tcW w:w="200" w:type="pct"/>
            <w:shd w:val="clear" w:color="auto" w:fill="auto"/>
            <w:vAlign w:val="center"/>
          </w:tcPr>
          <w:p w14:paraId="7F969A00" w14:textId="77777777" w:rsidR="00DD6939" w:rsidRPr="00683F43" w:rsidRDefault="00DD6939" w:rsidP="00C4220D">
            <w:pPr>
              <w:jc w:val="center"/>
              <w:rPr>
                <w:rFonts w:ascii="Arial" w:hAnsi="Arial" w:cs="Arial"/>
              </w:rPr>
            </w:pPr>
            <w:r w:rsidRPr="00683F43">
              <w:rPr>
                <w:rFonts w:ascii="Arial" w:hAnsi="Arial" w:cs="Arial"/>
              </w:rPr>
              <w:t>17.</w:t>
            </w:r>
          </w:p>
        </w:tc>
        <w:tc>
          <w:tcPr>
            <w:tcW w:w="3213" w:type="pct"/>
            <w:shd w:val="clear" w:color="auto" w:fill="auto"/>
          </w:tcPr>
          <w:p w14:paraId="4F9EE65D" w14:textId="77777777" w:rsidR="00DD6939" w:rsidRPr="00683F43" w:rsidRDefault="00DD6939" w:rsidP="00C4220D">
            <w:pPr>
              <w:jc w:val="both"/>
              <w:rPr>
                <w:rFonts w:ascii="Arial" w:hAnsi="Arial" w:cs="Arial"/>
              </w:rPr>
            </w:pPr>
            <w:r w:rsidRPr="00683F43">
              <w:rPr>
                <w:rFonts w:ascii="Arial" w:hAnsi="Arial" w:cs="Arial"/>
              </w:rPr>
              <w:t>Tikrinti, ar nepasibaigęs slėginių indų ir gesinimo sistemos vamzdyno hidraulinio bandymo terminas. Jei pasibaigęs, atlikti jų bandymus. GSIS slėginių indų ir vamzdynų hidraulinį bandymą atlikti papildomai – po avarijų, rekonstravimo bei remonto darbų;</w:t>
            </w:r>
          </w:p>
        </w:tc>
        <w:tc>
          <w:tcPr>
            <w:tcW w:w="284" w:type="pct"/>
            <w:gridSpan w:val="2"/>
            <w:shd w:val="clear" w:color="auto" w:fill="auto"/>
            <w:vAlign w:val="center"/>
          </w:tcPr>
          <w:p w14:paraId="1DF85B13" w14:textId="77777777" w:rsidR="00DD6939" w:rsidRPr="00683F43" w:rsidRDefault="00DD6939" w:rsidP="00C4220D">
            <w:pPr>
              <w:jc w:val="center"/>
              <w:rPr>
                <w:rFonts w:ascii="Arial" w:hAnsi="Arial" w:cs="Arial"/>
              </w:rPr>
            </w:pPr>
          </w:p>
        </w:tc>
        <w:tc>
          <w:tcPr>
            <w:tcW w:w="260" w:type="pct"/>
            <w:vAlign w:val="center"/>
          </w:tcPr>
          <w:p w14:paraId="5BCAA0D9" w14:textId="77777777" w:rsidR="00DD6939" w:rsidRPr="00683F43" w:rsidRDefault="00DD6939" w:rsidP="00C4220D">
            <w:pPr>
              <w:jc w:val="center"/>
              <w:rPr>
                <w:rFonts w:ascii="Arial" w:hAnsi="Arial" w:cs="Arial"/>
                <w:b/>
              </w:rPr>
            </w:pPr>
          </w:p>
        </w:tc>
        <w:tc>
          <w:tcPr>
            <w:tcW w:w="260" w:type="pct"/>
            <w:shd w:val="clear" w:color="auto" w:fill="auto"/>
            <w:vAlign w:val="center"/>
          </w:tcPr>
          <w:p w14:paraId="07898079" w14:textId="77777777" w:rsidR="00DD6939" w:rsidRPr="00683F43" w:rsidRDefault="00DD6939" w:rsidP="00C4220D">
            <w:pPr>
              <w:jc w:val="center"/>
              <w:rPr>
                <w:rFonts w:ascii="Arial" w:hAnsi="Arial" w:cs="Arial"/>
                <w:b/>
              </w:rPr>
            </w:pPr>
          </w:p>
        </w:tc>
        <w:tc>
          <w:tcPr>
            <w:tcW w:w="260" w:type="pct"/>
          </w:tcPr>
          <w:p w14:paraId="41125B0D" w14:textId="77777777" w:rsidR="00DD6939" w:rsidRPr="00683F43" w:rsidRDefault="00DD6939" w:rsidP="00C4220D">
            <w:pPr>
              <w:jc w:val="center"/>
              <w:rPr>
                <w:rFonts w:ascii="Arial" w:hAnsi="Arial" w:cs="Arial"/>
                <w:b/>
              </w:rPr>
            </w:pPr>
          </w:p>
        </w:tc>
        <w:tc>
          <w:tcPr>
            <w:tcW w:w="260" w:type="pct"/>
            <w:shd w:val="clear" w:color="auto" w:fill="auto"/>
            <w:vAlign w:val="center"/>
          </w:tcPr>
          <w:p w14:paraId="783BEB4B"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2DBE99D4" w14:textId="77777777" w:rsidR="00DD6939" w:rsidRPr="00683F43" w:rsidRDefault="00DD6939" w:rsidP="00C4220D">
            <w:pPr>
              <w:jc w:val="center"/>
              <w:rPr>
                <w:rFonts w:ascii="Arial" w:hAnsi="Arial" w:cs="Arial"/>
                <w:b/>
              </w:rPr>
            </w:pPr>
          </w:p>
        </w:tc>
      </w:tr>
      <w:tr w:rsidR="00DD6939" w:rsidRPr="00683F43" w14:paraId="4B9573CB" w14:textId="77777777" w:rsidTr="00C4220D">
        <w:tc>
          <w:tcPr>
            <w:tcW w:w="200" w:type="pct"/>
            <w:shd w:val="clear" w:color="auto" w:fill="auto"/>
            <w:vAlign w:val="center"/>
          </w:tcPr>
          <w:p w14:paraId="5F2ACFFE" w14:textId="77777777" w:rsidR="00DD6939" w:rsidRPr="00683F43" w:rsidRDefault="00DD6939" w:rsidP="00C4220D">
            <w:pPr>
              <w:jc w:val="center"/>
              <w:rPr>
                <w:rFonts w:ascii="Arial" w:hAnsi="Arial" w:cs="Arial"/>
              </w:rPr>
            </w:pPr>
            <w:r w:rsidRPr="00683F43">
              <w:rPr>
                <w:rFonts w:ascii="Arial" w:hAnsi="Arial" w:cs="Arial"/>
              </w:rPr>
              <w:t>18.</w:t>
            </w:r>
          </w:p>
        </w:tc>
        <w:tc>
          <w:tcPr>
            <w:tcW w:w="3213" w:type="pct"/>
            <w:shd w:val="clear" w:color="auto" w:fill="auto"/>
          </w:tcPr>
          <w:p w14:paraId="087A2AC1" w14:textId="77777777" w:rsidR="00DD6939" w:rsidRPr="00683F43" w:rsidRDefault="00DD6939" w:rsidP="00C4220D">
            <w:pPr>
              <w:jc w:val="both"/>
              <w:rPr>
                <w:rFonts w:ascii="Arial" w:hAnsi="Arial" w:cs="Arial"/>
              </w:rPr>
            </w:pPr>
            <w:r w:rsidRPr="00683F43">
              <w:rPr>
                <w:rFonts w:ascii="Arial" w:hAnsi="Arial" w:cs="Arial"/>
              </w:rPr>
              <w:t>Atlikti sauso ir šlapio signalinių vožtuvų bandymus pagal gamintojo nurodymus, išbandyti atbulinius vožtuvus;</w:t>
            </w:r>
          </w:p>
        </w:tc>
        <w:tc>
          <w:tcPr>
            <w:tcW w:w="284" w:type="pct"/>
            <w:gridSpan w:val="2"/>
            <w:shd w:val="clear" w:color="auto" w:fill="auto"/>
            <w:vAlign w:val="center"/>
          </w:tcPr>
          <w:p w14:paraId="51C6DBAB" w14:textId="77777777" w:rsidR="00DD6939" w:rsidRPr="00683F43" w:rsidRDefault="00DD6939" w:rsidP="00C4220D">
            <w:pPr>
              <w:jc w:val="center"/>
              <w:rPr>
                <w:rFonts w:ascii="Arial" w:hAnsi="Arial" w:cs="Arial"/>
                <w:b/>
              </w:rPr>
            </w:pPr>
          </w:p>
        </w:tc>
        <w:tc>
          <w:tcPr>
            <w:tcW w:w="260" w:type="pct"/>
            <w:vAlign w:val="center"/>
          </w:tcPr>
          <w:p w14:paraId="54E619BE" w14:textId="77777777" w:rsidR="00DD6939" w:rsidRPr="00683F43" w:rsidRDefault="00DD6939" w:rsidP="00C4220D">
            <w:pPr>
              <w:jc w:val="center"/>
              <w:rPr>
                <w:rFonts w:ascii="Arial" w:hAnsi="Arial" w:cs="Arial"/>
              </w:rPr>
            </w:pPr>
          </w:p>
        </w:tc>
        <w:tc>
          <w:tcPr>
            <w:tcW w:w="260" w:type="pct"/>
            <w:shd w:val="clear" w:color="auto" w:fill="auto"/>
            <w:vAlign w:val="center"/>
          </w:tcPr>
          <w:p w14:paraId="1A767A13" w14:textId="77777777" w:rsidR="00DD6939" w:rsidRPr="00683F43" w:rsidRDefault="00DD6939" w:rsidP="00C4220D">
            <w:pPr>
              <w:jc w:val="center"/>
              <w:rPr>
                <w:rFonts w:ascii="Arial" w:hAnsi="Arial" w:cs="Arial"/>
              </w:rPr>
            </w:pPr>
          </w:p>
        </w:tc>
        <w:tc>
          <w:tcPr>
            <w:tcW w:w="260" w:type="pct"/>
          </w:tcPr>
          <w:p w14:paraId="4E35DB88" w14:textId="77777777" w:rsidR="00DD6939" w:rsidRPr="00683F43" w:rsidRDefault="00DD6939" w:rsidP="00C4220D">
            <w:pPr>
              <w:jc w:val="center"/>
              <w:rPr>
                <w:rFonts w:ascii="Arial" w:hAnsi="Arial" w:cs="Arial"/>
                <w:b/>
              </w:rPr>
            </w:pPr>
          </w:p>
        </w:tc>
        <w:tc>
          <w:tcPr>
            <w:tcW w:w="260" w:type="pct"/>
            <w:shd w:val="clear" w:color="auto" w:fill="auto"/>
            <w:vAlign w:val="center"/>
          </w:tcPr>
          <w:p w14:paraId="0333C5D4" w14:textId="77777777" w:rsidR="00DD6939" w:rsidRPr="00683F43" w:rsidRDefault="00DD6939" w:rsidP="00C4220D">
            <w:pPr>
              <w:jc w:val="center"/>
              <w:rPr>
                <w:rFonts w:ascii="Arial" w:hAnsi="Arial" w:cs="Arial"/>
              </w:rPr>
            </w:pPr>
            <w:r w:rsidRPr="00683F43">
              <w:rPr>
                <w:rFonts w:ascii="Arial" w:hAnsi="Arial" w:cs="Arial"/>
                <w:b/>
              </w:rPr>
              <w:t>+</w:t>
            </w:r>
          </w:p>
        </w:tc>
        <w:tc>
          <w:tcPr>
            <w:tcW w:w="262" w:type="pct"/>
            <w:shd w:val="clear" w:color="auto" w:fill="auto"/>
            <w:vAlign w:val="center"/>
          </w:tcPr>
          <w:p w14:paraId="74390C30" w14:textId="77777777" w:rsidR="00DD6939" w:rsidRPr="00683F43" w:rsidRDefault="00DD6939" w:rsidP="00C4220D">
            <w:pPr>
              <w:jc w:val="center"/>
              <w:rPr>
                <w:rFonts w:ascii="Arial" w:hAnsi="Arial" w:cs="Arial"/>
                <w:b/>
              </w:rPr>
            </w:pPr>
          </w:p>
        </w:tc>
      </w:tr>
      <w:tr w:rsidR="00DD6939" w:rsidRPr="00683F43" w14:paraId="256A8190" w14:textId="77777777" w:rsidTr="00C4220D">
        <w:tc>
          <w:tcPr>
            <w:tcW w:w="200" w:type="pct"/>
            <w:shd w:val="clear" w:color="auto" w:fill="auto"/>
            <w:vAlign w:val="center"/>
          </w:tcPr>
          <w:p w14:paraId="3F8801F2" w14:textId="77777777" w:rsidR="00DD6939" w:rsidRPr="00683F43" w:rsidRDefault="00DD6939" w:rsidP="00C4220D">
            <w:pPr>
              <w:jc w:val="center"/>
              <w:rPr>
                <w:rFonts w:ascii="Arial" w:hAnsi="Arial" w:cs="Arial"/>
              </w:rPr>
            </w:pPr>
            <w:r w:rsidRPr="00683F43">
              <w:rPr>
                <w:rFonts w:ascii="Arial" w:hAnsi="Arial" w:cs="Arial"/>
              </w:rPr>
              <w:t>19.</w:t>
            </w:r>
          </w:p>
        </w:tc>
        <w:tc>
          <w:tcPr>
            <w:tcW w:w="3213" w:type="pct"/>
            <w:shd w:val="clear" w:color="auto" w:fill="auto"/>
          </w:tcPr>
          <w:p w14:paraId="5FBF7A87" w14:textId="77777777" w:rsidR="00DD6939" w:rsidRPr="00683F43" w:rsidRDefault="00DD6939" w:rsidP="00C4220D">
            <w:pPr>
              <w:jc w:val="both"/>
              <w:rPr>
                <w:rFonts w:ascii="Arial" w:hAnsi="Arial" w:cs="Arial"/>
              </w:rPr>
            </w:pPr>
            <w:r w:rsidRPr="00683F43">
              <w:rPr>
                <w:rFonts w:ascii="Arial" w:hAnsi="Arial" w:cs="Arial"/>
              </w:rPr>
              <w:t>Tikslinti, ar neatliktas patalpų perplanavimas, ar nepakito veiklos pobūdis, ar neatsirado kitų sąlygų, galinčių turėti įtakos gaisrų gesinimo sistemoms. Jei būtina, atlikti atitinkamus GSIS ar jų komponentų keitimas;</w:t>
            </w:r>
          </w:p>
        </w:tc>
        <w:tc>
          <w:tcPr>
            <w:tcW w:w="284" w:type="pct"/>
            <w:gridSpan w:val="2"/>
            <w:shd w:val="clear" w:color="auto" w:fill="auto"/>
            <w:vAlign w:val="center"/>
          </w:tcPr>
          <w:p w14:paraId="4FCC702C" w14:textId="77777777" w:rsidR="00DD6939" w:rsidRPr="00683F43" w:rsidRDefault="00DD6939" w:rsidP="00C4220D">
            <w:pPr>
              <w:jc w:val="center"/>
              <w:rPr>
                <w:rFonts w:ascii="Arial" w:hAnsi="Arial" w:cs="Arial"/>
                <w:b/>
              </w:rPr>
            </w:pPr>
          </w:p>
        </w:tc>
        <w:tc>
          <w:tcPr>
            <w:tcW w:w="260" w:type="pct"/>
            <w:vAlign w:val="center"/>
          </w:tcPr>
          <w:p w14:paraId="70F82DBC" w14:textId="77777777" w:rsidR="00DD6939" w:rsidRPr="00683F43" w:rsidRDefault="00DD6939" w:rsidP="00C4220D">
            <w:pPr>
              <w:jc w:val="center"/>
              <w:rPr>
                <w:rFonts w:ascii="Arial" w:hAnsi="Arial" w:cs="Arial"/>
              </w:rPr>
            </w:pPr>
          </w:p>
        </w:tc>
        <w:tc>
          <w:tcPr>
            <w:tcW w:w="260" w:type="pct"/>
            <w:shd w:val="clear" w:color="auto" w:fill="auto"/>
            <w:vAlign w:val="center"/>
          </w:tcPr>
          <w:p w14:paraId="7BFF78C2" w14:textId="77777777" w:rsidR="00DD6939" w:rsidRPr="00683F43" w:rsidRDefault="00DD6939" w:rsidP="00C4220D">
            <w:pPr>
              <w:jc w:val="center"/>
              <w:rPr>
                <w:rFonts w:ascii="Arial" w:hAnsi="Arial" w:cs="Arial"/>
              </w:rPr>
            </w:pPr>
          </w:p>
        </w:tc>
        <w:tc>
          <w:tcPr>
            <w:tcW w:w="260" w:type="pct"/>
          </w:tcPr>
          <w:p w14:paraId="12C8A73C" w14:textId="77777777" w:rsidR="00DD6939" w:rsidRPr="00683F43" w:rsidRDefault="00DD6939" w:rsidP="00C4220D">
            <w:pPr>
              <w:jc w:val="center"/>
              <w:rPr>
                <w:rFonts w:ascii="Arial" w:hAnsi="Arial" w:cs="Arial"/>
                <w:b/>
              </w:rPr>
            </w:pPr>
          </w:p>
        </w:tc>
        <w:tc>
          <w:tcPr>
            <w:tcW w:w="260" w:type="pct"/>
            <w:shd w:val="clear" w:color="auto" w:fill="auto"/>
            <w:vAlign w:val="center"/>
          </w:tcPr>
          <w:p w14:paraId="36C46CE8"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shd w:val="clear" w:color="auto" w:fill="auto"/>
            <w:vAlign w:val="center"/>
          </w:tcPr>
          <w:p w14:paraId="2892DE65" w14:textId="77777777" w:rsidR="00DD6939" w:rsidRPr="00683F43" w:rsidRDefault="00DD6939" w:rsidP="00C4220D">
            <w:pPr>
              <w:jc w:val="center"/>
              <w:rPr>
                <w:rFonts w:ascii="Arial" w:hAnsi="Arial" w:cs="Arial"/>
                <w:b/>
              </w:rPr>
            </w:pPr>
          </w:p>
        </w:tc>
      </w:tr>
      <w:tr w:rsidR="00DD6939" w:rsidRPr="00683F43" w14:paraId="1E661C0D"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1F945FC" w14:textId="77777777" w:rsidR="00DD6939" w:rsidRPr="00683F43" w:rsidRDefault="00DD6939" w:rsidP="00C4220D">
            <w:pPr>
              <w:jc w:val="center"/>
              <w:rPr>
                <w:rFonts w:ascii="Arial" w:hAnsi="Arial" w:cs="Arial"/>
              </w:rPr>
            </w:pPr>
            <w:r w:rsidRPr="00683F43">
              <w:rPr>
                <w:rFonts w:ascii="Arial" w:hAnsi="Arial" w:cs="Arial"/>
              </w:rPr>
              <w:t>20.</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52FE91C3" w14:textId="77777777" w:rsidR="00DD6939" w:rsidRPr="00683F43" w:rsidRDefault="00DD6939" w:rsidP="00C4220D">
            <w:pPr>
              <w:jc w:val="both"/>
              <w:rPr>
                <w:rFonts w:ascii="Arial" w:hAnsi="Arial" w:cs="Arial"/>
              </w:rPr>
            </w:pPr>
            <w:r w:rsidRPr="00683F43">
              <w:rPr>
                <w:rFonts w:ascii="Arial" w:hAnsi="Arial" w:cs="Arial"/>
              </w:rPr>
              <w:t>Apžiūrėti GSIS (prieš pripilant vandenį, kuris buvo išleistas prieš žiemos sezoną iš nešildomose patalpose sumontuotų GSIS);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2ACF0C"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0455A461"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48FC65F"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7ABA1FFF"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16A72A5"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7BBD0B44" w14:textId="77777777" w:rsidR="00DD6939" w:rsidRPr="00683F43" w:rsidRDefault="00DD6939" w:rsidP="00C4220D">
            <w:pPr>
              <w:jc w:val="center"/>
              <w:rPr>
                <w:rFonts w:ascii="Arial" w:hAnsi="Arial" w:cs="Arial"/>
                <w:b/>
              </w:rPr>
            </w:pPr>
          </w:p>
        </w:tc>
      </w:tr>
      <w:tr w:rsidR="00DD6939" w:rsidRPr="00683F43" w14:paraId="69A09A91"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4E4EEB60" w14:textId="77777777" w:rsidR="00DD6939" w:rsidRPr="00683F43" w:rsidRDefault="00DD6939" w:rsidP="00C4220D">
            <w:pPr>
              <w:jc w:val="center"/>
              <w:rPr>
                <w:rFonts w:ascii="Arial" w:hAnsi="Arial" w:cs="Arial"/>
              </w:rPr>
            </w:pPr>
            <w:r w:rsidRPr="00683F43">
              <w:rPr>
                <w:rFonts w:ascii="Arial" w:hAnsi="Arial" w:cs="Arial"/>
              </w:rPr>
              <w:t>21.</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44A894BF" w14:textId="77777777" w:rsidR="00DD6939" w:rsidRPr="00683F43" w:rsidRDefault="00DD6939" w:rsidP="00C4220D">
            <w:pPr>
              <w:jc w:val="both"/>
              <w:rPr>
                <w:rFonts w:ascii="Arial" w:hAnsi="Arial" w:cs="Arial"/>
              </w:rPr>
            </w:pPr>
            <w:r w:rsidRPr="00683F43">
              <w:rPr>
                <w:rFonts w:ascii="Arial" w:hAnsi="Arial" w:cs="Arial"/>
              </w:rPr>
              <w:t>Tikrinti, ar laikomasi elektros įrenginių izoliacijos varžų matavimo periodiškumo, nustatyto Elektros įrenginių bandymo normatyvuose, tikrinti siurblinės ir budėtojų patalpos avarinį apšvietimą;</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F392F"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6A2172B9"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03B1B52"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1693D2C9"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400A3320"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2581EC0" w14:textId="77777777" w:rsidR="00DD6939" w:rsidRPr="00683F43" w:rsidRDefault="00DD6939" w:rsidP="00C4220D">
            <w:pPr>
              <w:jc w:val="center"/>
              <w:rPr>
                <w:rFonts w:ascii="Arial" w:hAnsi="Arial" w:cs="Arial"/>
                <w:b/>
              </w:rPr>
            </w:pPr>
          </w:p>
        </w:tc>
      </w:tr>
      <w:tr w:rsidR="00DD6939" w:rsidRPr="00683F43" w14:paraId="49D822CD"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1569F51" w14:textId="77777777" w:rsidR="00DD6939" w:rsidRPr="00683F43" w:rsidRDefault="00DD6939" w:rsidP="00C4220D">
            <w:pPr>
              <w:jc w:val="center"/>
              <w:rPr>
                <w:rFonts w:ascii="Arial" w:hAnsi="Arial" w:cs="Arial"/>
              </w:rPr>
            </w:pPr>
            <w:r w:rsidRPr="00683F43">
              <w:rPr>
                <w:rFonts w:ascii="Arial" w:hAnsi="Arial" w:cs="Arial"/>
              </w:rPr>
              <w:t>22.</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032ABCD2" w14:textId="77777777" w:rsidR="00DD6939" w:rsidRPr="00683F43" w:rsidRDefault="00DD6939" w:rsidP="00C4220D">
            <w:pPr>
              <w:jc w:val="both"/>
              <w:rPr>
                <w:rFonts w:ascii="Arial" w:hAnsi="Arial" w:cs="Arial"/>
              </w:rPr>
            </w:pPr>
            <w:r w:rsidRPr="00683F43">
              <w:rPr>
                <w:rFonts w:ascii="Arial" w:hAnsi="Arial" w:cs="Arial"/>
              </w:rPr>
              <w:t>Tikrinti sklendžių su elektros pavaromis, gaisrinių siurblių darbą, jų valdymą nuo šalia gaisrinių čiaupų, esančių ranka valdomų pavojaus signalizavimo įtaisus iš gaisrinio posto ir siurblinės patalpų;</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A885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586CAF4C"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C8DCA9A"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46A26789"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F6ADAB2"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2154B608" w14:textId="77777777" w:rsidR="00DD6939" w:rsidRPr="00683F43" w:rsidRDefault="00DD6939" w:rsidP="00C4220D">
            <w:pPr>
              <w:jc w:val="center"/>
              <w:rPr>
                <w:rFonts w:ascii="Arial" w:hAnsi="Arial" w:cs="Arial"/>
                <w:b/>
              </w:rPr>
            </w:pPr>
          </w:p>
        </w:tc>
      </w:tr>
      <w:tr w:rsidR="00DD6939" w:rsidRPr="00683F43" w14:paraId="3022A8DC"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03BC00C5" w14:textId="77777777" w:rsidR="00DD6939" w:rsidRPr="00683F43" w:rsidRDefault="00DD6939" w:rsidP="00C4220D">
            <w:pPr>
              <w:jc w:val="center"/>
              <w:rPr>
                <w:rFonts w:ascii="Arial" w:hAnsi="Arial" w:cs="Arial"/>
              </w:rPr>
            </w:pPr>
            <w:r w:rsidRPr="00683F43">
              <w:rPr>
                <w:rFonts w:ascii="Arial" w:hAnsi="Arial" w:cs="Arial"/>
              </w:rPr>
              <w:t>23.</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5E76476D" w14:textId="77777777" w:rsidR="00DD6939" w:rsidRPr="00683F43" w:rsidRDefault="00DD6939" w:rsidP="00C4220D">
            <w:pPr>
              <w:jc w:val="both"/>
              <w:rPr>
                <w:rFonts w:ascii="Arial" w:hAnsi="Arial" w:cs="Arial"/>
              </w:rPr>
            </w:pPr>
            <w:r w:rsidRPr="00683F43">
              <w:rPr>
                <w:rFonts w:ascii="Arial" w:hAnsi="Arial" w:cs="Arial"/>
              </w:rPr>
              <w:t>Tikrinti, ar apsauginiai vožtuvai yra uždari, ar neįstrigę.</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9F13D6"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43C8E085"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0C5A17D3"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7750B465"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E25701D"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2D4AF841" w14:textId="77777777" w:rsidR="00DD6939" w:rsidRPr="00683F43" w:rsidRDefault="00DD6939" w:rsidP="00C4220D">
            <w:pPr>
              <w:jc w:val="center"/>
              <w:rPr>
                <w:rFonts w:ascii="Arial" w:hAnsi="Arial" w:cs="Arial"/>
                <w:b/>
              </w:rPr>
            </w:pPr>
          </w:p>
        </w:tc>
      </w:tr>
      <w:tr w:rsidR="00DD6939" w:rsidRPr="00683F43" w14:paraId="26A1D061"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3CB4D232" w14:textId="77777777" w:rsidR="00DD6939" w:rsidRPr="00683F43" w:rsidRDefault="00DD6939" w:rsidP="00C4220D">
            <w:pPr>
              <w:jc w:val="center"/>
              <w:rPr>
                <w:rFonts w:ascii="Arial" w:hAnsi="Arial" w:cs="Arial"/>
              </w:rPr>
            </w:pPr>
            <w:r w:rsidRPr="00683F43">
              <w:rPr>
                <w:rFonts w:ascii="Arial" w:hAnsi="Arial" w:cs="Arial"/>
              </w:rPr>
              <w:t>24.</w:t>
            </w:r>
          </w:p>
          <w:p w14:paraId="7FF08C92" w14:textId="77777777" w:rsidR="00DD6939" w:rsidRPr="00683F43" w:rsidRDefault="00DD6939" w:rsidP="00C4220D">
            <w:pPr>
              <w:jc w:val="center"/>
              <w:rPr>
                <w:rFonts w:ascii="Arial" w:hAnsi="Arial" w:cs="Arial"/>
              </w:rPr>
            </w:pP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4A4DB706" w14:textId="77777777" w:rsidR="00DD6939" w:rsidRPr="00683F43" w:rsidRDefault="00DD6939" w:rsidP="00C4220D">
            <w:pPr>
              <w:jc w:val="both"/>
              <w:rPr>
                <w:rFonts w:ascii="Arial" w:hAnsi="Arial" w:cs="Arial"/>
              </w:rPr>
            </w:pPr>
            <w:r w:rsidRPr="00683F43">
              <w:rPr>
                <w:rFonts w:ascii="Arial" w:hAnsi="Arial" w:cs="Arial"/>
              </w:rPr>
              <w:t>Išbandyti atvirų angų apsaugai sumontuotas vandens užuolaidas, lafetinius švirkštus, gaisrų gesinimo ir gelbėjimo automobilių prisijungimo prie gaisrų gesinimo sistemų jungiamąsias movas.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732FEE"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380293A1"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55E65CFB"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0189ECB1"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2349FE2C"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8A8967B" w14:textId="77777777" w:rsidR="00DD6939" w:rsidRPr="00683F43" w:rsidRDefault="00DD6939" w:rsidP="00C4220D">
            <w:pPr>
              <w:jc w:val="center"/>
              <w:rPr>
                <w:rFonts w:ascii="Arial" w:hAnsi="Arial" w:cs="Arial"/>
                <w:b/>
              </w:rPr>
            </w:pPr>
          </w:p>
        </w:tc>
      </w:tr>
      <w:tr w:rsidR="00DD6939" w:rsidRPr="00683F43" w14:paraId="23A05556"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28C3D362" w14:textId="77777777" w:rsidR="00DD6939" w:rsidRPr="00683F43" w:rsidRDefault="00DD6939" w:rsidP="00C4220D">
            <w:pPr>
              <w:jc w:val="center"/>
              <w:rPr>
                <w:rFonts w:ascii="Arial" w:hAnsi="Arial" w:cs="Arial"/>
              </w:rPr>
            </w:pPr>
            <w:r w:rsidRPr="00683F43">
              <w:rPr>
                <w:rFonts w:ascii="Arial" w:hAnsi="Arial" w:cs="Arial"/>
              </w:rPr>
              <w:t>25.</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7B912EA4" w14:textId="77777777" w:rsidR="00DD6939" w:rsidRPr="00683F43" w:rsidRDefault="00DD6939" w:rsidP="00C4220D">
            <w:pPr>
              <w:jc w:val="both"/>
              <w:rPr>
                <w:rFonts w:ascii="Arial" w:hAnsi="Arial" w:cs="Arial"/>
              </w:rPr>
            </w:pPr>
            <w:r w:rsidRPr="00683F43">
              <w:rPr>
                <w:rFonts w:ascii="Arial" w:hAnsi="Arial" w:cs="Arial"/>
              </w:rPr>
              <w:t>Vidaus gaisrinio vandentiekio manometrų ir kitų matavimo prietaisų nuėmimas/uždėjimas patikrai ir patikros atlikimas.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B733D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0E4C1560"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17DCB0AF"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0872F4E2"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3D292445" w14:textId="77777777" w:rsidR="00DD6939" w:rsidRPr="00683F43" w:rsidRDefault="00DD6939" w:rsidP="00C4220D">
            <w:pPr>
              <w:jc w:val="center"/>
              <w:rPr>
                <w:rFonts w:ascii="Arial" w:hAnsi="Arial" w:cs="Arial"/>
                <w:b/>
              </w:rPr>
            </w:pPr>
            <w:r w:rsidRPr="00683F43">
              <w:rPr>
                <w:rFonts w:ascii="Arial" w:hAnsi="Arial" w:cs="Arial"/>
                <w:b/>
              </w:rPr>
              <w:t>+</w:t>
            </w: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E613E4F" w14:textId="77777777" w:rsidR="00DD6939" w:rsidRPr="00683F43" w:rsidRDefault="00DD6939" w:rsidP="00C4220D">
            <w:pPr>
              <w:jc w:val="center"/>
              <w:rPr>
                <w:rFonts w:ascii="Arial" w:hAnsi="Arial" w:cs="Arial"/>
                <w:b/>
              </w:rPr>
            </w:pPr>
          </w:p>
        </w:tc>
      </w:tr>
      <w:tr w:rsidR="00DD6939" w:rsidRPr="00683F43" w14:paraId="6FC3F90C" w14:textId="77777777" w:rsidTr="00C4220D">
        <w:tc>
          <w:tcPr>
            <w:tcW w:w="200" w:type="pct"/>
            <w:tcBorders>
              <w:top w:val="single" w:sz="4" w:space="0" w:color="auto"/>
              <w:left w:val="single" w:sz="4" w:space="0" w:color="auto"/>
              <w:bottom w:val="single" w:sz="4" w:space="0" w:color="auto"/>
              <w:right w:val="single" w:sz="4" w:space="0" w:color="auto"/>
            </w:tcBorders>
            <w:shd w:val="clear" w:color="auto" w:fill="auto"/>
            <w:vAlign w:val="center"/>
          </w:tcPr>
          <w:p w14:paraId="58F688CD" w14:textId="77777777" w:rsidR="00DD6939" w:rsidRPr="00683F43" w:rsidRDefault="00DD6939" w:rsidP="00C4220D">
            <w:pPr>
              <w:jc w:val="center"/>
              <w:rPr>
                <w:rFonts w:ascii="Arial" w:hAnsi="Arial" w:cs="Arial"/>
              </w:rPr>
            </w:pPr>
            <w:r w:rsidRPr="00683F43">
              <w:rPr>
                <w:rFonts w:ascii="Arial" w:hAnsi="Arial" w:cs="Arial"/>
              </w:rPr>
              <w:t>26.</w:t>
            </w:r>
          </w:p>
        </w:tc>
        <w:tc>
          <w:tcPr>
            <w:tcW w:w="3213" w:type="pct"/>
            <w:tcBorders>
              <w:top w:val="single" w:sz="4" w:space="0" w:color="auto"/>
              <w:left w:val="single" w:sz="4" w:space="0" w:color="auto"/>
              <w:bottom w:val="single" w:sz="4" w:space="0" w:color="auto"/>
              <w:right w:val="single" w:sz="4" w:space="0" w:color="auto"/>
            </w:tcBorders>
            <w:shd w:val="clear" w:color="auto" w:fill="auto"/>
          </w:tcPr>
          <w:p w14:paraId="04EB0209" w14:textId="77777777" w:rsidR="00DD6939" w:rsidRPr="00683F43" w:rsidRDefault="00DD6939" w:rsidP="00C4220D">
            <w:pPr>
              <w:jc w:val="both"/>
              <w:rPr>
                <w:rFonts w:ascii="Arial" w:hAnsi="Arial" w:cs="Arial"/>
              </w:rPr>
            </w:pPr>
            <w:r w:rsidRPr="00683F43">
              <w:rPr>
                <w:rFonts w:ascii="Arial" w:hAnsi="Arial" w:cs="Arial"/>
              </w:rPr>
              <w:t>Reikalingos dokumentacijos pildymas.</w:t>
            </w:r>
          </w:p>
        </w:tc>
        <w:tc>
          <w:tcPr>
            <w:tcW w:w="28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B9B36A"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vAlign w:val="center"/>
          </w:tcPr>
          <w:p w14:paraId="5D24C06C" w14:textId="77777777" w:rsidR="00DD6939" w:rsidRPr="00683F43" w:rsidRDefault="00DD6939" w:rsidP="00C4220D">
            <w:pPr>
              <w:jc w:val="center"/>
              <w:rPr>
                <w:rFonts w:ascii="Arial" w:hAnsi="Arial" w:cs="Arial"/>
              </w:rPr>
            </w:pPr>
            <w:r w:rsidRPr="00683F43">
              <w:rPr>
                <w:rFonts w:ascii="Arial" w:hAnsi="Arial" w:cs="Arial"/>
              </w:rPr>
              <w:t>+</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65F6E40C" w14:textId="77777777" w:rsidR="00DD6939" w:rsidRPr="00683F43" w:rsidRDefault="00DD6939" w:rsidP="00C4220D">
            <w:pPr>
              <w:jc w:val="center"/>
              <w:rPr>
                <w:rFonts w:ascii="Arial" w:hAnsi="Arial" w:cs="Arial"/>
              </w:rPr>
            </w:pPr>
          </w:p>
        </w:tc>
        <w:tc>
          <w:tcPr>
            <w:tcW w:w="260" w:type="pct"/>
            <w:tcBorders>
              <w:top w:val="single" w:sz="4" w:space="0" w:color="auto"/>
              <w:left w:val="single" w:sz="4" w:space="0" w:color="auto"/>
              <w:bottom w:val="single" w:sz="4" w:space="0" w:color="auto"/>
              <w:right w:val="single" w:sz="4" w:space="0" w:color="auto"/>
            </w:tcBorders>
          </w:tcPr>
          <w:p w14:paraId="4B978104" w14:textId="77777777" w:rsidR="00DD6939" w:rsidRPr="00683F43" w:rsidRDefault="00DD6939" w:rsidP="00C4220D">
            <w:pPr>
              <w:jc w:val="center"/>
              <w:rPr>
                <w:rFonts w:ascii="Arial" w:hAnsi="Arial" w:cs="Arial"/>
                <w:b/>
              </w:rPr>
            </w:pP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14:paraId="0E3D5C6F" w14:textId="77777777" w:rsidR="00DD6939" w:rsidRPr="00683F43" w:rsidRDefault="00DD6939" w:rsidP="00C4220D">
            <w:pPr>
              <w:jc w:val="center"/>
              <w:rPr>
                <w:rFonts w:ascii="Arial" w:hAnsi="Arial" w:cs="Arial"/>
                <w:b/>
              </w:rPr>
            </w:pPr>
          </w:p>
        </w:tc>
        <w:tc>
          <w:tcPr>
            <w:tcW w:w="262" w:type="pct"/>
            <w:tcBorders>
              <w:top w:val="single" w:sz="4" w:space="0" w:color="auto"/>
              <w:left w:val="single" w:sz="4" w:space="0" w:color="auto"/>
              <w:bottom w:val="single" w:sz="4" w:space="0" w:color="auto"/>
              <w:right w:val="single" w:sz="4" w:space="0" w:color="auto"/>
            </w:tcBorders>
            <w:shd w:val="clear" w:color="auto" w:fill="auto"/>
            <w:vAlign w:val="center"/>
          </w:tcPr>
          <w:p w14:paraId="630FC9F7" w14:textId="77777777" w:rsidR="00DD6939" w:rsidRPr="00683F43" w:rsidRDefault="00DD6939" w:rsidP="00C4220D">
            <w:pPr>
              <w:jc w:val="center"/>
              <w:rPr>
                <w:rFonts w:ascii="Arial" w:hAnsi="Arial" w:cs="Arial"/>
                <w:b/>
              </w:rPr>
            </w:pPr>
          </w:p>
        </w:tc>
      </w:tr>
    </w:tbl>
    <w:p w14:paraId="4C3625EA" w14:textId="77777777" w:rsidR="00DD6939" w:rsidRPr="00683F43" w:rsidRDefault="00DD6939" w:rsidP="00DD6939">
      <w:pPr>
        <w:rPr>
          <w:rFonts w:ascii="Arial" w:hAnsi="Arial" w:cs="Arial"/>
          <w:b/>
          <w:lang w:eastAsia="lt-LT"/>
        </w:rPr>
      </w:pPr>
    </w:p>
    <w:p w14:paraId="545952DB" w14:textId="77777777" w:rsidR="00DD6939" w:rsidRPr="00683F43" w:rsidRDefault="00DD6939" w:rsidP="00DD6939">
      <w:pPr>
        <w:jc w:val="right"/>
        <w:rPr>
          <w:rFonts w:ascii="Arial" w:hAnsi="Arial" w:cs="Arial"/>
          <w:b/>
          <w:lang w:eastAsia="lt-LT"/>
        </w:rPr>
      </w:pPr>
    </w:p>
    <w:p w14:paraId="01CC7507" w14:textId="77777777" w:rsidR="00DD6939" w:rsidRPr="00683F43" w:rsidRDefault="00DD6939" w:rsidP="00DD6939">
      <w:pPr>
        <w:jc w:val="right"/>
        <w:rPr>
          <w:rFonts w:ascii="Arial" w:hAnsi="Arial" w:cs="Arial"/>
          <w:b/>
          <w:bCs/>
        </w:rPr>
      </w:pPr>
      <w:r w:rsidRPr="00683F43">
        <w:rPr>
          <w:rFonts w:ascii="Arial" w:hAnsi="Arial" w:cs="Arial"/>
          <w:b/>
          <w:lang w:eastAsia="lt-LT"/>
        </w:rPr>
        <w:t>9 lentelė „</w:t>
      </w:r>
      <w:r w:rsidRPr="00683F43">
        <w:rPr>
          <w:rFonts w:ascii="Arial" w:hAnsi="Arial" w:cs="Arial"/>
          <w:b/>
          <w:bCs/>
        </w:rPr>
        <w:t xml:space="preserve">Dūmų ir šilumos kontrolės sistemos priežiūros </w:t>
      </w:r>
      <w:r w:rsidRPr="00683F43">
        <w:rPr>
          <w:rFonts w:ascii="Arial" w:hAnsi="Arial" w:cs="Arial"/>
          <w:b/>
          <w:bCs/>
          <w:lang w:eastAsia="lt-LT"/>
        </w:rPr>
        <w:t>paslaugų periodiškumas</w:t>
      </w:r>
      <w:r w:rsidRPr="00683F43">
        <w:rPr>
          <w:rFonts w:ascii="Arial" w:hAnsi="Arial" w:cs="Arial"/>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2"/>
        <w:gridCol w:w="6509"/>
        <w:gridCol w:w="576"/>
        <w:gridCol w:w="528"/>
        <w:gridCol w:w="528"/>
        <w:gridCol w:w="528"/>
        <w:gridCol w:w="527"/>
      </w:tblGrid>
      <w:tr w:rsidR="00DD6939" w:rsidRPr="00683F43" w14:paraId="2D8A746D" w14:textId="77777777" w:rsidTr="00C4220D">
        <w:trPr>
          <w:trHeight w:val="90"/>
        </w:trPr>
        <w:tc>
          <w:tcPr>
            <w:tcW w:w="214" w:type="pct"/>
            <w:vMerge w:val="restart"/>
            <w:tcBorders>
              <w:top w:val="single" w:sz="12" w:space="0" w:color="auto"/>
              <w:left w:val="single" w:sz="12" w:space="0" w:color="auto"/>
              <w:right w:val="single" w:sz="12" w:space="0" w:color="auto"/>
            </w:tcBorders>
            <w:shd w:val="clear" w:color="auto" w:fill="auto"/>
            <w:vAlign w:val="center"/>
          </w:tcPr>
          <w:p w14:paraId="1BB23C60" w14:textId="77777777" w:rsidR="00DD6939" w:rsidRPr="00683F43" w:rsidRDefault="00DD6939" w:rsidP="00C4220D">
            <w:pPr>
              <w:rPr>
                <w:rFonts w:ascii="Arial" w:hAnsi="Arial" w:cs="Arial"/>
                <w:b/>
              </w:rPr>
            </w:pPr>
            <w:r w:rsidRPr="00683F43">
              <w:rPr>
                <w:rFonts w:ascii="Arial" w:hAnsi="Arial" w:cs="Arial"/>
                <w:b/>
              </w:rPr>
              <w:t>Eil. Nr.</w:t>
            </w:r>
          </w:p>
        </w:tc>
        <w:tc>
          <w:tcPr>
            <w:tcW w:w="3387" w:type="pct"/>
            <w:vMerge w:val="restart"/>
            <w:tcBorders>
              <w:top w:val="single" w:sz="12" w:space="0" w:color="auto"/>
              <w:left w:val="single" w:sz="12" w:space="0" w:color="auto"/>
              <w:right w:val="single" w:sz="12" w:space="0" w:color="auto"/>
            </w:tcBorders>
            <w:shd w:val="clear" w:color="auto" w:fill="auto"/>
            <w:vAlign w:val="center"/>
          </w:tcPr>
          <w:p w14:paraId="1FC2F683" w14:textId="77777777" w:rsidR="00DD6939" w:rsidRPr="00683F43" w:rsidRDefault="00DD6939" w:rsidP="00C4220D">
            <w:pPr>
              <w:jc w:val="center"/>
              <w:rPr>
                <w:rFonts w:ascii="Arial" w:hAnsi="Arial" w:cs="Arial"/>
                <w:b/>
              </w:rPr>
            </w:pPr>
            <w:r w:rsidRPr="00683F43">
              <w:rPr>
                <w:rFonts w:ascii="Arial" w:hAnsi="Arial" w:cs="Arial"/>
                <w:b/>
              </w:rPr>
              <w:t>Atliekamos paslaugos</w:t>
            </w:r>
          </w:p>
        </w:tc>
        <w:tc>
          <w:tcPr>
            <w:tcW w:w="1398" w:type="pct"/>
            <w:gridSpan w:val="5"/>
            <w:tcBorders>
              <w:top w:val="single" w:sz="12" w:space="0" w:color="auto"/>
              <w:left w:val="single" w:sz="12" w:space="0" w:color="auto"/>
              <w:right w:val="single" w:sz="12" w:space="0" w:color="auto"/>
            </w:tcBorders>
          </w:tcPr>
          <w:p w14:paraId="1577BC96" w14:textId="77777777" w:rsidR="00DD6939" w:rsidRPr="00683F43" w:rsidRDefault="00DD6939" w:rsidP="00C4220D">
            <w:pPr>
              <w:jc w:val="center"/>
              <w:rPr>
                <w:rFonts w:ascii="Arial" w:hAnsi="Arial" w:cs="Arial"/>
                <w:b/>
              </w:rPr>
            </w:pPr>
            <w:r w:rsidRPr="00683F43">
              <w:rPr>
                <w:rFonts w:ascii="Arial" w:hAnsi="Arial" w:cs="Arial"/>
                <w:b/>
              </w:rPr>
              <w:t>Periodiškumas</w:t>
            </w:r>
          </w:p>
        </w:tc>
      </w:tr>
      <w:tr w:rsidR="00DD6939" w:rsidRPr="00683F43" w14:paraId="4D684C5A" w14:textId="77777777" w:rsidTr="00C4220D">
        <w:trPr>
          <w:cantSplit/>
          <w:trHeight w:val="1938"/>
        </w:trPr>
        <w:tc>
          <w:tcPr>
            <w:tcW w:w="214" w:type="pct"/>
            <w:vMerge/>
            <w:tcBorders>
              <w:left w:val="single" w:sz="12" w:space="0" w:color="auto"/>
              <w:bottom w:val="single" w:sz="12" w:space="0" w:color="auto"/>
              <w:right w:val="single" w:sz="12" w:space="0" w:color="auto"/>
            </w:tcBorders>
            <w:shd w:val="clear" w:color="auto" w:fill="auto"/>
          </w:tcPr>
          <w:p w14:paraId="33A13A56" w14:textId="77777777" w:rsidR="00DD6939" w:rsidRPr="00683F43" w:rsidRDefault="00DD6939" w:rsidP="00C4220D">
            <w:pPr>
              <w:rPr>
                <w:rFonts w:ascii="Arial" w:hAnsi="Arial" w:cs="Arial"/>
              </w:rPr>
            </w:pPr>
          </w:p>
        </w:tc>
        <w:tc>
          <w:tcPr>
            <w:tcW w:w="3387" w:type="pct"/>
            <w:vMerge/>
            <w:tcBorders>
              <w:left w:val="single" w:sz="12" w:space="0" w:color="auto"/>
              <w:bottom w:val="single" w:sz="12" w:space="0" w:color="auto"/>
              <w:right w:val="single" w:sz="12" w:space="0" w:color="auto"/>
            </w:tcBorders>
            <w:shd w:val="clear" w:color="auto" w:fill="auto"/>
          </w:tcPr>
          <w:p w14:paraId="4B47CCAF" w14:textId="77777777" w:rsidR="00DD6939" w:rsidRPr="00683F43" w:rsidRDefault="00DD6939" w:rsidP="00C4220D">
            <w:pPr>
              <w:rPr>
                <w:rFonts w:ascii="Arial" w:hAnsi="Arial" w:cs="Arial"/>
              </w:rPr>
            </w:pPr>
          </w:p>
        </w:tc>
        <w:tc>
          <w:tcPr>
            <w:tcW w:w="300"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1C842E71" w14:textId="77777777" w:rsidR="00DD6939" w:rsidRPr="00683F43" w:rsidRDefault="00DD6939" w:rsidP="00C4220D">
            <w:pPr>
              <w:rPr>
                <w:rFonts w:ascii="Arial" w:hAnsi="Arial" w:cs="Arial"/>
                <w:b/>
              </w:rPr>
            </w:pPr>
            <w:r w:rsidRPr="00683F43">
              <w:rPr>
                <w:rFonts w:ascii="Arial" w:hAnsi="Arial" w:cs="Arial"/>
                <w:b/>
              </w:rPr>
              <w:t>Pastoviai/ nuolat</w:t>
            </w:r>
          </w:p>
        </w:tc>
        <w:tc>
          <w:tcPr>
            <w:tcW w:w="275" w:type="pct"/>
            <w:tcBorders>
              <w:top w:val="single" w:sz="12" w:space="0" w:color="auto"/>
              <w:left w:val="single" w:sz="12" w:space="0" w:color="auto"/>
              <w:bottom w:val="single" w:sz="12" w:space="0" w:color="auto"/>
              <w:right w:val="single" w:sz="12" w:space="0" w:color="auto"/>
            </w:tcBorders>
            <w:textDirection w:val="btLr"/>
            <w:vAlign w:val="center"/>
          </w:tcPr>
          <w:p w14:paraId="15F668DD" w14:textId="77777777" w:rsidR="00DD6939" w:rsidRPr="00683F43" w:rsidRDefault="00DD6939" w:rsidP="00C4220D">
            <w:pPr>
              <w:rPr>
                <w:rFonts w:ascii="Arial" w:hAnsi="Arial" w:cs="Arial"/>
                <w:b/>
              </w:rPr>
            </w:pPr>
            <w:r w:rsidRPr="00683F43">
              <w:rPr>
                <w:rFonts w:ascii="Arial" w:hAnsi="Arial" w:cs="Arial"/>
                <w:b/>
              </w:rPr>
              <w:t>1 kartą per mėnesį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2921A886" w14:textId="77777777" w:rsidR="00DD6939" w:rsidRPr="00683F43" w:rsidRDefault="00DD6939" w:rsidP="00C4220D">
            <w:pPr>
              <w:jc w:val="both"/>
              <w:rPr>
                <w:rFonts w:ascii="Arial" w:hAnsi="Arial" w:cs="Arial"/>
                <w:b/>
              </w:rPr>
            </w:pPr>
            <w:r w:rsidRPr="00683F43">
              <w:rPr>
                <w:rFonts w:ascii="Arial" w:hAnsi="Arial" w:cs="Arial"/>
                <w:b/>
              </w:rPr>
              <w:t>1 kartą per ketvirtį</w:t>
            </w:r>
          </w:p>
        </w:tc>
        <w:tc>
          <w:tcPr>
            <w:tcW w:w="275"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0B4AE60A" w14:textId="77777777" w:rsidR="00DD6939" w:rsidRPr="00683F43" w:rsidRDefault="00DD6939" w:rsidP="00C4220D">
            <w:pPr>
              <w:rPr>
                <w:rFonts w:ascii="Arial" w:hAnsi="Arial" w:cs="Arial"/>
                <w:b/>
              </w:rPr>
            </w:pPr>
            <w:r w:rsidRPr="00683F43">
              <w:rPr>
                <w:rFonts w:ascii="Arial" w:hAnsi="Arial" w:cs="Arial"/>
                <w:b/>
              </w:rPr>
              <w:t>1 kartą per metus</w:t>
            </w:r>
          </w:p>
        </w:tc>
        <w:tc>
          <w:tcPr>
            <w:tcW w:w="274"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14:paraId="5367BA70" w14:textId="77777777" w:rsidR="00DD6939" w:rsidRPr="00683F43" w:rsidRDefault="00DD6939" w:rsidP="00C4220D">
            <w:pPr>
              <w:rPr>
                <w:rFonts w:ascii="Arial" w:hAnsi="Arial" w:cs="Arial"/>
                <w:b/>
              </w:rPr>
            </w:pPr>
            <w:r w:rsidRPr="00683F43">
              <w:rPr>
                <w:rFonts w:ascii="Arial" w:hAnsi="Arial" w:cs="Arial"/>
                <w:b/>
              </w:rPr>
              <w:t>pagal poreikį</w:t>
            </w:r>
          </w:p>
        </w:tc>
      </w:tr>
      <w:tr w:rsidR="00DD6939" w:rsidRPr="00683F43" w14:paraId="59CFC300" w14:textId="77777777" w:rsidTr="00C4220D">
        <w:trPr>
          <w:trHeight w:val="20"/>
        </w:trPr>
        <w:tc>
          <w:tcPr>
            <w:tcW w:w="214" w:type="pct"/>
            <w:tcBorders>
              <w:top w:val="single" w:sz="12" w:space="0" w:color="auto"/>
              <w:left w:val="single" w:sz="12" w:space="0" w:color="auto"/>
              <w:bottom w:val="single" w:sz="12" w:space="0" w:color="auto"/>
              <w:right w:val="single" w:sz="12" w:space="0" w:color="auto"/>
            </w:tcBorders>
            <w:shd w:val="clear" w:color="auto" w:fill="auto"/>
            <w:vAlign w:val="center"/>
          </w:tcPr>
          <w:p w14:paraId="35460797" w14:textId="77777777" w:rsidR="00DD6939" w:rsidRPr="00683F43" w:rsidRDefault="00DD6939" w:rsidP="00C4220D">
            <w:pPr>
              <w:jc w:val="center"/>
              <w:rPr>
                <w:rFonts w:ascii="Arial" w:hAnsi="Arial" w:cs="Arial"/>
                <w:b/>
              </w:rPr>
            </w:pPr>
            <w:r w:rsidRPr="00683F43">
              <w:rPr>
                <w:rFonts w:ascii="Arial" w:hAnsi="Arial" w:cs="Arial"/>
                <w:b/>
              </w:rPr>
              <w:t>1</w:t>
            </w:r>
          </w:p>
        </w:tc>
        <w:tc>
          <w:tcPr>
            <w:tcW w:w="3387" w:type="pct"/>
            <w:tcBorders>
              <w:top w:val="single" w:sz="12" w:space="0" w:color="auto"/>
              <w:left w:val="single" w:sz="12" w:space="0" w:color="auto"/>
              <w:bottom w:val="single" w:sz="12" w:space="0" w:color="auto"/>
              <w:right w:val="single" w:sz="12" w:space="0" w:color="auto"/>
            </w:tcBorders>
            <w:shd w:val="clear" w:color="auto" w:fill="auto"/>
            <w:vAlign w:val="center"/>
          </w:tcPr>
          <w:p w14:paraId="5A9DFF19" w14:textId="77777777" w:rsidR="00DD6939" w:rsidRPr="00683F43" w:rsidRDefault="00DD6939" w:rsidP="00C4220D">
            <w:pPr>
              <w:jc w:val="center"/>
              <w:rPr>
                <w:rFonts w:ascii="Arial" w:hAnsi="Arial" w:cs="Arial"/>
                <w:b/>
              </w:rPr>
            </w:pPr>
            <w:r w:rsidRPr="00683F43">
              <w:rPr>
                <w:rFonts w:ascii="Arial" w:hAnsi="Arial" w:cs="Arial"/>
                <w:b/>
              </w:rPr>
              <w:t>2</w:t>
            </w:r>
          </w:p>
        </w:tc>
        <w:tc>
          <w:tcPr>
            <w:tcW w:w="300" w:type="pct"/>
            <w:tcBorders>
              <w:top w:val="single" w:sz="12" w:space="0" w:color="auto"/>
              <w:left w:val="single" w:sz="12" w:space="0" w:color="auto"/>
              <w:bottom w:val="single" w:sz="12" w:space="0" w:color="auto"/>
              <w:right w:val="single" w:sz="12" w:space="0" w:color="auto"/>
            </w:tcBorders>
            <w:shd w:val="clear" w:color="auto" w:fill="auto"/>
            <w:vAlign w:val="center"/>
          </w:tcPr>
          <w:p w14:paraId="7A505AB7" w14:textId="77777777" w:rsidR="00DD6939" w:rsidRPr="00683F43" w:rsidRDefault="00DD6939" w:rsidP="00C4220D">
            <w:pPr>
              <w:jc w:val="center"/>
              <w:rPr>
                <w:rFonts w:ascii="Arial" w:hAnsi="Arial" w:cs="Arial"/>
                <w:b/>
              </w:rPr>
            </w:pPr>
            <w:r w:rsidRPr="00683F43">
              <w:rPr>
                <w:rFonts w:ascii="Arial" w:hAnsi="Arial" w:cs="Arial"/>
                <w:b/>
              </w:rPr>
              <w:t>3</w:t>
            </w:r>
          </w:p>
        </w:tc>
        <w:tc>
          <w:tcPr>
            <w:tcW w:w="275" w:type="pct"/>
            <w:tcBorders>
              <w:top w:val="single" w:sz="12" w:space="0" w:color="auto"/>
              <w:left w:val="single" w:sz="12" w:space="0" w:color="auto"/>
              <w:bottom w:val="single" w:sz="12" w:space="0" w:color="auto"/>
              <w:right w:val="single" w:sz="12" w:space="0" w:color="auto"/>
            </w:tcBorders>
            <w:vAlign w:val="center"/>
          </w:tcPr>
          <w:p w14:paraId="77B50940" w14:textId="77777777" w:rsidR="00DD6939" w:rsidRPr="00683F43" w:rsidRDefault="00DD6939" w:rsidP="00C4220D">
            <w:pPr>
              <w:jc w:val="center"/>
              <w:rPr>
                <w:rFonts w:ascii="Arial" w:hAnsi="Arial" w:cs="Arial"/>
                <w:b/>
              </w:rPr>
            </w:pPr>
            <w:r w:rsidRPr="00683F43">
              <w:rPr>
                <w:rFonts w:ascii="Arial" w:hAnsi="Arial" w:cs="Arial"/>
                <w:b/>
              </w:rPr>
              <w:t>4</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7730D64E" w14:textId="77777777" w:rsidR="00DD6939" w:rsidRPr="00683F43" w:rsidRDefault="00DD6939" w:rsidP="00C4220D">
            <w:pPr>
              <w:jc w:val="center"/>
              <w:rPr>
                <w:rFonts w:ascii="Arial" w:hAnsi="Arial" w:cs="Arial"/>
                <w:b/>
              </w:rPr>
            </w:pPr>
            <w:r w:rsidRPr="00683F43">
              <w:rPr>
                <w:rFonts w:ascii="Arial" w:hAnsi="Arial" w:cs="Arial"/>
                <w:b/>
              </w:rPr>
              <w:t>5</w:t>
            </w:r>
          </w:p>
        </w:tc>
        <w:tc>
          <w:tcPr>
            <w:tcW w:w="275" w:type="pct"/>
            <w:tcBorders>
              <w:top w:val="single" w:sz="12" w:space="0" w:color="auto"/>
              <w:left w:val="single" w:sz="12" w:space="0" w:color="auto"/>
              <w:bottom w:val="single" w:sz="12" w:space="0" w:color="auto"/>
              <w:right w:val="single" w:sz="12" w:space="0" w:color="auto"/>
            </w:tcBorders>
            <w:shd w:val="clear" w:color="auto" w:fill="auto"/>
            <w:vAlign w:val="center"/>
          </w:tcPr>
          <w:p w14:paraId="279A6A7E" w14:textId="77777777" w:rsidR="00DD6939" w:rsidRPr="00683F43" w:rsidRDefault="00DD6939" w:rsidP="00C4220D">
            <w:pPr>
              <w:jc w:val="center"/>
              <w:rPr>
                <w:rFonts w:ascii="Arial" w:hAnsi="Arial" w:cs="Arial"/>
                <w:b/>
              </w:rPr>
            </w:pPr>
            <w:r w:rsidRPr="00683F43">
              <w:rPr>
                <w:rFonts w:ascii="Arial" w:hAnsi="Arial" w:cs="Arial"/>
                <w:b/>
              </w:rPr>
              <w:t>6</w:t>
            </w:r>
          </w:p>
        </w:tc>
        <w:tc>
          <w:tcPr>
            <w:tcW w:w="274" w:type="pct"/>
            <w:tcBorders>
              <w:top w:val="single" w:sz="12" w:space="0" w:color="auto"/>
              <w:left w:val="single" w:sz="12" w:space="0" w:color="auto"/>
              <w:bottom w:val="single" w:sz="12" w:space="0" w:color="auto"/>
              <w:right w:val="single" w:sz="12" w:space="0" w:color="auto"/>
            </w:tcBorders>
            <w:shd w:val="clear" w:color="auto" w:fill="auto"/>
            <w:vAlign w:val="center"/>
          </w:tcPr>
          <w:p w14:paraId="69F43CDC" w14:textId="77777777" w:rsidR="00DD6939" w:rsidRPr="00683F43" w:rsidRDefault="00DD6939" w:rsidP="00C4220D">
            <w:pPr>
              <w:jc w:val="center"/>
              <w:rPr>
                <w:rFonts w:ascii="Arial" w:hAnsi="Arial" w:cs="Arial"/>
                <w:b/>
              </w:rPr>
            </w:pPr>
            <w:r w:rsidRPr="00683F43">
              <w:rPr>
                <w:rFonts w:ascii="Arial" w:hAnsi="Arial" w:cs="Arial"/>
                <w:b/>
              </w:rPr>
              <w:t>7</w:t>
            </w:r>
          </w:p>
        </w:tc>
      </w:tr>
      <w:tr w:rsidR="00DD6939" w:rsidRPr="00683F43" w14:paraId="58DEA5A8" w14:textId="77777777" w:rsidTr="00C4220D">
        <w:tc>
          <w:tcPr>
            <w:tcW w:w="214" w:type="pct"/>
            <w:tcBorders>
              <w:top w:val="single" w:sz="12" w:space="0" w:color="auto"/>
            </w:tcBorders>
            <w:shd w:val="clear" w:color="auto" w:fill="auto"/>
            <w:vAlign w:val="center"/>
          </w:tcPr>
          <w:p w14:paraId="1278B33D" w14:textId="77777777" w:rsidR="00DD6939" w:rsidRPr="00683F43" w:rsidRDefault="00DD6939" w:rsidP="00C4220D">
            <w:pPr>
              <w:jc w:val="center"/>
              <w:rPr>
                <w:rFonts w:ascii="Arial" w:hAnsi="Arial" w:cs="Arial"/>
              </w:rPr>
            </w:pPr>
            <w:r w:rsidRPr="00683F43">
              <w:rPr>
                <w:rFonts w:ascii="Arial" w:hAnsi="Arial" w:cs="Arial"/>
              </w:rPr>
              <w:t>1.</w:t>
            </w:r>
          </w:p>
        </w:tc>
        <w:tc>
          <w:tcPr>
            <w:tcW w:w="3387" w:type="pct"/>
            <w:tcBorders>
              <w:top w:val="single" w:sz="12" w:space="0" w:color="auto"/>
            </w:tcBorders>
            <w:shd w:val="clear" w:color="auto" w:fill="auto"/>
          </w:tcPr>
          <w:p w14:paraId="3B80F5A4" w14:textId="77777777" w:rsidR="00DD6939" w:rsidRPr="00683F43" w:rsidRDefault="00DD6939" w:rsidP="00C4220D">
            <w:pPr>
              <w:jc w:val="both"/>
              <w:rPr>
                <w:rFonts w:ascii="Arial" w:hAnsi="Arial" w:cs="Arial"/>
              </w:rPr>
            </w:pPr>
            <w:r w:rsidRPr="00683F43">
              <w:rPr>
                <w:rFonts w:ascii="Arial" w:hAnsi="Arial" w:cs="Arial"/>
              </w:rPr>
              <w:t>Tikrinti visus įrašus priežiūros ir gedimų registracijos žurnale, ar sistema dirba automatiniu režimu;</w:t>
            </w:r>
          </w:p>
        </w:tc>
        <w:tc>
          <w:tcPr>
            <w:tcW w:w="300" w:type="pct"/>
            <w:tcBorders>
              <w:top w:val="single" w:sz="12" w:space="0" w:color="auto"/>
            </w:tcBorders>
            <w:shd w:val="clear" w:color="auto" w:fill="auto"/>
            <w:vAlign w:val="center"/>
          </w:tcPr>
          <w:p w14:paraId="5D5C5D2F" w14:textId="77777777" w:rsidR="00DD6939" w:rsidRPr="00683F43" w:rsidRDefault="00DD6939" w:rsidP="00C4220D">
            <w:pPr>
              <w:jc w:val="center"/>
              <w:rPr>
                <w:rFonts w:ascii="Arial" w:hAnsi="Arial" w:cs="Arial"/>
                <w:b/>
              </w:rPr>
            </w:pPr>
          </w:p>
        </w:tc>
        <w:tc>
          <w:tcPr>
            <w:tcW w:w="275" w:type="pct"/>
            <w:tcBorders>
              <w:top w:val="single" w:sz="12" w:space="0" w:color="auto"/>
            </w:tcBorders>
            <w:vAlign w:val="center"/>
          </w:tcPr>
          <w:p w14:paraId="3B6FAE4A"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tcBorders>
              <w:top w:val="single" w:sz="12" w:space="0" w:color="auto"/>
            </w:tcBorders>
            <w:shd w:val="clear" w:color="auto" w:fill="auto"/>
            <w:vAlign w:val="center"/>
          </w:tcPr>
          <w:p w14:paraId="467E1B08" w14:textId="77777777" w:rsidR="00DD6939" w:rsidRPr="00683F43" w:rsidRDefault="00DD6939" w:rsidP="00C4220D">
            <w:pPr>
              <w:jc w:val="center"/>
              <w:rPr>
                <w:rFonts w:ascii="Arial" w:hAnsi="Arial" w:cs="Arial"/>
              </w:rPr>
            </w:pPr>
          </w:p>
        </w:tc>
        <w:tc>
          <w:tcPr>
            <w:tcW w:w="275" w:type="pct"/>
            <w:tcBorders>
              <w:top w:val="single" w:sz="12" w:space="0" w:color="auto"/>
            </w:tcBorders>
            <w:shd w:val="clear" w:color="auto" w:fill="auto"/>
            <w:vAlign w:val="center"/>
          </w:tcPr>
          <w:p w14:paraId="6EDFED0D" w14:textId="77777777" w:rsidR="00DD6939" w:rsidRPr="00683F43" w:rsidRDefault="00DD6939" w:rsidP="00C4220D">
            <w:pPr>
              <w:jc w:val="center"/>
              <w:rPr>
                <w:rFonts w:ascii="Arial" w:hAnsi="Arial" w:cs="Arial"/>
              </w:rPr>
            </w:pPr>
          </w:p>
        </w:tc>
        <w:tc>
          <w:tcPr>
            <w:tcW w:w="274" w:type="pct"/>
            <w:tcBorders>
              <w:top w:val="single" w:sz="12" w:space="0" w:color="auto"/>
            </w:tcBorders>
            <w:shd w:val="clear" w:color="auto" w:fill="auto"/>
            <w:vAlign w:val="center"/>
          </w:tcPr>
          <w:p w14:paraId="1F960230" w14:textId="77777777" w:rsidR="00DD6939" w:rsidRPr="00683F43" w:rsidRDefault="00DD6939" w:rsidP="00C4220D">
            <w:pPr>
              <w:jc w:val="center"/>
              <w:rPr>
                <w:rFonts w:ascii="Arial" w:hAnsi="Arial" w:cs="Arial"/>
              </w:rPr>
            </w:pPr>
          </w:p>
        </w:tc>
      </w:tr>
      <w:tr w:rsidR="00DD6939" w:rsidRPr="00683F43" w14:paraId="168B324D" w14:textId="77777777" w:rsidTr="00C4220D">
        <w:tc>
          <w:tcPr>
            <w:tcW w:w="214" w:type="pct"/>
            <w:shd w:val="clear" w:color="auto" w:fill="auto"/>
            <w:vAlign w:val="center"/>
          </w:tcPr>
          <w:p w14:paraId="7085FD0A" w14:textId="77777777" w:rsidR="00DD6939" w:rsidRPr="00683F43" w:rsidRDefault="00DD6939" w:rsidP="00C4220D">
            <w:pPr>
              <w:jc w:val="center"/>
              <w:rPr>
                <w:rFonts w:ascii="Arial" w:hAnsi="Arial" w:cs="Arial"/>
              </w:rPr>
            </w:pPr>
            <w:r w:rsidRPr="00683F43">
              <w:rPr>
                <w:rFonts w:ascii="Arial" w:hAnsi="Arial" w:cs="Arial"/>
              </w:rPr>
              <w:t>2.</w:t>
            </w:r>
          </w:p>
        </w:tc>
        <w:tc>
          <w:tcPr>
            <w:tcW w:w="3387" w:type="pct"/>
            <w:shd w:val="clear" w:color="auto" w:fill="auto"/>
          </w:tcPr>
          <w:p w14:paraId="5F494EC2" w14:textId="77777777" w:rsidR="00DD6939" w:rsidRPr="00683F43" w:rsidRDefault="00DD6939" w:rsidP="00C4220D">
            <w:pPr>
              <w:jc w:val="both"/>
              <w:rPr>
                <w:rFonts w:ascii="Arial" w:hAnsi="Arial" w:cs="Arial"/>
              </w:rPr>
            </w:pPr>
            <w:r w:rsidRPr="00683F43">
              <w:rPr>
                <w:rFonts w:ascii="Arial" w:hAnsi="Arial" w:cs="Arial"/>
              </w:rPr>
              <w:t>Tikrinti įrenginių pagrindinį ir rezervinį maitinimą;</w:t>
            </w:r>
          </w:p>
        </w:tc>
        <w:tc>
          <w:tcPr>
            <w:tcW w:w="300" w:type="pct"/>
            <w:shd w:val="clear" w:color="auto" w:fill="auto"/>
            <w:vAlign w:val="center"/>
          </w:tcPr>
          <w:p w14:paraId="1A5F587F" w14:textId="77777777" w:rsidR="00DD6939" w:rsidRPr="00683F43" w:rsidRDefault="00DD6939" w:rsidP="00C4220D">
            <w:pPr>
              <w:jc w:val="center"/>
              <w:rPr>
                <w:rFonts w:ascii="Arial" w:hAnsi="Arial" w:cs="Arial"/>
              </w:rPr>
            </w:pPr>
          </w:p>
        </w:tc>
        <w:tc>
          <w:tcPr>
            <w:tcW w:w="275" w:type="pct"/>
            <w:vAlign w:val="center"/>
          </w:tcPr>
          <w:p w14:paraId="56D2C8D1" w14:textId="77777777" w:rsidR="00DD6939" w:rsidRPr="00683F43" w:rsidRDefault="00DD6939" w:rsidP="00C4220D">
            <w:pPr>
              <w:jc w:val="center"/>
              <w:rPr>
                <w:rFonts w:ascii="Arial" w:hAnsi="Arial" w:cs="Arial"/>
              </w:rPr>
            </w:pPr>
          </w:p>
        </w:tc>
        <w:tc>
          <w:tcPr>
            <w:tcW w:w="275" w:type="pct"/>
            <w:shd w:val="clear" w:color="auto" w:fill="auto"/>
            <w:vAlign w:val="center"/>
          </w:tcPr>
          <w:p w14:paraId="6F6EDB1B"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0AD88B34" w14:textId="77777777" w:rsidR="00DD6939" w:rsidRPr="00683F43" w:rsidRDefault="00DD6939" w:rsidP="00C4220D">
            <w:pPr>
              <w:jc w:val="center"/>
              <w:rPr>
                <w:rFonts w:ascii="Arial" w:hAnsi="Arial" w:cs="Arial"/>
              </w:rPr>
            </w:pPr>
          </w:p>
        </w:tc>
        <w:tc>
          <w:tcPr>
            <w:tcW w:w="274" w:type="pct"/>
            <w:shd w:val="clear" w:color="auto" w:fill="auto"/>
            <w:vAlign w:val="center"/>
          </w:tcPr>
          <w:p w14:paraId="30610F0D" w14:textId="77777777" w:rsidR="00DD6939" w:rsidRPr="00683F43" w:rsidRDefault="00DD6939" w:rsidP="00C4220D">
            <w:pPr>
              <w:jc w:val="center"/>
              <w:rPr>
                <w:rFonts w:ascii="Arial" w:hAnsi="Arial" w:cs="Arial"/>
              </w:rPr>
            </w:pPr>
          </w:p>
        </w:tc>
      </w:tr>
      <w:tr w:rsidR="00DD6939" w:rsidRPr="00683F43" w14:paraId="50ACFC2D" w14:textId="77777777" w:rsidTr="00C4220D">
        <w:tc>
          <w:tcPr>
            <w:tcW w:w="214" w:type="pct"/>
            <w:shd w:val="clear" w:color="auto" w:fill="auto"/>
            <w:vAlign w:val="center"/>
          </w:tcPr>
          <w:p w14:paraId="75157FDF" w14:textId="77777777" w:rsidR="00DD6939" w:rsidRPr="00683F43" w:rsidRDefault="00DD6939" w:rsidP="00C4220D">
            <w:pPr>
              <w:jc w:val="center"/>
              <w:rPr>
                <w:rFonts w:ascii="Arial" w:hAnsi="Arial" w:cs="Arial"/>
              </w:rPr>
            </w:pPr>
            <w:r w:rsidRPr="00683F43">
              <w:rPr>
                <w:rFonts w:ascii="Arial" w:hAnsi="Arial" w:cs="Arial"/>
              </w:rPr>
              <w:t>3.</w:t>
            </w:r>
          </w:p>
        </w:tc>
        <w:tc>
          <w:tcPr>
            <w:tcW w:w="3387" w:type="pct"/>
            <w:shd w:val="clear" w:color="auto" w:fill="auto"/>
          </w:tcPr>
          <w:p w14:paraId="54D78E4A" w14:textId="77777777" w:rsidR="00DD6939" w:rsidRPr="00683F43" w:rsidRDefault="00DD6939" w:rsidP="00C4220D">
            <w:pPr>
              <w:jc w:val="both"/>
              <w:rPr>
                <w:rFonts w:ascii="Arial" w:hAnsi="Arial" w:cs="Arial"/>
              </w:rPr>
            </w:pPr>
            <w:r w:rsidRPr="00683F43">
              <w:rPr>
                <w:rFonts w:ascii="Arial" w:hAnsi="Arial" w:cs="Arial"/>
              </w:rPr>
              <w:t>Atlikti valdymo ir indikacijos pultų, ventiliatorių, stoglangių, dūmų šalinimo, oro pritekėjimo vožtuvų, dūmų užuolaidų, priešgaisrinių durų, kabelinių linijų ir ranka valdomų pavojaus signalizavimo įtaisų apžiūrą;</w:t>
            </w:r>
          </w:p>
        </w:tc>
        <w:tc>
          <w:tcPr>
            <w:tcW w:w="300" w:type="pct"/>
            <w:shd w:val="clear" w:color="auto" w:fill="auto"/>
            <w:vAlign w:val="center"/>
          </w:tcPr>
          <w:p w14:paraId="6C7A8585" w14:textId="77777777" w:rsidR="00DD6939" w:rsidRPr="00683F43" w:rsidRDefault="00DD6939" w:rsidP="00C4220D">
            <w:pPr>
              <w:jc w:val="center"/>
              <w:rPr>
                <w:rFonts w:ascii="Arial" w:hAnsi="Arial" w:cs="Arial"/>
              </w:rPr>
            </w:pPr>
          </w:p>
        </w:tc>
        <w:tc>
          <w:tcPr>
            <w:tcW w:w="275" w:type="pct"/>
            <w:vAlign w:val="center"/>
          </w:tcPr>
          <w:p w14:paraId="33613AF3" w14:textId="77777777" w:rsidR="00DD6939" w:rsidRPr="00683F43" w:rsidRDefault="00DD6939" w:rsidP="00C4220D">
            <w:pPr>
              <w:jc w:val="center"/>
              <w:rPr>
                <w:rFonts w:ascii="Arial" w:hAnsi="Arial" w:cs="Arial"/>
                <w:b/>
              </w:rPr>
            </w:pPr>
          </w:p>
        </w:tc>
        <w:tc>
          <w:tcPr>
            <w:tcW w:w="275" w:type="pct"/>
            <w:shd w:val="clear" w:color="auto" w:fill="auto"/>
            <w:vAlign w:val="center"/>
          </w:tcPr>
          <w:p w14:paraId="341F4B07"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2F8E21B6" w14:textId="77777777" w:rsidR="00DD6939" w:rsidRPr="00683F43" w:rsidRDefault="00DD6939" w:rsidP="00C4220D">
            <w:pPr>
              <w:jc w:val="center"/>
              <w:rPr>
                <w:rFonts w:ascii="Arial" w:hAnsi="Arial" w:cs="Arial"/>
              </w:rPr>
            </w:pPr>
          </w:p>
        </w:tc>
        <w:tc>
          <w:tcPr>
            <w:tcW w:w="274" w:type="pct"/>
            <w:shd w:val="clear" w:color="auto" w:fill="auto"/>
            <w:vAlign w:val="center"/>
          </w:tcPr>
          <w:p w14:paraId="7AB0189B" w14:textId="77777777" w:rsidR="00DD6939" w:rsidRPr="00683F43" w:rsidRDefault="00DD6939" w:rsidP="00C4220D">
            <w:pPr>
              <w:jc w:val="center"/>
              <w:rPr>
                <w:rFonts w:ascii="Arial" w:hAnsi="Arial" w:cs="Arial"/>
              </w:rPr>
            </w:pPr>
          </w:p>
        </w:tc>
      </w:tr>
      <w:tr w:rsidR="00DD6939" w:rsidRPr="00683F43" w14:paraId="1169741A" w14:textId="77777777" w:rsidTr="00C4220D">
        <w:tc>
          <w:tcPr>
            <w:tcW w:w="214" w:type="pct"/>
            <w:shd w:val="clear" w:color="auto" w:fill="auto"/>
            <w:vAlign w:val="center"/>
          </w:tcPr>
          <w:p w14:paraId="17532C95" w14:textId="77777777" w:rsidR="00DD6939" w:rsidRPr="00683F43" w:rsidRDefault="00DD6939" w:rsidP="00C4220D">
            <w:pPr>
              <w:jc w:val="center"/>
              <w:rPr>
                <w:rFonts w:ascii="Arial" w:hAnsi="Arial" w:cs="Arial"/>
              </w:rPr>
            </w:pPr>
            <w:r w:rsidRPr="00683F43">
              <w:rPr>
                <w:rFonts w:ascii="Arial" w:hAnsi="Arial" w:cs="Arial"/>
              </w:rPr>
              <w:t>4.</w:t>
            </w:r>
          </w:p>
        </w:tc>
        <w:tc>
          <w:tcPr>
            <w:tcW w:w="3387" w:type="pct"/>
            <w:shd w:val="clear" w:color="auto" w:fill="auto"/>
          </w:tcPr>
          <w:p w14:paraId="6CE2089F" w14:textId="77777777" w:rsidR="00DD6939" w:rsidRPr="00683F43" w:rsidRDefault="00DD6939" w:rsidP="00C4220D">
            <w:pPr>
              <w:jc w:val="both"/>
              <w:rPr>
                <w:rFonts w:ascii="Arial" w:hAnsi="Arial" w:cs="Arial"/>
              </w:rPr>
            </w:pPr>
            <w:r w:rsidRPr="00683F43">
              <w:rPr>
                <w:rFonts w:ascii="Arial" w:hAnsi="Arial" w:cs="Arial"/>
              </w:rPr>
              <w:t>Prasidedant žiemos sezonui imtis priemonių, padedančių išvengti dūmams šalinti skirtų stoglangių ir liukų užšalimo;</w:t>
            </w:r>
          </w:p>
        </w:tc>
        <w:tc>
          <w:tcPr>
            <w:tcW w:w="300" w:type="pct"/>
            <w:shd w:val="clear" w:color="auto" w:fill="auto"/>
            <w:vAlign w:val="center"/>
          </w:tcPr>
          <w:p w14:paraId="3671BA51" w14:textId="77777777" w:rsidR="00DD6939" w:rsidRPr="00683F43" w:rsidRDefault="00DD6939" w:rsidP="00C4220D">
            <w:pPr>
              <w:jc w:val="center"/>
              <w:rPr>
                <w:rFonts w:ascii="Arial" w:hAnsi="Arial" w:cs="Arial"/>
              </w:rPr>
            </w:pPr>
          </w:p>
        </w:tc>
        <w:tc>
          <w:tcPr>
            <w:tcW w:w="275" w:type="pct"/>
            <w:vAlign w:val="center"/>
          </w:tcPr>
          <w:p w14:paraId="44058753" w14:textId="77777777" w:rsidR="00DD6939" w:rsidRPr="00683F43" w:rsidRDefault="00DD6939" w:rsidP="00C4220D">
            <w:pPr>
              <w:jc w:val="center"/>
              <w:rPr>
                <w:rFonts w:ascii="Arial" w:hAnsi="Arial" w:cs="Arial"/>
                <w:b/>
              </w:rPr>
            </w:pPr>
          </w:p>
        </w:tc>
        <w:tc>
          <w:tcPr>
            <w:tcW w:w="275" w:type="pct"/>
            <w:shd w:val="clear" w:color="auto" w:fill="auto"/>
            <w:vAlign w:val="center"/>
          </w:tcPr>
          <w:p w14:paraId="2325431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678B64DA" w14:textId="77777777" w:rsidR="00DD6939" w:rsidRPr="00683F43" w:rsidRDefault="00DD6939" w:rsidP="00C4220D">
            <w:pPr>
              <w:jc w:val="center"/>
              <w:rPr>
                <w:rFonts w:ascii="Arial" w:hAnsi="Arial" w:cs="Arial"/>
                <w:b/>
              </w:rPr>
            </w:pPr>
          </w:p>
        </w:tc>
        <w:tc>
          <w:tcPr>
            <w:tcW w:w="274" w:type="pct"/>
            <w:shd w:val="clear" w:color="auto" w:fill="auto"/>
            <w:vAlign w:val="center"/>
          </w:tcPr>
          <w:p w14:paraId="69A8F26F" w14:textId="77777777" w:rsidR="00DD6939" w:rsidRPr="00683F43" w:rsidRDefault="00DD6939" w:rsidP="00C4220D">
            <w:pPr>
              <w:jc w:val="center"/>
              <w:rPr>
                <w:rFonts w:ascii="Arial" w:hAnsi="Arial" w:cs="Arial"/>
              </w:rPr>
            </w:pPr>
          </w:p>
        </w:tc>
      </w:tr>
      <w:tr w:rsidR="00DD6939" w:rsidRPr="00683F43" w14:paraId="2AE219F9" w14:textId="77777777" w:rsidTr="00C4220D">
        <w:tc>
          <w:tcPr>
            <w:tcW w:w="214" w:type="pct"/>
            <w:shd w:val="clear" w:color="auto" w:fill="auto"/>
            <w:vAlign w:val="center"/>
          </w:tcPr>
          <w:p w14:paraId="1597D2E1" w14:textId="77777777" w:rsidR="00DD6939" w:rsidRPr="00683F43" w:rsidRDefault="00DD6939" w:rsidP="00C4220D">
            <w:pPr>
              <w:jc w:val="center"/>
              <w:rPr>
                <w:rFonts w:ascii="Arial" w:hAnsi="Arial" w:cs="Arial"/>
              </w:rPr>
            </w:pPr>
            <w:r w:rsidRPr="00683F43">
              <w:rPr>
                <w:rFonts w:ascii="Arial" w:hAnsi="Arial" w:cs="Arial"/>
              </w:rPr>
              <w:t>5.</w:t>
            </w:r>
          </w:p>
        </w:tc>
        <w:tc>
          <w:tcPr>
            <w:tcW w:w="3387" w:type="pct"/>
            <w:shd w:val="clear" w:color="auto" w:fill="auto"/>
          </w:tcPr>
          <w:p w14:paraId="7C81B583" w14:textId="77777777" w:rsidR="00DD6939" w:rsidRPr="00683F43" w:rsidRDefault="00DD6939" w:rsidP="00C4220D">
            <w:pPr>
              <w:jc w:val="both"/>
              <w:rPr>
                <w:rFonts w:ascii="Arial" w:hAnsi="Arial" w:cs="Arial"/>
              </w:rPr>
            </w:pPr>
            <w:r w:rsidRPr="00683F43">
              <w:rPr>
                <w:rFonts w:ascii="Arial" w:hAnsi="Arial" w:cs="Arial"/>
              </w:rPr>
              <w:t>Tikrinti valdymo pultų ar švieslenčių šviesinę ir garsinę indikaciją gaisro, gedimo ir atjungimo režimų metu;</w:t>
            </w:r>
          </w:p>
        </w:tc>
        <w:tc>
          <w:tcPr>
            <w:tcW w:w="300" w:type="pct"/>
            <w:shd w:val="clear" w:color="auto" w:fill="auto"/>
            <w:vAlign w:val="center"/>
          </w:tcPr>
          <w:p w14:paraId="171D5023" w14:textId="77777777" w:rsidR="00DD6939" w:rsidRPr="00683F43" w:rsidRDefault="00DD6939" w:rsidP="00C4220D">
            <w:pPr>
              <w:jc w:val="center"/>
              <w:rPr>
                <w:rFonts w:ascii="Arial" w:hAnsi="Arial" w:cs="Arial"/>
              </w:rPr>
            </w:pPr>
          </w:p>
        </w:tc>
        <w:tc>
          <w:tcPr>
            <w:tcW w:w="275" w:type="pct"/>
            <w:vAlign w:val="center"/>
          </w:tcPr>
          <w:p w14:paraId="5A9817C5" w14:textId="77777777" w:rsidR="00DD6939" w:rsidRPr="00683F43" w:rsidRDefault="00DD6939" w:rsidP="00C4220D">
            <w:pPr>
              <w:jc w:val="center"/>
              <w:rPr>
                <w:rFonts w:ascii="Arial" w:hAnsi="Arial" w:cs="Arial"/>
              </w:rPr>
            </w:pPr>
          </w:p>
        </w:tc>
        <w:tc>
          <w:tcPr>
            <w:tcW w:w="275" w:type="pct"/>
            <w:shd w:val="clear" w:color="auto" w:fill="auto"/>
            <w:vAlign w:val="center"/>
          </w:tcPr>
          <w:p w14:paraId="17D4BE3B"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579292DB" w14:textId="77777777" w:rsidR="00DD6939" w:rsidRPr="00683F43" w:rsidRDefault="00DD6939" w:rsidP="00C4220D">
            <w:pPr>
              <w:jc w:val="center"/>
              <w:rPr>
                <w:rFonts w:ascii="Arial" w:hAnsi="Arial" w:cs="Arial"/>
              </w:rPr>
            </w:pPr>
          </w:p>
        </w:tc>
        <w:tc>
          <w:tcPr>
            <w:tcW w:w="274" w:type="pct"/>
            <w:shd w:val="clear" w:color="auto" w:fill="auto"/>
            <w:vAlign w:val="center"/>
          </w:tcPr>
          <w:p w14:paraId="2D18C8F5" w14:textId="77777777" w:rsidR="00DD6939" w:rsidRPr="00683F43" w:rsidRDefault="00DD6939" w:rsidP="00C4220D">
            <w:pPr>
              <w:jc w:val="center"/>
              <w:rPr>
                <w:rFonts w:ascii="Arial" w:hAnsi="Arial" w:cs="Arial"/>
              </w:rPr>
            </w:pPr>
          </w:p>
        </w:tc>
      </w:tr>
      <w:tr w:rsidR="00DD6939" w:rsidRPr="00683F43" w14:paraId="7BDCEF8F" w14:textId="77777777" w:rsidTr="00C4220D">
        <w:tc>
          <w:tcPr>
            <w:tcW w:w="214" w:type="pct"/>
            <w:shd w:val="clear" w:color="auto" w:fill="auto"/>
            <w:vAlign w:val="center"/>
          </w:tcPr>
          <w:p w14:paraId="3F0B3D6C" w14:textId="77777777" w:rsidR="00DD6939" w:rsidRPr="00683F43" w:rsidRDefault="00DD6939" w:rsidP="00C4220D">
            <w:pPr>
              <w:jc w:val="center"/>
              <w:rPr>
                <w:rFonts w:ascii="Arial" w:hAnsi="Arial" w:cs="Arial"/>
              </w:rPr>
            </w:pPr>
            <w:r w:rsidRPr="00683F43">
              <w:rPr>
                <w:rFonts w:ascii="Arial" w:hAnsi="Arial" w:cs="Arial"/>
              </w:rPr>
              <w:t>6.</w:t>
            </w:r>
          </w:p>
        </w:tc>
        <w:tc>
          <w:tcPr>
            <w:tcW w:w="3387" w:type="pct"/>
            <w:shd w:val="clear" w:color="auto" w:fill="auto"/>
          </w:tcPr>
          <w:p w14:paraId="2D403B84" w14:textId="77777777" w:rsidR="00DD6939" w:rsidRPr="00683F43" w:rsidRDefault="00DD6939" w:rsidP="00C4220D">
            <w:pPr>
              <w:jc w:val="both"/>
              <w:rPr>
                <w:rFonts w:ascii="Arial" w:hAnsi="Arial" w:cs="Arial"/>
              </w:rPr>
            </w:pPr>
            <w:r w:rsidRPr="00683F43">
              <w:rPr>
                <w:rFonts w:ascii="Arial" w:hAnsi="Arial" w:cs="Arial"/>
              </w:rPr>
              <w:t>Tikrinti, ar valdymo pavaros ir kabelinės linijos mechaniškai nepažeistos</w:t>
            </w:r>
          </w:p>
        </w:tc>
        <w:tc>
          <w:tcPr>
            <w:tcW w:w="300" w:type="pct"/>
            <w:shd w:val="clear" w:color="auto" w:fill="auto"/>
            <w:vAlign w:val="center"/>
          </w:tcPr>
          <w:p w14:paraId="14380448" w14:textId="77777777" w:rsidR="00DD6939" w:rsidRPr="00683F43" w:rsidRDefault="00DD6939" w:rsidP="00C4220D">
            <w:pPr>
              <w:jc w:val="center"/>
              <w:rPr>
                <w:rFonts w:ascii="Arial" w:hAnsi="Arial" w:cs="Arial"/>
              </w:rPr>
            </w:pPr>
          </w:p>
        </w:tc>
        <w:tc>
          <w:tcPr>
            <w:tcW w:w="275" w:type="pct"/>
            <w:vAlign w:val="center"/>
          </w:tcPr>
          <w:p w14:paraId="44090304" w14:textId="77777777" w:rsidR="00DD6939" w:rsidRPr="00683F43" w:rsidRDefault="00DD6939" w:rsidP="00C4220D">
            <w:pPr>
              <w:jc w:val="center"/>
              <w:rPr>
                <w:rFonts w:ascii="Arial" w:hAnsi="Arial" w:cs="Arial"/>
                <w:b/>
              </w:rPr>
            </w:pPr>
          </w:p>
        </w:tc>
        <w:tc>
          <w:tcPr>
            <w:tcW w:w="275" w:type="pct"/>
            <w:shd w:val="clear" w:color="auto" w:fill="auto"/>
            <w:vAlign w:val="center"/>
          </w:tcPr>
          <w:p w14:paraId="28C58786"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3CECD5B4" w14:textId="77777777" w:rsidR="00DD6939" w:rsidRPr="00683F43" w:rsidRDefault="00DD6939" w:rsidP="00C4220D">
            <w:pPr>
              <w:jc w:val="center"/>
              <w:rPr>
                <w:rFonts w:ascii="Arial" w:hAnsi="Arial" w:cs="Arial"/>
              </w:rPr>
            </w:pPr>
          </w:p>
        </w:tc>
        <w:tc>
          <w:tcPr>
            <w:tcW w:w="274" w:type="pct"/>
            <w:shd w:val="clear" w:color="auto" w:fill="auto"/>
            <w:vAlign w:val="center"/>
          </w:tcPr>
          <w:p w14:paraId="64CF32CE" w14:textId="77777777" w:rsidR="00DD6939" w:rsidRPr="00683F43" w:rsidRDefault="00DD6939" w:rsidP="00C4220D">
            <w:pPr>
              <w:jc w:val="center"/>
              <w:rPr>
                <w:rFonts w:ascii="Arial" w:hAnsi="Arial" w:cs="Arial"/>
              </w:rPr>
            </w:pPr>
          </w:p>
        </w:tc>
      </w:tr>
      <w:tr w:rsidR="00DD6939" w:rsidRPr="00683F43" w14:paraId="4C3C80F6" w14:textId="77777777" w:rsidTr="00C4220D">
        <w:tc>
          <w:tcPr>
            <w:tcW w:w="214" w:type="pct"/>
            <w:shd w:val="clear" w:color="auto" w:fill="auto"/>
            <w:vAlign w:val="center"/>
          </w:tcPr>
          <w:p w14:paraId="65DF4246" w14:textId="77777777" w:rsidR="00DD6939" w:rsidRPr="00683F43" w:rsidRDefault="00DD6939" w:rsidP="00C4220D">
            <w:pPr>
              <w:jc w:val="center"/>
              <w:rPr>
                <w:rFonts w:ascii="Arial" w:hAnsi="Arial" w:cs="Arial"/>
              </w:rPr>
            </w:pPr>
            <w:r w:rsidRPr="00683F43">
              <w:rPr>
                <w:rFonts w:ascii="Arial" w:hAnsi="Arial" w:cs="Arial"/>
              </w:rPr>
              <w:t>7.</w:t>
            </w:r>
          </w:p>
        </w:tc>
        <w:tc>
          <w:tcPr>
            <w:tcW w:w="3387" w:type="pct"/>
            <w:shd w:val="clear" w:color="auto" w:fill="auto"/>
          </w:tcPr>
          <w:p w14:paraId="40FE650D" w14:textId="77777777" w:rsidR="00DD6939" w:rsidRPr="00683F43" w:rsidRDefault="00DD6939" w:rsidP="00C4220D">
            <w:pPr>
              <w:jc w:val="both"/>
              <w:rPr>
                <w:rFonts w:ascii="Arial" w:hAnsi="Arial" w:cs="Arial"/>
              </w:rPr>
            </w:pPr>
            <w:r w:rsidRPr="00683F43">
              <w:rPr>
                <w:rFonts w:ascii="Arial" w:hAnsi="Arial" w:cs="Arial"/>
              </w:rPr>
              <w:t>Imituojant gaisrą išbandyti, kaip atsidaro  dūmų šalinimo vožtuvai, stoglangiai, dūmų šalinimo liukai;</w:t>
            </w:r>
          </w:p>
        </w:tc>
        <w:tc>
          <w:tcPr>
            <w:tcW w:w="300" w:type="pct"/>
            <w:shd w:val="clear" w:color="auto" w:fill="auto"/>
            <w:vAlign w:val="center"/>
          </w:tcPr>
          <w:p w14:paraId="7A777398" w14:textId="77777777" w:rsidR="00DD6939" w:rsidRPr="00683F43" w:rsidRDefault="00DD6939" w:rsidP="00C4220D">
            <w:pPr>
              <w:jc w:val="center"/>
              <w:rPr>
                <w:rFonts w:ascii="Arial" w:hAnsi="Arial" w:cs="Arial"/>
              </w:rPr>
            </w:pPr>
          </w:p>
        </w:tc>
        <w:tc>
          <w:tcPr>
            <w:tcW w:w="275" w:type="pct"/>
            <w:vAlign w:val="center"/>
          </w:tcPr>
          <w:p w14:paraId="539A802F" w14:textId="77777777" w:rsidR="00DD6939" w:rsidRPr="00683F43" w:rsidRDefault="00DD6939" w:rsidP="00C4220D">
            <w:pPr>
              <w:jc w:val="center"/>
              <w:rPr>
                <w:rFonts w:ascii="Arial" w:hAnsi="Arial" w:cs="Arial"/>
              </w:rPr>
            </w:pPr>
          </w:p>
        </w:tc>
        <w:tc>
          <w:tcPr>
            <w:tcW w:w="275" w:type="pct"/>
            <w:shd w:val="clear" w:color="auto" w:fill="auto"/>
            <w:vAlign w:val="center"/>
          </w:tcPr>
          <w:p w14:paraId="69346F8D" w14:textId="77777777" w:rsidR="00DD6939" w:rsidRPr="00683F43" w:rsidRDefault="00DD6939" w:rsidP="00C4220D">
            <w:pPr>
              <w:jc w:val="center"/>
              <w:rPr>
                <w:rFonts w:ascii="Arial" w:hAnsi="Arial" w:cs="Arial"/>
              </w:rPr>
            </w:pPr>
            <w:r w:rsidRPr="00683F43">
              <w:rPr>
                <w:rFonts w:ascii="Arial" w:hAnsi="Arial" w:cs="Arial"/>
              </w:rPr>
              <w:t>+</w:t>
            </w:r>
          </w:p>
        </w:tc>
        <w:tc>
          <w:tcPr>
            <w:tcW w:w="275" w:type="pct"/>
            <w:shd w:val="clear" w:color="auto" w:fill="auto"/>
            <w:vAlign w:val="center"/>
          </w:tcPr>
          <w:p w14:paraId="1BA86451" w14:textId="77777777" w:rsidR="00DD6939" w:rsidRPr="00683F43" w:rsidRDefault="00DD6939" w:rsidP="00C4220D">
            <w:pPr>
              <w:jc w:val="center"/>
              <w:rPr>
                <w:rFonts w:ascii="Arial" w:hAnsi="Arial" w:cs="Arial"/>
              </w:rPr>
            </w:pPr>
          </w:p>
        </w:tc>
        <w:tc>
          <w:tcPr>
            <w:tcW w:w="274" w:type="pct"/>
            <w:shd w:val="clear" w:color="auto" w:fill="auto"/>
            <w:vAlign w:val="center"/>
          </w:tcPr>
          <w:p w14:paraId="261D4714" w14:textId="77777777" w:rsidR="00DD6939" w:rsidRPr="00683F43" w:rsidRDefault="00DD6939" w:rsidP="00C4220D">
            <w:pPr>
              <w:jc w:val="center"/>
              <w:rPr>
                <w:rFonts w:ascii="Arial" w:hAnsi="Arial" w:cs="Arial"/>
              </w:rPr>
            </w:pPr>
          </w:p>
        </w:tc>
      </w:tr>
      <w:tr w:rsidR="00DD6939" w:rsidRPr="00683F43" w14:paraId="3AD6C239" w14:textId="77777777" w:rsidTr="00C4220D">
        <w:tc>
          <w:tcPr>
            <w:tcW w:w="214" w:type="pct"/>
            <w:shd w:val="clear" w:color="auto" w:fill="auto"/>
            <w:vAlign w:val="center"/>
          </w:tcPr>
          <w:p w14:paraId="482C4E22" w14:textId="77777777" w:rsidR="00DD6939" w:rsidRPr="00683F43" w:rsidRDefault="00DD6939" w:rsidP="00C4220D">
            <w:pPr>
              <w:jc w:val="center"/>
              <w:rPr>
                <w:rFonts w:ascii="Arial" w:hAnsi="Arial" w:cs="Arial"/>
              </w:rPr>
            </w:pPr>
            <w:r w:rsidRPr="00683F43">
              <w:rPr>
                <w:rFonts w:ascii="Arial" w:hAnsi="Arial" w:cs="Arial"/>
              </w:rPr>
              <w:t>8.</w:t>
            </w:r>
          </w:p>
        </w:tc>
        <w:tc>
          <w:tcPr>
            <w:tcW w:w="3387" w:type="pct"/>
            <w:shd w:val="clear" w:color="auto" w:fill="auto"/>
          </w:tcPr>
          <w:p w14:paraId="66BE565A" w14:textId="77777777" w:rsidR="00DD6939" w:rsidRPr="00683F43" w:rsidRDefault="00DD6939" w:rsidP="00C4220D">
            <w:pPr>
              <w:jc w:val="both"/>
              <w:rPr>
                <w:rFonts w:ascii="Arial" w:hAnsi="Arial" w:cs="Arial"/>
              </w:rPr>
            </w:pPr>
            <w:r w:rsidRPr="00683F43">
              <w:rPr>
                <w:rFonts w:ascii="Arial" w:hAnsi="Arial" w:cs="Arial"/>
              </w:rPr>
              <w:t xml:space="preserve">Imituojant gaisrą, kompleksiškai išbandyti, kaip atsidaro dūmų, oro pritekėjimo vožtuvai ir (ar) dūmų šalinimo stoglangiai, kaip nusileidžia </w:t>
            </w:r>
            <w:r w:rsidRPr="00683F43">
              <w:rPr>
                <w:rFonts w:ascii="Arial" w:hAnsi="Arial" w:cs="Arial"/>
              </w:rPr>
              <w:lastRenderedPageBreak/>
              <w:t>liukų, dūmų užuolaidos ir (ar) kaip veikia dūmų ištraukiamoji ventiliacija, kaip užsidaro ugnį sulaikantys vožtuvai, kaip atidaromi dūmų vožtuvai;</w:t>
            </w:r>
          </w:p>
        </w:tc>
        <w:tc>
          <w:tcPr>
            <w:tcW w:w="300" w:type="pct"/>
            <w:shd w:val="clear" w:color="auto" w:fill="auto"/>
            <w:vAlign w:val="center"/>
          </w:tcPr>
          <w:p w14:paraId="2F039908" w14:textId="77777777" w:rsidR="00DD6939" w:rsidRPr="00683F43" w:rsidRDefault="00DD6939" w:rsidP="00C4220D">
            <w:pPr>
              <w:jc w:val="center"/>
              <w:rPr>
                <w:rFonts w:ascii="Arial" w:hAnsi="Arial" w:cs="Arial"/>
              </w:rPr>
            </w:pPr>
          </w:p>
        </w:tc>
        <w:tc>
          <w:tcPr>
            <w:tcW w:w="275" w:type="pct"/>
            <w:vAlign w:val="center"/>
          </w:tcPr>
          <w:p w14:paraId="381295AF" w14:textId="77777777" w:rsidR="00DD6939" w:rsidRPr="00683F43" w:rsidRDefault="00DD6939" w:rsidP="00C4220D">
            <w:pPr>
              <w:jc w:val="center"/>
              <w:rPr>
                <w:rFonts w:ascii="Arial" w:hAnsi="Arial" w:cs="Arial"/>
              </w:rPr>
            </w:pPr>
          </w:p>
        </w:tc>
        <w:tc>
          <w:tcPr>
            <w:tcW w:w="275" w:type="pct"/>
            <w:shd w:val="clear" w:color="auto" w:fill="auto"/>
            <w:vAlign w:val="center"/>
          </w:tcPr>
          <w:p w14:paraId="3C0522E1" w14:textId="77777777" w:rsidR="00DD6939" w:rsidRPr="00683F43" w:rsidRDefault="00DD6939" w:rsidP="00C4220D">
            <w:pPr>
              <w:jc w:val="center"/>
              <w:rPr>
                <w:rFonts w:ascii="Arial" w:hAnsi="Arial" w:cs="Arial"/>
              </w:rPr>
            </w:pPr>
          </w:p>
        </w:tc>
        <w:tc>
          <w:tcPr>
            <w:tcW w:w="275" w:type="pct"/>
            <w:shd w:val="clear" w:color="auto" w:fill="auto"/>
            <w:vAlign w:val="center"/>
          </w:tcPr>
          <w:p w14:paraId="2C17F672"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2E562BB0" w14:textId="77777777" w:rsidR="00DD6939" w:rsidRPr="00683F43" w:rsidRDefault="00DD6939" w:rsidP="00C4220D">
            <w:pPr>
              <w:jc w:val="center"/>
              <w:rPr>
                <w:rFonts w:ascii="Arial" w:hAnsi="Arial" w:cs="Arial"/>
              </w:rPr>
            </w:pPr>
          </w:p>
        </w:tc>
      </w:tr>
      <w:tr w:rsidR="00DD6939" w:rsidRPr="00683F43" w14:paraId="7BE4DADF" w14:textId="77777777" w:rsidTr="00C4220D">
        <w:tc>
          <w:tcPr>
            <w:tcW w:w="214" w:type="pct"/>
            <w:shd w:val="clear" w:color="auto" w:fill="auto"/>
            <w:vAlign w:val="center"/>
          </w:tcPr>
          <w:p w14:paraId="5BE5E2E4" w14:textId="77777777" w:rsidR="00DD6939" w:rsidRPr="00683F43" w:rsidRDefault="00DD6939" w:rsidP="00C4220D">
            <w:pPr>
              <w:jc w:val="center"/>
              <w:rPr>
                <w:rFonts w:ascii="Arial" w:hAnsi="Arial" w:cs="Arial"/>
                <w:b/>
              </w:rPr>
            </w:pPr>
            <w:r w:rsidRPr="00683F43">
              <w:rPr>
                <w:rFonts w:ascii="Arial" w:hAnsi="Arial" w:cs="Arial"/>
              </w:rPr>
              <w:t>9.</w:t>
            </w:r>
          </w:p>
        </w:tc>
        <w:tc>
          <w:tcPr>
            <w:tcW w:w="3387" w:type="pct"/>
            <w:shd w:val="clear" w:color="auto" w:fill="auto"/>
          </w:tcPr>
          <w:p w14:paraId="1D3E2B08" w14:textId="77777777" w:rsidR="00DD6939" w:rsidRPr="00683F43" w:rsidRDefault="00DD6939" w:rsidP="00C4220D">
            <w:pPr>
              <w:jc w:val="both"/>
              <w:rPr>
                <w:rFonts w:ascii="Arial" w:hAnsi="Arial" w:cs="Arial"/>
              </w:rPr>
            </w:pPr>
            <w:r w:rsidRPr="00683F43">
              <w:rPr>
                <w:rFonts w:ascii="Arial" w:hAnsi="Arial" w:cs="Arial"/>
              </w:rPr>
              <w:t>Patikrinti, ar automatiškai išsijungia patalpų vėdinimo sistemos (išskyrus oro tiekimo į Asg ir Bsg kategorijų pagal sprogimo ir gaisro pavojų patalpų priešgaisrinius šliuzus ir dūmų bei šilumos kontrolės sistemas);</w:t>
            </w:r>
          </w:p>
        </w:tc>
        <w:tc>
          <w:tcPr>
            <w:tcW w:w="300" w:type="pct"/>
            <w:shd w:val="clear" w:color="auto" w:fill="auto"/>
            <w:vAlign w:val="center"/>
          </w:tcPr>
          <w:p w14:paraId="7505A274" w14:textId="77777777" w:rsidR="00DD6939" w:rsidRPr="00683F43" w:rsidRDefault="00DD6939" w:rsidP="00C4220D">
            <w:pPr>
              <w:jc w:val="center"/>
              <w:rPr>
                <w:rFonts w:ascii="Arial" w:hAnsi="Arial" w:cs="Arial"/>
              </w:rPr>
            </w:pPr>
          </w:p>
        </w:tc>
        <w:tc>
          <w:tcPr>
            <w:tcW w:w="275" w:type="pct"/>
            <w:vAlign w:val="center"/>
          </w:tcPr>
          <w:p w14:paraId="74362018" w14:textId="77777777" w:rsidR="00DD6939" w:rsidRPr="00683F43" w:rsidRDefault="00DD6939" w:rsidP="00C4220D">
            <w:pPr>
              <w:jc w:val="center"/>
              <w:rPr>
                <w:rFonts w:ascii="Arial" w:hAnsi="Arial" w:cs="Arial"/>
                <w:b/>
              </w:rPr>
            </w:pPr>
          </w:p>
        </w:tc>
        <w:tc>
          <w:tcPr>
            <w:tcW w:w="275" w:type="pct"/>
            <w:shd w:val="clear" w:color="auto" w:fill="auto"/>
            <w:vAlign w:val="center"/>
          </w:tcPr>
          <w:p w14:paraId="5B7A1E8C" w14:textId="77777777" w:rsidR="00DD6939" w:rsidRPr="00683F43" w:rsidRDefault="00DD6939" w:rsidP="00C4220D">
            <w:pPr>
              <w:jc w:val="center"/>
              <w:rPr>
                <w:rFonts w:ascii="Arial" w:hAnsi="Arial" w:cs="Arial"/>
                <w:b/>
              </w:rPr>
            </w:pPr>
          </w:p>
        </w:tc>
        <w:tc>
          <w:tcPr>
            <w:tcW w:w="275" w:type="pct"/>
            <w:shd w:val="clear" w:color="auto" w:fill="auto"/>
            <w:vAlign w:val="center"/>
          </w:tcPr>
          <w:p w14:paraId="76F2B500"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5816C087" w14:textId="77777777" w:rsidR="00DD6939" w:rsidRPr="00683F43" w:rsidRDefault="00DD6939" w:rsidP="00C4220D">
            <w:pPr>
              <w:jc w:val="center"/>
              <w:rPr>
                <w:rFonts w:ascii="Arial" w:hAnsi="Arial" w:cs="Arial"/>
              </w:rPr>
            </w:pPr>
          </w:p>
        </w:tc>
      </w:tr>
      <w:tr w:rsidR="00DD6939" w:rsidRPr="00683F43" w14:paraId="6056A6B1" w14:textId="77777777" w:rsidTr="00C4220D">
        <w:tc>
          <w:tcPr>
            <w:tcW w:w="214" w:type="pct"/>
            <w:shd w:val="clear" w:color="auto" w:fill="auto"/>
            <w:vAlign w:val="center"/>
          </w:tcPr>
          <w:p w14:paraId="15ADA96E" w14:textId="77777777" w:rsidR="00DD6939" w:rsidRPr="00683F43" w:rsidRDefault="00DD6939" w:rsidP="00C4220D">
            <w:pPr>
              <w:jc w:val="center"/>
              <w:rPr>
                <w:rFonts w:ascii="Arial" w:hAnsi="Arial" w:cs="Arial"/>
              </w:rPr>
            </w:pPr>
            <w:r w:rsidRPr="00683F43">
              <w:rPr>
                <w:rFonts w:ascii="Arial" w:hAnsi="Arial" w:cs="Arial"/>
              </w:rPr>
              <w:t>10.</w:t>
            </w:r>
          </w:p>
        </w:tc>
        <w:tc>
          <w:tcPr>
            <w:tcW w:w="3387" w:type="pct"/>
            <w:shd w:val="clear" w:color="auto" w:fill="auto"/>
          </w:tcPr>
          <w:p w14:paraId="4249A3B9" w14:textId="77777777" w:rsidR="00DD6939" w:rsidRPr="00683F43" w:rsidRDefault="00DD6939" w:rsidP="00C4220D">
            <w:pPr>
              <w:jc w:val="both"/>
              <w:rPr>
                <w:rFonts w:ascii="Arial" w:hAnsi="Arial" w:cs="Arial"/>
              </w:rPr>
            </w:pPr>
            <w:r w:rsidRPr="00683F43">
              <w:rPr>
                <w:rFonts w:ascii="Arial" w:hAnsi="Arial" w:cs="Arial"/>
              </w:rPr>
              <w:t>Sutepti mazgus (guolius, turinčius specialius tepimo taškus ir pan.), suveržti jungtis, atlikti sausąjį ir šlapiąjį valymus;</w:t>
            </w:r>
          </w:p>
        </w:tc>
        <w:tc>
          <w:tcPr>
            <w:tcW w:w="300" w:type="pct"/>
            <w:shd w:val="clear" w:color="auto" w:fill="auto"/>
            <w:vAlign w:val="center"/>
          </w:tcPr>
          <w:p w14:paraId="1E1AC3FB" w14:textId="77777777" w:rsidR="00DD6939" w:rsidRPr="00683F43" w:rsidRDefault="00DD6939" w:rsidP="00C4220D">
            <w:pPr>
              <w:jc w:val="center"/>
              <w:rPr>
                <w:rFonts w:ascii="Arial" w:hAnsi="Arial" w:cs="Arial"/>
              </w:rPr>
            </w:pPr>
          </w:p>
        </w:tc>
        <w:tc>
          <w:tcPr>
            <w:tcW w:w="275" w:type="pct"/>
            <w:vAlign w:val="center"/>
          </w:tcPr>
          <w:p w14:paraId="03DD2A83" w14:textId="77777777" w:rsidR="00DD6939" w:rsidRPr="00683F43" w:rsidRDefault="00DD6939" w:rsidP="00C4220D">
            <w:pPr>
              <w:jc w:val="center"/>
              <w:rPr>
                <w:rFonts w:ascii="Arial" w:hAnsi="Arial" w:cs="Arial"/>
                <w:b/>
              </w:rPr>
            </w:pPr>
          </w:p>
        </w:tc>
        <w:tc>
          <w:tcPr>
            <w:tcW w:w="275" w:type="pct"/>
            <w:shd w:val="clear" w:color="auto" w:fill="auto"/>
            <w:vAlign w:val="center"/>
          </w:tcPr>
          <w:p w14:paraId="56B48B27" w14:textId="77777777" w:rsidR="00DD6939" w:rsidRPr="00683F43" w:rsidRDefault="00DD6939" w:rsidP="00C4220D">
            <w:pPr>
              <w:jc w:val="center"/>
              <w:rPr>
                <w:rFonts w:ascii="Arial" w:hAnsi="Arial" w:cs="Arial"/>
                <w:b/>
              </w:rPr>
            </w:pPr>
          </w:p>
        </w:tc>
        <w:tc>
          <w:tcPr>
            <w:tcW w:w="275" w:type="pct"/>
            <w:shd w:val="clear" w:color="auto" w:fill="auto"/>
            <w:vAlign w:val="center"/>
          </w:tcPr>
          <w:p w14:paraId="674B2D69"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4A19F19B" w14:textId="77777777" w:rsidR="00DD6939" w:rsidRPr="00683F43" w:rsidRDefault="00DD6939" w:rsidP="00C4220D">
            <w:pPr>
              <w:jc w:val="center"/>
              <w:rPr>
                <w:rFonts w:ascii="Arial" w:hAnsi="Arial" w:cs="Arial"/>
              </w:rPr>
            </w:pPr>
          </w:p>
        </w:tc>
      </w:tr>
      <w:tr w:rsidR="00DD6939" w:rsidRPr="00683F43" w14:paraId="168D7DAD" w14:textId="77777777" w:rsidTr="00C4220D">
        <w:tc>
          <w:tcPr>
            <w:tcW w:w="214" w:type="pct"/>
            <w:shd w:val="clear" w:color="auto" w:fill="auto"/>
            <w:vAlign w:val="center"/>
          </w:tcPr>
          <w:p w14:paraId="7745B6E7" w14:textId="77777777" w:rsidR="00DD6939" w:rsidRPr="00683F43" w:rsidRDefault="00DD6939" w:rsidP="00C4220D">
            <w:pPr>
              <w:jc w:val="center"/>
              <w:rPr>
                <w:rFonts w:ascii="Arial" w:hAnsi="Arial" w:cs="Arial"/>
              </w:rPr>
            </w:pPr>
            <w:r w:rsidRPr="00683F43">
              <w:rPr>
                <w:rFonts w:ascii="Arial" w:hAnsi="Arial" w:cs="Arial"/>
              </w:rPr>
              <w:t>11.</w:t>
            </w:r>
          </w:p>
        </w:tc>
        <w:tc>
          <w:tcPr>
            <w:tcW w:w="3387" w:type="pct"/>
            <w:shd w:val="clear" w:color="auto" w:fill="auto"/>
          </w:tcPr>
          <w:p w14:paraId="4886BD9E" w14:textId="77777777" w:rsidR="00DD6939" w:rsidRPr="00683F43" w:rsidRDefault="00DD6939" w:rsidP="00C4220D">
            <w:pPr>
              <w:jc w:val="both"/>
              <w:rPr>
                <w:rFonts w:ascii="Arial" w:hAnsi="Arial" w:cs="Arial"/>
              </w:rPr>
            </w:pPr>
            <w:r w:rsidRPr="00683F43">
              <w:rPr>
                <w:rFonts w:ascii="Arial" w:hAnsi="Arial" w:cs="Arial"/>
              </w:rPr>
              <w:t>Tikslinti, ar neatliktas patalpų perplanavimas, ar nepakito veiklos pobūdis, ar neatsirado kitų sąlygų, galinčių turėti įtakos dūmų ir šilumos kontrolės sistemoms.</w:t>
            </w:r>
          </w:p>
        </w:tc>
        <w:tc>
          <w:tcPr>
            <w:tcW w:w="300" w:type="pct"/>
            <w:shd w:val="clear" w:color="auto" w:fill="auto"/>
            <w:vAlign w:val="center"/>
          </w:tcPr>
          <w:p w14:paraId="7425406B" w14:textId="77777777" w:rsidR="00DD6939" w:rsidRPr="00683F43" w:rsidRDefault="00DD6939" w:rsidP="00C4220D">
            <w:pPr>
              <w:jc w:val="center"/>
              <w:rPr>
                <w:rFonts w:ascii="Arial" w:hAnsi="Arial" w:cs="Arial"/>
              </w:rPr>
            </w:pPr>
          </w:p>
        </w:tc>
        <w:tc>
          <w:tcPr>
            <w:tcW w:w="275" w:type="pct"/>
            <w:vAlign w:val="center"/>
          </w:tcPr>
          <w:p w14:paraId="542549E6" w14:textId="77777777" w:rsidR="00DD6939" w:rsidRPr="00683F43" w:rsidRDefault="00DD6939" w:rsidP="00C4220D">
            <w:pPr>
              <w:jc w:val="center"/>
              <w:rPr>
                <w:rFonts w:ascii="Arial" w:hAnsi="Arial" w:cs="Arial"/>
                <w:b/>
              </w:rPr>
            </w:pPr>
          </w:p>
        </w:tc>
        <w:tc>
          <w:tcPr>
            <w:tcW w:w="275" w:type="pct"/>
            <w:shd w:val="clear" w:color="auto" w:fill="auto"/>
            <w:vAlign w:val="center"/>
          </w:tcPr>
          <w:p w14:paraId="3590CE4D" w14:textId="77777777" w:rsidR="00DD6939" w:rsidRPr="00683F43" w:rsidRDefault="00DD6939" w:rsidP="00C4220D">
            <w:pPr>
              <w:jc w:val="center"/>
              <w:rPr>
                <w:rFonts w:ascii="Arial" w:hAnsi="Arial" w:cs="Arial"/>
                <w:b/>
              </w:rPr>
            </w:pPr>
          </w:p>
        </w:tc>
        <w:tc>
          <w:tcPr>
            <w:tcW w:w="275" w:type="pct"/>
            <w:shd w:val="clear" w:color="auto" w:fill="auto"/>
            <w:vAlign w:val="center"/>
          </w:tcPr>
          <w:p w14:paraId="0F474055" w14:textId="77777777" w:rsidR="00DD6939" w:rsidRPr="00683F43" w:rsidRDefault="00DD6939" w:rsidP="00C4220D">
            <w:pPr>
              <w:jc w:val="center"/>
              <w:rPr>
                <w:rFonts w:ascii="Arial" w:hAnsi="Arial" w:cs="Arial"/>
              </w:rPr>
            </w:pPr>
            <w:r w:rsidRPr="00683F43">
              <w:rPr>
                <w:rFonts w:ascii="Arial" w:hAnsi="Arial" w:cs="Arial"/>
              </w:rPr>
              <w:t>+</w:t>
            </w:r>
          </w:p>
        </w:tc>
        <w:tc>
          <w:tcPr>
            <w:tcW w:w="274" w:type="pct"/>
            <w:shd w:val="clear" w:color="auto" w:fill="auto"/>
            <w:vAlign w:val="center"/>
          </w:tcPr>
          <w:p w14:paraId="3B7BC6FC" w14:textId="77777777" w:rsidR="00DD6939" w:rsidRPr="00683F43" w:rsidRDefault="00DD6939" w:rsidP="00C4220D">
            <w:pPr>
              <w:jc w:val="center"/>
              <w:rPr>
                <w:rFonts w:ascii="Arial" w:hAnsi="Arial" w:cs="Arial"/>
                <w:b/>
              </w:rPr>
            </w:pPr>
          </w:p>
        </w:tc>
      </w:tr>
    </w:tbl>
    <w:p w14:paraId="4D1B1E4E" w14:textId="77777777" w:rsidR="00DD6939" w:rsidRPr="00683F43" w:rsidRDefault="00DD6939" w:rsidP="00DD6939">
      <w:pPr>
        <w:tabs>
          <w:tab w:val="left" w:pos="360"/>
        </w:tabs>
        <w:rPr>
          <w:rFonts w:ascii="Arial" w:hAnsi="Arial" w:cs="Arial"/>
          <w:b/>
          <w:bCs/>
          <w:caps/>
        </w:rPr>
      </w:pPr>
    </w:p>
    <w:p w14:paraId="2466629D" w14:textId="77777777" w:rsidR="00DD6939" w:rsidRPr="00683F43" w:rsidRDefault="00DD6939" w:rsidP="00DD6939">
      <w:pPr>
        <w:tabs>
          <w:tab w:val="left" w:pos="360"/>
        </w:tabs>
        <w:rPr>
          <w:rFonts w:ascii="Arial" w:hAnsi="Arial" w:cs="Arial"/>
          <w:b/>
          <w:bCs/>
          <w:caps/>
        </w:rPr>
      </w:pPr>
      <w:r w:rsidRPr="00683F43">
        <w:rPr>
          <w:rFonts w:ascii="Arial" w:hAnsi="Arial" w:cs="Arial"/>
          <w:b/>
          <w:bCs/>
          <w:caps/>
        </w:rPr>
        <w:t xml:space="preserve">3.1.2. </w:t>
      </w:r>
      <w:r w:rsidRPr="00683F43">
        <w:rPr>
          <w:rFonts w:ascii="Arial" w:hAnsi="Arial" w:cs="Arial"/>
          <w:b/>
        </w:rPr>
        <w:t xml:space="preserve">PRIEŠGAISRINIŲ SISTEMŲ </w:t>
      </w:r>
      <w:r w:rsidRPr="00683F43">
        <w:rPr>
          <w:rFonts w:ascii="Arial" w:hAnsi="Arial" w:cs="Arial"/>
          <w:b/>
          <w:bCs/>
          <w:caps/>
        </w:rPr>
        <w:t>Avarijų lokalizavimas ir likvidavimas</w:t>
      </w:r>
    </w:p>
    <w:p w14:paraId="06E1F76E" w14:textId="77777777" w:rsidR="00DD6939" w:rsidRPr="00683F43" w:rsidRDefault="00DD6939" w:rsidP="00DD6939">
      <w:pPr>
        <w:tabs>
          <w:tab w:val="left" w:pos="360"/>
        </w:tabs>
        <w:rPr>
          <w:rFonts w:ascii="Arial" w:hAnsi="Arial" w:cs="Arial"/>
          <w:b/>
          <w:bCs/>
          <w:caps/>
        </w:rPr>
      </w:pPr>
    </w:p>
    <w:p w14:paraId="25DDFAFF" w14:textId="77777777" w:rsidR="00DD6939" w:rsidRPr="00683F43" w:rsidRDefault="00DD6939" w:rsidP="00DD6939">
      <w:pPr>
        <w:tabs>
          <w:tab w:val="left" w:pos="360"/>
        </w:tabs>
        <w:ind w:firstLine="567"/>
        <w:jc w:val="both"/>
        <w:rPr>
          <w:rFonts w:ascii="Arial" w:hAnsi="Arial" w:cs="Arial"/>
          <w:bCs/>
        </w:rPr>
      </w:pPr>
      <w:r w:rsidRPr="00683F43">
        <w:rPr>
          <w:rFonts w:ascii="Arial" w:hAnsi="Arial" w:cs="Arial"/>
          <w:bCs/>
        </w:rPr>
        <w:t xml:space="preserve">Tiekėjas Sutarties galiojimo metu turės atlikti avarijų lokalizavimą ir likvidavimą. Avarinių atvejų lokalizavimo ir likvidavimo laikai nurodyti 2 lentelėje. Preliminarūs (pavyzdiniai) avariniai atvejai nurodomi 10 lentelėje. Nurodyti atvejai laikomi avariniais, jeigu Pirkėjo </w:t>
      </w:r>
      <w:r w:rsidRPr="00683F43">
        <w:rPr>
          <w:rFonts w:ascii="Arial" w:hAnsi="Arial" w:cs="Arial"/>
        </w:rPr>
        <w:t>nurodomas reagavimo laikas nuo 1 iki 3 valandų intervale (techninės specifikacijos 2.18 punktas).</w:t>
      </w:r>
    </w:p>
    <w:p w14:paraId="4FF2DFC7" w14:textId="77777777" w:rsidR="00DD6939" w:rsidRPr="00683F43" w:rsidRDefault="00DD6939" w:rsidP="00DD6939">
      <w:pPr>
        <w:tabs>
          <w:tab w:val="left" w:pos="360"/>
        </w:tabs>
        <w:jc w:val="right"/>
        <w:rPr>
          <w:rFonts w:ascii="Arial" w:hAnsi="Arial" w:cs="Arial"/>
          <w:b/>
        </w:rPr>
      </w:pPr>
    </w:p>
    <w:p w14:paraId="337FB8A6" w14:textId="77777777" w:rsidR="00DD6939" w:rsidRPr="00683F43" w:rsidRDefault="00DD6939" w:rsidP="00DD6939">
      <w:pPr>
        <w:tabs>
          <w:tab w:val="left" w:pos="360"/>
        </w:tabs>
        <w:jc w:val="right"/>
        <w:rPr>
          <w:rFonts w:ascii="Arial" w:hAnsi="Arial" w:cs="Arial"/>
          <w:b/>
        </w:rPr>
      </w:pPr>
      <w:r w:rsidRPr="00683F43">
        <w:rPr>
          <w:rFonts w:ascii="Arial" w:hAnsi="Arial" w:cs="Arial"/>
          <w:b/>
        </w:rPr>
        <w:t>10 lentelė „Pavyzdiniai priešgaisrinių sistemų avariniai atvejai“</w:t>
      </w:r>
    </w:p>
    <w:p w14:paraId="45DB8C99" w14:textId="77777777" w:rsidR="00DD6939" w:rsidRPr="00683F43" w:rsidRDefault="00DD6939" w:rsidP="00DD6939">
      <w:pPr>
        <w:tabs>
          <w:tab w:val="left" w:pos="360"/>
        </w:tabs>
        <w:jc w:val="right"/>
        <w:rPr>
          <w:rFonts w:ascii="Arial" w:hAnsi="Arial" w:cs="Arial"/>
          <w:b/>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3402"/>
        <w:gridCol w:w="5526"/>
      </w:tblGrid>
      <w:tr w:rsidR="00DD6939" w:rsidRPr="00683F43" w14:paraId="65054099" w14:textId="77777777" w:rsidTr="00C4220D">
        <w:trPr>
          <w:trHeight w:val="473"/>
        </w:trPr>
        <w:tc>
          <w:tcPr>
            <w:tcW w:w="368" w:type="pct"/>
            <w:vAlign w:val="center"/>
          </w:tcPr>
          <w:p w14:paraId="12ADB0B0" w14:textId="77777777" w:rsidR="00DD6939" w:rsidRPr="00683F43" w:rsidRDefault="00DD6939" w:rsidP="00C4220D">
            <w:pPr>
              <w:jc w:val="center"/>
              <w:rPr>
                <w:rFonts w:ascii="Arial" w:hAnsi="Arial" w:cs="Arial"/>
              </w:rPr>
            </w:pPr>
            <w:r w:rsidRPr="00683F43">
              <w:rPr>
                <w:rFonts w:ascii="Arial" w:hAnsi="Arial" w:cs="Arial"/>
                <w:b/>
                <w:bCs/>
              </w:rPr>
              <w:t>Eil. Nr.</w:t>
            </w:r>
          </w:p>
        </w:tc>
        <w:tc>
          <w:tcPr>
            <w:tcW w:w="1765" w:type="pct"/>
            <w:vAlign w:val="center"/>
          </w:tcPr>
          <w:p w14:paraId="2C600104" w14:textId="77777777" w:rsidR="00DD6939" w:rsidRPr="00683F43" w:rsidRDefault="00DD6939" w:rsidP="00C4220D">
            <w:pPr>
              <w:jc w:val="center"/>
              <w:rPr>
                <w:rFonts w:ascii="Arial" w:hAnsi="Arial" w:cs="Arial"/>
              </w:rPr>
            </w:pPr>
            <w:r w:rsidRPr="00683F43">
              <w:rPr>
                <w:rFonts w:ascii="Arial" w:hAnsi="Arial" w:cs="Arial"/>
                <w:b/>
                <w:bCs/>
              </w:rPr>
              <w:t>Problemos aprašymas</w:t>
            </w:r>
          </w:p>
        </w:tc>
        <w:tc>
          <w:tcPr>
            <w:tcW w:w="2867" w:type="pct"/>
            <w:vAlign w:val="center"/>
          </w:tcPr>
          <w:p w14:paraId="7A13CF51" w14:textId="77777777" w:rsidR="00DD6939" w:rsidRPr="00683F43" w:rsidRDefault="00DD6939" w:rsidP="00C4220D">
            <w:pPr>
              <w:pStyle w:val="CommentText"/>
              <w:spacing w:after="0"/>
              <w:jc w:val="center"/>
              <w:rPr>
                <w:rFonts w:cs="Arial"/>
                <w:b/>
                <w:color w:val="040404"/>
              </w:rPr>
            </w:pPr>
            <w:r w:rsidRPr="00683F43">
              <w:rPr>
                <w:rFonts w:cs="Arial"/>
                <w:b/>
                <w:color w:val="040404"/>
              </w:rPr>
              <w:t>Problemos pavadinimas</w:t>
            </w:r>
          </w:p>
        </w:tc>
      </w:tr>
      <w:tr w:rsidR="00DD6939" w:rsidRPr="00683F43" w14:paraId="62BFC8DB" w14:textId="77777777" w:rsidTr="00C4220D">
        <w:trPr>
          <w:trHeight w:val="227"/>
        </w:trPr>
        <w:tc>
          <w:tcPr>
            <w:tcW w:w="368" w:type="pct"/>
            <w:vAlign w:val="center"/>
          </w:tcPr>
          <w:p w14:paraId="158C1643" w14:textId="77777777" w:rsidR="00DD6939" w:rsidRPr="00683F43" w:rsidRDefault="00DD6939" w:rsidP="00C4220D">
            <w:pPr>
              <w:jc w:val="center"/>
              <w:rPr>
                <w:rFonts w:ascii="Arial" w:hAnsi="Arial" w:cs="Arial"/>
                <w:bCs/>
              </w:rPr>
            </w:pPr>
            <w:r w:rsidRPr="00683F43">
              <w:rPr>
                <w:rFonts w:ascii="Arial" w:hAnsi="Arial" w:cs="Arial"/>
                <w:bCs/>
              </w:rPr>
              <w:t>1</w:t>
            </w:r>
          </w:p>
        </w:tc>
        <w:tc>
          <w:tcPr>
            <w:tcW w:w="1765" w:type="pct"/>
            <w:vAlign w:val="center"/>
          </w:tcPr>
          <w:p w14:paraId="3A3EB24D" w14:textId="77777777" w:rsidR="00DD6939" w:rsidRPr="00683F43" w:rsidRDefault="00DD6939" w:rsidP="00C4220D">
            <w:pPr>
              <w:rPr>
                <w:rFonts w:ascii="Arial" w:hAnsi="Arial" w:cs="Arial"/>
              </w:rPr>
            </w:pPr>
            <w:r w:rsidRPr="00683F43">
              <w:rPr>
                <w:rFonts w:ascii="Arial" w:hAnsi="Arial" w:cs="Arial"/>
              </w:rPr>
              <w:t>Pastoviai klaidingai suveikinėja priešgaisrinės signalizacija</w:t>
            </w:r>
          </w:p>
        </w:tc>
        <w:tc>
          <w:tcPr>
            <w:tcW w:w="2867" w:type="pct"/>
            <w:vAlign w:val="bottom"/>
          </w:tcPr>
          <w:p w14:paraId="124B0306" w14:textId="77777777" w:rsidR="00DD6939" w:rsidRPr="00683F43" w:rsidRDefault="00DD6939" w:rsidP="00C4220D">
            <w:pPr>
              <w:rPr>
                <w:rFonts w:ascii="Arial" w:hAnsi="Arial" w:cs="Arial"/>
                <w:caps/>
              </w:rPr>
            </w:pPr>
            <w:r w:rsidRPr="00683F43">
              <w:rPr>
                <w:rFonts w:ascii="Arial" w:hAnsi="Arial" w:cs="Arial"/>
                <w:caps/>
              </w:rPr>
              <w:t xml:space="preserve">Klaidingas pavojaus signalas </w:t>
            </w:r>
          </w:p>
        </w:tc>
      </w:tr>
      <w:tr w:rsidR="00DD6939" w:rsidRPr="00683F43" w14:paraId="64D6DC0A" w14:textId="77777777" w:rsidTr="00C4220D">
        <w:trPr>
          <w:trHeight w:val="227"/>
        </w:trPr>
        <w:tc>
          <w:tcPr>
            <w:tcW w:w="368" w:type="pct"/>
            <w:vAlign w:val="center"/>
          </w:tcPr>
          <w:p w14:paraId="728964EE" w14:textId="77777777" w:rsidR="00DD6939" w:rsidRPr="00683F43" w:rsidRDefault="00DD6939" w:rsidP="00C4220D">
            <w:pPr>
              <w:jc w:val="center"/>
              <w:rPr>
                <w:rFonts w:ascii="Arial" w:hAnsi="Arial" w:cs="Arial"/>
                <w:bCs/>
              </w:rPr>
            </w:pPr>
            <w:r w:rsidRPr="00683F43">
              <w:rPr>
                <w:rFonts w:ascii="Arial" w:hAnsi="Arial" w:cs="Arial"/>
                <w:bCs/>
              </w:rPr>
              <w:t>2</w:t>
            </w:r>
          </w:p>
        </w:tc>
        <w:tc>
          <w:tcPr>
            <w:tcW w:w="1765" w:type="pct"/>
            <w:vAlign w:val="center"/>
          </w:tcPr>
          <w:p w14:paraId="1BF1E378" w14:textId="77777777" w:rsidR="00DD6939" w:rsidRPr="00683F43" w:rsidRDefault="00DD6939" w:rsidP="00C4220D">
            <w:pPr>
              <w:rPr>
                <w:rFonts w:ascii="Arial" w:hAnsi="Arial" w:cs="Arial"/>
              </w:rPr>
            </w:pPr>
            <w:r w:rsidRPr="00683F43">
              <w:rPr>
                <w:rFonts w:ascii="Arial" w:hAnsi="Arial" w:cs="Arial"/>
              </w:rPr>
              <w:t>Gėdimo indikacija priešgaisrinės signalizacijos centralėje</w:t>
            </w:r>
          </w:p>
        </w:tc>
        <w:tc>
          <w:tcPr>
            <w:tcW w:w="2867" w:type="pct"/>
            <w:vAlign w:val="center"/>
          </w:tcPr>
          <w:p w14:paraId="29B02060" w14:textId="77777777" w:rsidR="00DD6939" w:rsidRPr="00683F43" w:rsidRDefault="00DD6939" w:rsidP="00C4220D">
            <w:pPr>
              <w:rPr>
                <w:rFonts w:ascii="Arial" w:hAnsi="Arial" w:cs="Arial"/>
                <w:caps/>
              </w:rPr>
            </w:pPr>
            <w:r w:rsidRPr="00683F43">
              <w:rPr>
                <w:rFonts w:ascii="Arial" w:hAnsi="Arial" w:cs="Arial"/>
                <w:caps/>
              </w:rPr>
              <w:t>PRIEŠGAISRINĖS SIGNALIZACIJOS gedimas</w:t>
            </w:r>
          </w:p>
        </w:tc>
      </w:tr>
      <w:tr w:rsidR="00DD6939" w:rsidRPr="00683F43" w14:paraId="45448EC8" w14:textId="77777777" w:rsidTr="00C4220D">
        <w:trPr>
          <w:trHeight w:val="227"/>
        </w:trPr>
        <w:tc>
          <w:tcPr>
            <w:tcW w:w="368" w:type="pct"/>
            <w:vAlign w:val="center"/>
          </w:tcPr>
          <w:p w14:paraId="21C44B52" w14:textId="77777777" w:rsidR="00DD6939" w:rsidRPr="00683F43" w:rsidDel="00AF28CC" w:rsidRDefault="00DD6939" w:rsidP="00C4220D">
            <w:pPr>
              <w:jc w:val="center"/>
              <w:rPr>
                <w:rFonts w:ascii="Arial" w:hAnsi="Arial" w:cs="Arial"/>
                <w:bCs/>
              </w:rPr>
            </w:pPr>
            <w:r w:rsidRPr="00683F43">
              <w:rPr>
                <w:rFonts w:ascii="Arial" w:hAnsi="Arial" w:cs="Arial"/>
                <w:bCs/>
              </w:rPr>
              <w:t>3</w:t>
            </w:r>
          </w:p>
        </w:tc>
        <w:tc>
          <w:tcPr>
            <w:tcW w:w="1765" w:type="pct"/>
            <w:vAlign w:val="center"/>
          </w:tcPr>
          <w:p w14:paraId="028A3A8C" w14:textId="77777777" w:rsidR="00DD6939" w:rsidRPr="00683F43" w:rsidRDefault="00DD6939" w:rsidP="00C4220D">
            <w:pPr>
              <w:rPr>
                <w:rFonts w:ascii="Arial" w:hAnsi="Arial" w:cs="Arial"/>
              </w:rPr>
            </w:pPr>
            <w:r w:rsidRPr="00683F43">
              <w:rPr>
                <w:rFonts w:ascii="Arial" w:hAnsi="Arial" w:cs="Arial"/>
              </w:rPr>
              <w:t>Mechaniškai  pažeistas arba klaidingai nuspaustas gaisro signalizacijos jungiklis</w:t>
            </w:r>
          </w:p>
        </w:tc>
        <w:tc>
          <w:tcPr>
            <w:tcW w:w="2867" w:type="pct"/>
            <w:vAlign w:val="center"/>
          </w:tcPr>
          <w:p w14:paraId="0BF4B15A" w14:textId="77777777" w:rsidR="00DD6939" w:rsidRPr="00683F43" w:rsidRDefault="00DD6939" w:rsidP="00C4220D">
            <w:pPr>
              <w:rPr>
                <w:rFonts w:ascii="Arial" w:hAnsi="Arial" w:cs="Arial"/>
                <w:caps/>
              </w:rPr>
            </w:pPr>
            <w:r w:rsidRPr="00683F43">
              <w:rPr>
                <w:rFonts w:ascii="Arial" w:hAnsi="Arial" w:cs="Arial"/>
                <w:caps/>
              </w:rPr>
              <w:t>gaisro signalizacijos jungiklio avarinis gedimas</w:t>
            </w:r>
          </w:p>
        </w:tc>
      </w:tr>
      <w:tr w:rsidR="00DD6939" w:rsidRPr="00683F43" w14:paraId="278403B9" w14:textId="77777777" w:rsidTr="00C4220D">
        <w:trPr>
          <w:trHeight w:val="227"/>
        </w:trPr>
        <w:tc>
          <w:tcPr>
            <w:tcW w:w="368" w:type="pct"/>
            <w:vAlign w:val="center"/>
          </w:tcPr>
          <w:p w14:paraId="72266B41" w14:textId="77777777" w:rsidR="00DD6939" w:rsidRPr="00683F43" w:rsidRDefault="00DD6939" w:rsidP="00C4220D">
            <w:pPr>
              <w:jc w:val="center"/>
              <w:rPr>
                <w:rFonts w:ascii="Arial" w:hAnsi="Arial" w:cs="Arial"/>
                <w:bCs/>
              </w:rPr>
            </w:pPr>
            <w:r w:rsidRPr="00683F43">
              <w:rPr>
                <w:rFonts w:ascii="Arial" w:hAnsi="Arial" w:cs="Arial"/>
                <w:bCs/>
              </w:rPr>
              <w:t>4</w:t>
            </w:r>
          </w:p>
        </w:tc>
        <w:tc>
          <w:tcPr>
            <w:tcW w:w="1765" w:type="pct"/>
            <w:vAlign w:val="center"/>
          </w:tcPr>
          <w:p w14:paraId="46EDA103" w14:textId="77777777" w:rsidR="00DD6939" w:rsidRPr="00683F43" w:rsidRDefault="00DD6939" w:rsidP="00C4220D">
            <w:pPr>
              <w:rPr>
                <w:rFonts w:ascii="Arial" w:hAnsi="Arial" w:cs="Arial"/>
              </w:rPr>
            </w:pPr>
            <w:r w:rsidRPr="00683F43">
              <w:rPr>
                <w:rFonts w:ascii="Arial" w:hAnsi="Arial" w:cs="Arial"/>
              </w:rPr>
              <w:t>Neatsistato po suveikimo Dūmų šalinimo sistemos įrenginiai</w:t>
            </w:r>
          </w:p>
        </w:tc>
        <w:tc>
          <w:tcPr>
            <w:tcW w:w="2867" w:type="pct"/>
            <w:vAlign w:val="center"/>
          </w:tcPr>
          <w:p w14:paraId="2546C86F" w14:textId="77777777" w:rsidR="00DD6939" w:rsidRPr="00683F43" w:rsidRDefault="00DD6939" w:rsidP="00C4220D">
            <w:pPr>
              <w:rPr>
                <w:rFonts w:ascii="Arial" w:hAnsi="Arial" w:cs="Arial"/>
                <w:caps/>
              </w:rPr>
            </w:pPr>
            <w:r w:rsidRPr="00683F43">
              <w:rPr>
                <w:rFonts w:ascii="Arial" w:hAnsi="Arial" w:cs="Arial"/>
                <w:caps/>
              </w:rPr>
              <w:t>Dūmų šalinimo sistemos avarinis gedimas</w:t>
            </w:r>
          </w:p>
        </w:tc>
      </w:tr>
      <w:tr w:rsidR="00DD6939" w:rsidRPr="00683F43" w14:paraId="61F67436" w14:textId="77777777" w:rsidTr="00C4220D">
        <w:trPr>
          <w:trHeight w:val="227"/>
        </w:trPr>
        <w:tc>
          <w:tcPr>
            <w:tcW w:w="368" w:type="pct"/>
            <w:vAlign w:val="center"/>
          </w:tcPr>
          <w:p w14:paraId="0E8F88EE" w14:textId="77777777" w:rsidR="00DD6939" w:rsidRPr="00683F43" w:rsidRDefault="00DD6939" w:rsidP="00C4220D">
            <w:pPr>
              <w:jc w:val="center"/>
              <w:rPr>
                <w:rFonts w:ascii="Arial" w:hAnsi="Arial" w:cs="Arial"/>
                <w:bCs/>
              </w:rPr>
            </w:pPr>
            <w:r w:rsidRPr="00683F43">
              <w:rPr>
                <w:rFonts w:ascii="Arial" w:hAnsi="Arial" w:cs="Arial"/>
                <w:bCs/>
              </w:rPr>
              <w:t>5</w:t>
            </w:r>
          </w:p>
        </w:tc>
        <w:tc>
          <w:tcPr>
            <w:tcW w:w="1765" w:type="pct"/>
            <w:vAlign w:val="center"/>
          </w:tcPr>
          <w:p w14:paraId="3384D932" w14:textId="77777777" w:rsidR="00DD6939" w:rsidRPr="00683F43" w:rsidRDefault="00DD6939" w:rsidP="00C4220D">
            <w:pPr>
              <w:rPr>
                <w:rFonts w:ascii="Arial" w:hAnsi="Arial" w:cs="Arial"/>
                <w:highlight w:val="yellow"/>
              </w:rPr>
            </w:pPr>
            <w:r w:rsidRPr="00683F43">
              <w:rPr>
                <w:rFonts w:ascii="Arial" w:hAnsi="Arial" w:cs="Arial"/>
              </w:rPr>
              <w:t>Mechaniškai pažeistas gaisro signalizacijos daviklis</w:t>
            </w:r>
          </w:p>
        </w:tc>
        <w:tc>
          <w:tcPr>
            <w:tcW w:w="2867" w:type="pct"/>
            <w:vAlign w:val="center"/>
          </w:tcPr>
          <w:p w14:paraId="0A8D18A0" w14:textId="77777777" w:rsidR="00DD6939" w:rsidRPr="00683F43" w:rsidRDefault="00DD6939" w:rsidP="00C4220D">
            <w:pPr>
              <w:rPr>
                <w:rFonts w:ascii="Arial" w:hAnsi="Arial" w:cs="Arial"/>
                <w:caps/>
                <w:highlight w:val="yellow"/>
              </w:rPr>
            </w:pPr>
            <w:r w:rsidRPr="00683F43">
              <w:rPr>
                <w:rFonts w:ascii="Arial" w:hAnsi="Arial" w:cs="Arial"/>
                <w:caps/>
              </w:rPr>
              <w:t>gaisro signalizacijos daviklio avarinis gedimas</w:t>
            </w:r>
          </w:p>
        </w:tc>
      </w:tr>
      <w:tr w:rsidR="00DD6939" w:rsidRPr="00683F43" w14:paraId="3A224474" w14:textId="77777777" w:rsidTr="00C4220D">
        <w:trPr>
          <w:trHeight w:val="227"/>
        </w:trPr>
        <w:tc>
          <w:tcPr>
            <w:tcW w:w="368" w:type="pct"/>
            <w:vAlign w:val="center"/>
          </w:tcPr>
          <w:p w14:paraId="46D51D66" w14:textId="77777777" w:rsidR="00DD6939" w:rsidRPr="00683F43" w:rsidRDefault="00DD6939" w:rsidP="00C4220D">
            <w:pPr>
              <w:jc w:val="center"/>
              <w:rPr>
                <w:rFonts w:ascii="Arial" w:hAnsi="Arial" w:cs="Arial"/>
                <w:bCs/>
              </w:rPr>
            </w:pPr>
            <w:r w:rsidRPr="00683F43">
              <w:rPr>
                <w:rFonts w:ascii="Arial" w:hAnsi="Arial" w:cs="Arial"/>
                <w:bCs/>
              </w:rPr>
              <w:t>6</w:t>
            </w:r>
          </w:p>
        </w:tc>
        <w:tc>
          <w:tcPr>
            <w:tcW w:w="1765" w:type="pct"/>
            <w:vAlign w:val="center"/>
          </w:tcPr>
          <w:p w14:paraId="78D5AD77" w14:textId="77777777" w:rsidR="00DD6939" w:rsidRPr="00683F43" w:rsidRDefault="00DD6939" w:rsidP="00C4220D">
            <w:pPr>
              <w:rPr>
                <w:rFonts w:ascii="Arial" w:hAnsi="Arial" w:cs="Arial"/>
              </w:rPr>
            </w:pPr>
            <w:r w:rsidRPr="00683F43">
              <w:rPr>
                <w:rFonts w:ascii="Arial" w:hAnsi="Arial" w:cs="Arial"/>
              </w:rPr>
              <w:t>Pažeistas (nutrauktas, nulaužtas, įlenktas) vidaus gaisrinio vandentiekio vamzdis, vamzdžio jungtys, purkštukas</w:t>
            </w:r>
          </w:p>
        </w:tc>
        <w:tc>
          <w:tcPr>
            <w:tcW w:w="2867" w:type="pct"/>
            <w:vAlign w:val="center"/>
          </w:tcPr>
          <w:p w14:paraId="386C9F26" w14:textId="77777777" w:rsidR="00DD6939" w:rsidRPr="00683F43" w:rsidRDefault="00DD6939" w:rsidP="00C4220D">
            <w:pPr>
              <w:rPr>
                <w:rFonts w:ascii="Arial" w:hAnsi="Arial" w:cs="Arial"/>
                <w:caps/>
              </w:rPr>
            </w:pPr>
            <w:r w:rsidRPr="00683F43">
              <w:rPr>
                <w:rFonts w:ascii="Arial" w:hAnsi="Arial" w:cs="Arial"/>
                <w:caps/>
              </w:rPr>
              <w:t>VIDAUS GAISRINIO vandentiekio avarinis gedimas</w:t>
            </w:r>
          </w:p>
        </w:tc>
      </w:tr>
      <w:tr w:rsidR="00DD6939" w:rsidRPr="00683F43" w14:paraId="7DA87C38" w14:textId="77777777" w:rsidTr="00C4220D">
        <w:trPr>
          <w:trHeight w:val="227"/>
        </w:trPr>
        <w:tc>
          <w:tcPr>
            <w:tcW w:w="368" w:type="pct"/>
            <w:vAlign w:val="center"/>
          </w:tcPr>
          <w:p w14:paraId="4FA8F333" w14:textId="77777777" w:rsidR="00DD6939" w:rsidRPr="00683F43" w:rsidRDefault="00DD6939" w:rsidP="00C4220D">
            <w:pPr>
              <w:jc w:val="center"/>
              <w:rPr>
                <w:rFonts w:ascii="Arial" w:hAnsi="Arial" w:cs="Arial"/>
                <w:bCs/>
              </w:rPr>
            </w:pPr>
            <w:r w:rsidRPr="00683F43">
              <w:rPr>
                <w:rFonts w:ascii="Arial" w:hAnsi="Arial" w:cs="Arial"/>
                <w:bCs/>
              </w:rPr>
              <w:t>7</w:t>
            </w:r>
          </w:p>
        </w:tc>
        <w:tc>
          <w:tcPr>
            <w:tcW w:w="1765" w:type="pct"/>
            <w:vAlign w:val="center"/>
          </w:tcPr>
          <w:p w14:paraId="1F86DC4C" w14:textId="77777777" w:rsidR="00DD6939" w:rsidRPr="00683F43" w:rsidRDefault="00DD6939" w:rsidP="00C4220D">
            <w:pPr>
              <w:rPr>
                <w:rFonts w:ascii="Arial" w:hAnsi="Arial" w:cs="Arial"/>
                <w:highlight w:val="yellow"/>
              </w:rPr>
            </w:pPr>
            <w:r w:rsidRPr="00683F43">
              <w:rPr>
                <w:rFonts w:ascii="Arial" w:hAnsi="Arial" w:cs="Arial"/>
              </w:rPr>
              <w:t xml:space="preserve">Pažeistas lauko gaisrinio vandentiekio vamzdis, </w:t>
            </w:r>
            <w:r w:rsidRPr="00683F43">
              <w:rPr>
                <w:rFonts w:ascii="Arial" w:hAnsi="Arial" w:cs="Arial"/>
                <w:color w:val="000000"/>
              </w:rPr>
              <w:t>gaisrinis hidrantas</w:t>
            </w:r>
          </w:p>
        </w:tc>
        <w:tc>
          <w:tcPr>
            <w:tcW w:w="2867" w:type="pct"/>
            <w:vAlign w:val="center"/>
          </w:tcPr>
          <w:p w14:paraId="13BE1140" w14:textId="77777777" w:rsidR="00DD6939" w:rsidRPr="00683F43" w:rsidRDefault="00DD6939" w:rsidP="00C4220D">
            <w:pPr>
              <w:rPr>
                <w:rFonts w:ascii="Arial" w:hAnsi="Arial" w:cs="Arial"/>
                <w:caps/>
                <w:highlight w:val="yellow"/>
              </w:rPr>
            </w:pPr>
            <w:r w:rsidRPr="00683F43">
              <w:rPr>
                <w:rFonts w:ascii="Arial" w:hAnsi="Arial" w:cs="Arial"/>
                <w:caps/>
              </w:rPr>
              <w:t>LAUKO GAISRINIO vandentiekio avarinis gedimas</w:t>
            </w:r>
          </w:p>
        </w:tc>
      </w:tr>
    </w:tbl>
    <w:p w14:paraId="43B2647C" w14:textId="77777777" w:rsidR="00DD6939" w:rsidRPr="00683F43" w:rsidRDefault="00DD6939" w:rsidP="00DD6939">
      <w:pPr>
        <w:rPr>
          <w:rFonts w:ascii="Arial" w:hAnsi="Arial" w:cs="Arial"/>
          <w:b/>
          <w:caps/>
        </w:rPr>
      </w:pPr>
    </w:p>
    <w:p w14:paraId="2DC5B181" w14:textId="77777777" w:rsidR="00DD6939" w:rsidRPr="00683F43" w:rsidRDefault="00DD6939" w:rsidP="00DD6939">
      <w:pPr>
        <w:rPr>
          <w:rFonts w:ascii="Arial" w:hAnsi="Arial" w:cs="Arial"/>
          <w:b/>
          <w:caps/>
        </w:rPr>
      </w:pPr>
      <w:r w:rsidRPr="00683F43">
        <w:rPr>
          <w:rFonts w:ascii="Arial" w:hAnsi="Arial" w:cs="Arial"/>
          <w:b/>
          <w:caps/>
        </w:rPr>
        <w:t>3.1.3.  remonto PASLAUGOS</w:t>
      </w:r>
    </w:p>
    <w:p w14:paraId="14376E25" w14:textId="77777777" w:rsidR="00DD6939" w:rsidRPr="00683F43" w:rsidRDefault="00DD6939" w:rsidP="00DD6939">
      <w:pPr>
        <w:rPr>
          <w:rFonts w:ascii="Arial" w:hAnsi="Arial" w:cs="Arial"/>
          <w:b/>
          <w:caps/>
        </w:rPr>
      </w:pPr>
    </w:p>
    <w:p w14:paraId="2D893179" w14:textId="77777777" w:rsidR="00DD6939" w:rsidRPr="00683F43" w:rsidRDefault="00DD6939" w:rsidP="00DD6939">
      <w:pPr>
        <w:tabs>
          <w:tab w:val="left" w:pos="360"/>
        </w:tabs>
        <w:jc w:val="both"/>
        <w:rPr>
          <w:rFonts w:ascii="Arial" w:hAnsi="Arial" w:cs="Arial"/>
          <w:bCs/>
        </w:rPr>
      </w:pPr>
      <w:r w:rsidRPr="00683F43">
        <w:rPr>
          <w:rFonts w:ascii="Arial" w:hAnsi="Arial" w:cs="Arial"/>
          <w:bCs/>
        </w:rPr>
        <w:t xml:space="preserve">3.1.3.1. Tiekėjas Sutarties galiojimo metu pagal Pirkėjo poreikį turės teikti Priešgaisrinių sistemų remonto paslaugas. </w:t>
      </w:r>
    </w:p>
    <w:p w14:paraId="033BB2FF" w14:textId="77777777" w:rsidR="00DD6939" w:rsidRPr="00683F43" w:rsidRDefault="00DD6939" w:rsidP="00DD6939">
      <w:pPr>
        <w:tabs>
          <w:tab w:val="left" w:pos="360"/>
        </w:tabs>
        <w:jc w:val="both"/>
        <w:rPr>
          <w:rFonts w:ascii="Arial" w:hAnsi="Arial" w:cs="Arial"/>
        </w:rPr>
      </w:pPr>
      <w:r w:rsidRPr="00683F43">
        <w:rPr>
          <w:rFonts w:ascii="Arial" w:hAnsi="Arial" w:cs="Arial"/>
          <w:bCs/>
        </w:rPr>
        <w:t>3.1.3.</w:t>
      </w:r>
      <w:r w:rsidRPr="00683F43">
        <w:rPr>
          <w:rFonts w:ascii="Arial" w:hAnsi="Arial" w:cs="Arial"/>
        </w:rPr>
        <w:t xml:space="preserve">2. Tiekėjas privalės </w:t>
      </w:r>
      <w:r w:rsidRPr="00683F43">
        <w:rPr>
          <w:rFonts w:ascii="Arial" w:hAnsi="Arial" w:cs="Arial"/>
          <w:bCs/>
        </w:rPr>
        <w:t>Priešgaisrinių sistemų</w:t>
      </w:r>
      <w:r w:rsidRPr="00683F43">
        <w:rPr>
          <w:rFonts w:ascii="Arial" w:hAnsi="Arial" w:cs="Arial"/>
        </w:rPr>
        <w:t xml:space="preserve"> remonto paslaugas atlikti pagal 3 lentelėje nurodytus terminus. </w:t>
      </w:r>
    </w:p>
    <w:p w14:paraId="244E916B" w14:textId="77777777" w:rsidR="00DD6939" w:rsidRPr="00683F43" w:rsidRDefault="00DD6939" w:rsidP="00DD6939">
      <w:pPr>
        <w:pStyle w:val="Heading1"/>
        <w:keepNext w:val="0"/>
        <w:jc w:val="both"/>
        <w:rPr>
          <w:rFonts w:ascii="Arial" w:hAnsi="Arial" w:cs="Arial"/>
          <w:b/>
          <w:bCs/>
          <w:color w:val="040404"/>
          <w:sz w:val="20"/>
        </w:rPr>
      </w:pPr>
      <w:bookmarkStart w:id="9" w:name="_3.1.3.3._Papildomos_(sąmatinės)"/>
      <w:bookmarkEnd w:id="9"/>
      <w:r w:rsidRPr="00683F43">
        <w:rPr>
          <w:rFonts w:ascii="Arial" w:hAnsi="Arial" w:cs="Arial"/>
          <w:sz w:val="20"/>
        </w:rPr>
        <w:t>3.1.3.</w:t>
      </w:r>
      <w:r w:rsidRPr="00683F43">
        <w:rPr>
          <w:rFonts w:ascii="Arial" w:hAnsi="Arial" w:cs="Arial"/>
          <w:color w:val="040404"/>
          <w:sz w:val="20"/>
        </w:rPr>
        <w:t xml:space="preserve">3. Papildomos (sąmatinės) </w:t>
      </w:r>
      <w:r w:rsidRPr="00683F43">
        <w:rPr>
          <w:rFonts w:ascii="Arial" w:hAnsi="Arial" w:cs="Arial"/>
          <w:sz w:val="20"/>
        </w:rPr>
        <w:t>Priešgaisrinių sistemų</w:t>
      </w:r>
      <w:r w:rsidRPr="00683F43">
        <w:rPr>
          <w:rFonts w:ascii="Arial" w:hAnsi="Arial" w:cs="Arial"/>
          <w:color w:val="040404"/>
          <w:sz w:val="20"/>
        </w:rPr>
        <w:t xml:space="preserve"> instaliacijos remonto paslaugos užsakomos techninės specifikacijos atliekamos 4 lentelėje nustatytais terminais. Pakeistoms detalėms suteikiama ne trumpesnė nei 12 mėnesių garantija</w:t>
      </w:r>
    </w:p>
    <w:p w14:paraId="752D72DD" w14:textId="77777777" w:rsidR="00DD6939" w:rsidRPr="00683F43" w:rsidRDefault="00DD6939" w:rsidP="00DD6939">
      <w:pPr>
        <w:rPr>
          <w:rFonts w:ascii="Arial" w:hAnsi="Arial" w:cs="Arial"/>
        </w:rPr>
      </w:pPr>
    </w:p>
    <w:p w14:paraId="6B9C7395" w14:textId="77777777" w:rsidR="00DD6939" w:rsidRPr="00683F43" w:rsidRDefault="00DD6939" w:rsidP="00DD6939">
      <w:pPr>
        <w:pStyle w:val="ListParagraph"/>
        <w:pBdr>
          <w:top w:val="single" w:sz="8" w:space="1" w:color="auto"/>
          <w:bottom w:val="single" w:sz="8" w:space="1" w:color="auto"/>
        </w:pBdr>
        <w:shd w:val="clear" w:color="auto" w:fill="FDE9D9" w:themeFill="accent6" w:themeFillTint="33"/>
        <w:ind w:left="0"/>
        <w:jc w:val="both"/>
        <w:rPr>
          <w:rFonts w:ascii="Arial" w:eastAsia="Calibri" w:hAnsi="Arial" w:cs="Arial"/>
          <w:b/>
        </w:rPr>
      </w:pPr>
      <w:r w:rsidRPr="00683F43">
        <w:rPr>
          <w:rFonts w:ascii="Arial" w:eastAsia="Calibri" w:hAnsi="Arial" w:cs="Arial"/>
          <w:b/>
        </w:rPr>
        <w:t xml:space="preserve">4. </w:t>
      </w:r>
      <w:r w:rsidRPr="00683F43">
        <w:rPr>
          <w:rFonts w:ascii="Arial" w:hAnsi="Arial" w:cs="Arial"/>
          <w:b/>
          <w:bCs/>
          <w:caps/>
        </w:rPr>
        <w:t xml:space="preserve">darbų suvestinė (darbų perdavimo-priėmimo aktAs) </w:t>
      </w:r>
    </w:p>
    <w:p w14:paraId="6C0AF929" w14:textId="77777777" w:rsidR="00DD6939" w:rsidRPr="00683F43" w:rsidRDefault="00DD6939" w:rsidP="00DD6939">
      <w:pPr>
        <w:rPr>
          <w:rFonts w:ascii="Arial" w:hAnsi="Arial" w:cs="Arial"/>
        </w:rPr>
      </w:pPr>
    </w:p>
    <w:p w14:paraId="7C059898" w14:textId="77777777" w:rsidR="00DD6939" w:rsidRPr="00683F43" w:rsidRDefault="00DD6939" w:rsidP="00DD6939">
      <w:pPr>
        <w:spacing w:line="360" w:lineRule="auto"/>
        <w:ind w:firstLine="567"/>
        <w:jc w:val="both"/>
        <w:rPr>
          <w:rFonts w:ascii="Arial" w:hAnsi="Arial" w:cs="Arial"/>
        </w:rPr>
      </w:pPr>
      <w:r w:rsidRPr="00683F43">
        <w:rPr>
          <w:rFonts w:ascii="Arial" w:hAnsi="Arial" w:cs="Arial"/>
        </w:rPr>
        <w:t xml:space="preserve">Darbų suvestinė (perdavimo-priėmimo aktas) (žr. 1 pav. ir priedą Nr. 3), kurią Tiekėjas pateikia kiekvieno mėnesio pabaigoje kartu su visų atliktų paslaugų aktų (Pirkėjo atstovo patvirtintų parašais) suvestine (daugiau skaityti 2.11. punktą). </w:t>
      </w:r>
    </w:p>
    <w:p w14:paraId="7DBC0569" w14:textId="77777777" w:rsidR="00DD6939" w:rsidRPr="00683F43" w:rsidRDefault="00DD6939" w:rsidP="00DD6939">
      <w:pPr>
        <w:spacing w:line="360" w:lineRule="auto"/>
        <w:jc w:val="both"/>
        <w:rPr>
          <w:rFonts w:ascii="Arial" w:hAnsi="Arial" w:cs="Arial"/>
        </w:rPr>
      </w:pPr>
      <w:r w:rsidRPr="00683F43">
        <w:rPr>
          <w:rFonts w:ascii="Arial" w:hAnsi="Arial" w:cs="Arial"/>
          <w:noProof/>
        </w:rPr>
        <w:lastRenderedPageBreak/>
        <w:drawing>
          <wp:inline distT="0" distB="0" distL="0" distR="0" wp14:anchorId="0E9A9B8C" wp14:editId="5C4DF6BD">
            <wp:extent cx="6120130" cy="216217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7"/>
                    <a:stretch>
                      <a:fillRect/>
                    </a:stretch>
                  </pic:blipFill>
                  <pic:spPr>
                    <a:xfrm>
                      <a:off x="0" y="0"/>
                      <a:ext cx="6120130" cy="2162175"/>
                    </a:xfrm>
                    <a:prstGeom prst="rect">
                      <a:avLst/>
                    </a:prstGeom>
                  </pic:spPr>
                </pic:pic>
              </a:graphicData>
            </a:graphic>
          </wp:inline>
        </w:drawing>
      </w:r>
    </w:p>
    <w:p w14:paraId="312899A3" w14:textId="77777777" w:rsidR="00DD6939" w:rsidRPr="00683F43" w:rsidRDefault="00DD6939" w:rsidP="00DD6939">
      <w:pPr>
        <w:spacing w:line="360" w:lineRule="auto"/>
        <w:jc w:val="center"/>
        <w:rPr>
          <w:rFonts w:ascii="Arial" w:hAnsi="Arial" w:cs="Arial"/>
          <w:b/>
        </w:rPr>
      </w:pPr>
      <w:r w:rsidRPr="00683F43">
        <w:rPr>
          <w:rFonts w:ascii="Arial" w:hAnsi="Arial" w:cs="Arial"/>
          <w:b/>
        </w:rPr>
        <w:t>1 pav. Darbų suvestinės (darbų priėmimo-perdavimo akto) pavyzdys</w:t>
      </w:r>
    </w:p>
    <w:p w14:paraId="7D9ACBDE" w14:textId="77777777" w:rsidR="00DD6939" w:rsidRPr="00683F43" w:rsidRDefault="00DD6939" w:rsidP="00DD6939">
      <w:pPr>
        <w:spacing w:line="360" w:lineRule="auto"/>
        <w:jc w:val="both"/>
        <w:rPr>
          <w:rFonts w:ascii="Arial" w:hAnsi="Arial" w:cs="Arial"/>
        </w:rPr>
      </w:pPr>
    </w:p>
    <w:p w14:paraId="368BF2B1" w14:textId="77777777" w:rsidR="00DD6939" w:rsidRPr="00683F43" w:rsidRDefault="00DD6939" w:rsidP="00DD6939">
      <w:pPr>
        <w:spacing w:line="360" w:lineRule="auto"/>
        <w:ind w:firstLine="567"/>
        <w:jc w:val="both"/>
        <w:rPr>
          <w:rFonts w:ascii="Arial" w:hAnsi="Arial" w:cs="Arial"/>
        </w:rPr>
      </w:pPr>
      <w:r w:rsidRPr="00683F43">
        <w:rPr>
          <w:rFonts w:ascii="Arial" w:hAnsi="Arial" w:cs="Arial"/>
          <w:b/>
        </w:rPr>
        <w:t>Pastaba.</w:t>
      </w:r>
      <w:r w:rsidRPr="00683F43">
        <w:rPr>
          <w:rFonts w:ascii="Arial" w:hAnsi="Arial" w:cs="Arial"/>
        </w:rPr>
        <w:t xml:space="preserve"> Paspaudus ant žodžių/lauko „aktas ir nuotraukos“ automatiškai turi atsidaryti segtuvas/byla (folder) su aktu ir nuotraukomis jame.</w:t>
      </w:r>
    </w:p>
    <w:p w14:paraId="31EA51A2" w14:textId="77777777" w:rsidR="00DD6939" w:rsidRPr="00683F43" w:rsidRDefault="00DD6939" w:rsidP="00DD6939">
      <w:pPr>
        <w:pStyle w:val="ListParagraph"/>
        <w:pBdr>
          <w:top w:val="single" w:sz="8" w:space="1" w:color="auto"/>
          <w:bottom w:val="single" w:sz="8" w:space="1" w:color="auto"/>
        </w:pBdr>
        <w:shd w:val="clear" w:color="auto" w:fill="FDE9D9" w:themeFill="accent6" w:themeFillTint="33"/>
        <w:ind w:left="0"/>
        <w:jc w:val="both"/>
        <w:rPr>
          <w:rFonts w:ascii="Arial" w:eastAsia="Calibri" w:hAnsi="Arial" w:cs="Arial"/>
          <w:b/>
        </w:rPr>
      </w:pPr>
      <w:r w:rsidRPr="00683F43">
        <w:rPr>
          <w:rFonts w:ascii="Arial" w:eastAsia="Calibri" w:hAnsi="Arial" w:cs="Arial"/>
          <w:b/>
        </w:rPr>
        <w:t>5. REIKALAVIMAI TIEKĖJO UŽDUOČIŲ VALDYMO SISTEMAI</w:t>
      </w:r>
    </w:p>
    <w:p w14:paraId="054A8BD2" w14:textId="77777777" w:rsidR="00DD6939" w:rsidRPr="00683F43" w:rsidRDefault="00DD6939" w:rsidP="00DD6939">
      <w:pPr>
        <w:rPr>
          <w:rFonts w:ascii="Arial" w:hAnsi="Arial" w:cs="Arial"/>
          <w:b/>
        </w:rPr>
      </w:pPr>
    </w:p>
    <w:p w14:paraId="17E2B435" w14:textId="77777777" w:rsidR="00DD6939" w:rsidRPr="00683F43" w:rsidRDefault="00DD6939" w:rsidP="00DD6939">
      <w:pPr>
        <w:ind w:firstLine="720"/>
        <w:jc w:val="right"/>
        <w:rPr>
          <w:rFonts w:ascii="Arial" w:hAnsi="Arial" w:cs="Arial"/>
          <w:b/>
        </w:rPr>
      </w:pPr>
      <w:r w:rsidRPr="00683F43">
        <w:rPr>
          <w:rFonts w:ascii="Arial" w:hAnsi="Arial" w:cs="Arial"/>
          <w:b/>
        </w:rPr>
        <w:t>11 lentelė „Reikalavimai Tiekėjo užduočių valdymo sistemai“</w:t>
      </w:r>
    </w:p>
    <w:p w14:paraId="6F282294" w14:textId="77777777" w:rsidR="00DD6939" w:rsidRPr="00683F43" w:rsidRDefault="00DD6939" w:rsidP="00DD6939">
      <w:pPr>
        <w:ind w:firstLine="720"/>
        <w:jc w:val="right"/>
        <w:rPr>
          <w:rFonts w:ascii="Arial" w:hAnsi="Arial" w:cs="Arial"/>
          <w:b/>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8"/>
      </w:tblGrid>
      <w:tr w:rsidR="00DD6939" w:rsidRPr="00683F43" w14:paraId="55723481" w14:textId="77777777" w:rsidTr="00C4220D">
        <w:trPr>
          <w:trHeight w:val="1032"/>
        </w:trPr>
        <w:tc>
          <w:tcPr>
            <w:tcW w:w="5000" w:type="pct"/>
            <w:vAlign w:val="center"/>
          </w:tcPr>
          <w:p w14:paraId="71C372FC" w14:textId="77777777" w:rsidR="00DD6939" w:rsidRPr="00683F43" w:rsidRDefault="00DD6939" w:rsidP="00C4220D">
            <w:pPr>
              <w:jc w:val="both"/>
              <w:rPr>
                <w:rFonts w:ascii="Arial" w:hAnsi="Arial" w:cs="Arial"/>
                <w:lang w:val="af-ZA"/>
              </w:rPr>
            </w:pPr>
            <w:r w:rsidRPr="00683F43">
              <w:rPr>
                <w:rFonts w:ascii="Arial" w:hAnsi="Arial" w:cs="Arial"/>
                <w:lang w:val="af-ZA"/>
              </w:rPr>
              <w:t>Tiekėjas privalo turėti užduočių valdymo sistemą per WEB aplikaciją.</w:t>
            </w:r>
          </w:p>
          <w:p w14:paraId="721F2B0D" w14:textId="77777777" w:rsidR="00DD6939" w:rsidRPr="00683F43" w:rsidRDefault="00DD6939" w:rsidP="00C4220D">
            <w:pPr>
              <w:jc w:val="both"/>
              <w:rPr>
                <w:rFonts w:ascii="Arial" w:hAnsi="Arial" w:cs="Arial"/>
                <w:lang w:val="af-ZA"/>
              </w:rPr>
            </w:pPr>
          </w:p>
          <w:p w14:paraId="30C37527" w14:textId="77777777" w:rsidR="00DD6939" w:rsidRPr="00683F43" w:rsidRDefault="00DD6939" w:rsidP="00C4220D">
            <w:pPr>
              <w:jc w:val="both"/>
              <w:rPr>
                <w:rFonts w:ascii="Arial" w:hAnsi="Arial" w:cs="Arial"/>
                <w:lang w:val="af-ZA"/>
              </w:rPr>
            </w:pPr>
            <w:r w:rsidRPr="00683F43">
              <w:rPr>
                <w:rFonts w:ascii="Arial" w:hAnsi="Arial" w:cs="Arial"/>
                <w:lang w:val="af-ZA"/>
              </w:rPr>
              <w:t>Turi būti šie užduočių valdymo sistemos ir web aplikacijos funkcionalumo parametrai*:</w:t>
            </w:r>
          </w:p>
        </w:tc>
      </w:tr>
      <w:tr w:rsidR="00DD6939" w:rsidRPr="00683F43" w14:paraId="72255941" w14:textId="77777777" w:rsidTr="00C4220D">
        <w:trPr>
          <w:trHeight w:val="330"/>
        </w:trPr>
        <w:tc>
          <w:tcPr>
            <w:tcW w:w="5000" w:type="pct"/>
            <w:vAlign w:val="center"/>
          </w:tcPr>
          <w:p w14:paraId="195522D1" w14:textId="77777777" w:rsidR="00DD6939" w:rsidRPr="00683F43" w:rsidRDefault="00DD6939" w:rsidP="00683F43">
            <w:pPr>
              <w:numPr>
                <w:ilvl w:val="0"/>
                <w:numId w:val="10"/>
              </w:numPr>
              <w:ind w:left="0"/>
              <w:rPr>
                <w:rFonts w:ascii="Arial" w:hAnsi="Arial" w:cs="Arial"/>
                <w:b/>
                <w:lang w:val="af-ZA"/>
              </w:rPr>
            </w:pPr>
            <w:r w:rsidRPr="00683F43">
              <w:rPr>
                <w:rFonts w:ascii="Arial" w:hAnsi="Arial" w:cs="Arial"/>
                <w:b/>
                <w:lang w:val="af-ZA"/>
              </w:rPr>
              <w:t>aplikacijos funkcijos:</w:t>
            </w:r>
          </w:p>
        </w:tc>
      </w:tr>
      <w:tr w:rsidR="00DD6939" w:rsidRPr="00683F43" w14:paraId="6AE694B5" w14:textId="77777777" w:rsidTr="00C4220D">
        <w:trPr>
          <w:trHeight w:val="330"/>
        </w:trPr>
        <w:tc>
          <w:tcPr>
            <w:tcW w:w="5000" w:type="pct"/>
            <w:vAlign w:val="center"/>
          </w:tcPr>
          <w:p w14:paraId="1DDE0EB2" w14:textId="77777777" w:rsidR="00DD6939" w:rsidRPr="00683F43" w:rsidRDefault="00DD6939" w:rsidP="00C4220D">
            <w:pPr>
              <w:jc w:val="both"/>
              <w:rPr>
                <w:rFonts w:ascii="Arial" w:hAnsi="Arial" w:cs="Arial"/>
                <w:lang w:val="af-ZA"/>
              </w:rPr>
            </w:pPr>
            <w:r w:rsidRPr="00683F43">
              <w:rPr>
                <w:rFonts w:ascii="Arial" w:hAnsi="Arial" w:cs="Arial"/>
                <w:lang w:val="af-ZA"/>
              </w:rPr>
              <w:t>1.1. Vietos užraktai užduočiai – Tiekėjas negali pradėti vykdyti konkrečios užduoties/ teikti reikiamos paslaugos, kol neatvyksta į Pirkėjo nurodytą vietoją/ objektą (aplikacija turi turėti galimybę atpažinti konkretų objektą, pagal nustatytas koordinates)</w:t>
            </w:r>
          </w:p>
        </w:tc>
      </w:tr>
      <w:tr w:rsidR="00DD6939" w:rsidRPr="00683F43" w14:paraId="0314A6AF" w14:textId="77777777" w:rsidTr="00C4220D">
        <w:trPr>
          <w:trHeight w:val="330"/>
        </w:trPr>
        <w:tc>
          <w:tcPr>
            <w:tcW w:w="5000" w:type="pct"/>
            <w:vAlign w:val="center"/>
          </w:tcPr>
          <w:p w14:paraId="2AE3DFFD" w14:textId="77777777" w:rsidR="00DD6939" w:rsidRPr="00683F43" w:rsidRDefault="00DD6939" w:rsidP="00C4220D">
            <w:pPr>
              <w:jc w:val="both"/>
              <w:rPr>
                <w:rFonts w:ascii="Arial" w:hAnsi="Arial" w:cs="Arial"/>
                <w:lang w:val="af-ZA"/>
              </w:rPr>
            </w:pPr>
            <w:r w:rsidRPr="00683F43">
              <w:rPr>
                <w:rFonts w:ascii="Arial" w:hAnsi="Arial" w:cs="Arial"/>
                <w:lang w:val="af-ZA"/>
              </w:rPr>
              <w:t>1.2. Fotografavimo funkcija susieta su objekto koordinatėmis</w:t>
            </w:r>
          </w:p>
        </w:tc>
      </w:tr>
      <w:tr w:rsidR="00DD6939" w:rsidRPr="00683F43" w14:paraId="4367506C" w14:textId="77777777" w:rsidTr="00C4220D">
        <w:trPr>
          <w:trHeight w:val="330"/>
        </w:trPr>
        <w:tc>
          <w:tcPr>
            <w:tcW w:w="5000" w:type="pct"/>
            <w:vAlign w:val="center"/>
          </w:tcPr>
          <w:p w14:paraId="4A4B3CC6" w14:textId="77777777" w:rsidR="00DD6939" w:rsidRPr="00683F43" w:rsidRDefault="00DD6939" w:rsidP="00C4220D">
            <w:pPr>
              <w:jc w:val="both"/>
              <w:rPr>
                <w:rFonts w:ascii="Arial" w:hAnsi="Arial" w:cs="Arial"/>
                <w:lang w:val="af-ZA"/>
              </w:rPr>
            </w:pPr>
            <w:r w:rsidRPr="00683F43">
              <w:rPr>
                <w:rFonts w:ascii="Arial" w:hAnsi="Arial" w:cs="Arial"/>
                <w:lang w:val="af-ZA"/>
              </w:rPr>
              <w:t>1.3. Darbo laiko ir darbo trukmės fiksavimo funkcija</w:t>
            </w:r>
          </w:p>
        </w:tc>
      </w:tr>
      <w:tr w:rsidR="00DD6939" w:rsidRPr="00683F43" w14:paraId="26CC37D1" w14:textId="77777777" w:rsidTr="00C4220D">
        <w:trPr>
          <w:trHeight w:val="330"/>
        </w:trPr>
        <w:tc>
          <w:tcPr>
            <w:tcW w:w="5000" w:type="pct"/>
            <w:vAlign w:val="center"/>
          </w:tcPr>
          <w:p w14:paraId="6D851D91" w14:textId="77777777" w:rsidR="00DD6939" w:rsidRPr="00683F43" w:rsidRDefault="00DD6939" w:rsidP="00683F43">
            <w:pPr>
              <w:numPr>
                <w:ilvl w:val="0"/>
                <w:numId w:val="10"/>
              </w:numPr>
              <w:ind w:left="0"/>
              <w:jc w:val="both"/>
              <w:rPr>
                <w:rFonts w:ascii="Arial" w:hAnsi="Arial" w:cs="Arial"/>
                <w:b/>
                <w:lang w:val="af-ZA"/>
              </w:rPr>
            </w:pPr>
            <w:r w:rsidRPr="00683F43">
              <w:rPr>
                <w:rFonts w:ascii="Arial" w:hAnsi="Arial" w:cs="Arial"/>
                <w:b/>
                <w:lang w:val="af-ZA"/>
              </w:rPr>
              <w:t>Web aplikacijos funkcijos:</w:t>
            </w:r>
          </w:p>
        </w:tc>
      </w:tr>
      <w:tr w:rsidR="00DD6939" w:rsidRPr="00683F43" w14:paraId="49EF1CE1" w14:textId="77777777" w:rsidTr="00C4220D">
        <w:trPr>
          <w:trHeight w:val="330"/>
        </w:trPr>
        <w:tc>
          <w:tcPr>
            <w:tcW w:w="5000" w:type="pct"/>
            <w:vAlign w:val="center"/>
          </w:tcPr>
          <w:p w14:paraId="03861563" w14:textId="77777777" w:rsidR="00DD6939" w:rsidRPr="00683F43" w:rsidRDefault="00DD6939" w:rsidP="00C4220D">
            <w:pPr>
              <w:jc w:val="both"/>
              <w:rPr>
                <w:rFonts w:ascii="Arial" w:hAnsi="Arial" w:cs="Arial"/>
                <w:lang w:val="af-ZA"/>
              </w:rPr>
            </w:pPr>
            <w:r w:rsidRPr="00683F43">
              <w:rPr>
                <w:rFonts w:ascii="Arial" w:hAnsi="Arial" w:cs="Arial"/>
                <w:lang w:val="af-ZA"/>
              </w:rPr>
              <w:t>2.1. Užduočių tipų kūrimas ir redagavimas pagal darbų pobūdį (Tiekėjas turi turėti galimybę sukurti užduočių tipą, pagal Pirkėjo poreikį)</w:t>
            </w:r>
          </w:p>
        </w:tc>
      </w:tr>
      <w:tr w:rsidR="00DD6939" w:rsidRPr="00683F43" w14:paraId="5C786E63" w14:textId="77777777" w:rsidTr="00C4220D">
        <w:trPr>
          <w:trHeight w:val="330"/>
        </w:trPr>
        <w:tc>
          <w:tcPr>
            <w:tcW w:w="5000" w:type="pct"/>
            <w:vAlign w:val="center"/>
          </w:tcPr>
          <w:p w14:paraId="7533BA21" w14:textId="77777777" w:rsidR="00DD6939" w:rsidRPr="00683F43" w:rsidRDefault="00DD6939" w:rsidP="00C4220D">
            <w:pPr>
              <w:jc w:val="both"/>
              <w:rPr>
                <w:rFonts w:ascii="Arial" w:hAnsi="Arial" w:cs="Arial"/>
                <w:lang w:val="af-ZA"/>
              </w:rPr>
            </w:pPr>
            <w:r w:rsidRPr="00683F43">
              <w:rPr>
                <w:rFonts w:ascii="Arial" w:hAnsi="Arial" w:cs="Arial"/>
                <w:lang w:val="af-ZA"/>
              </w:rPr>
              <w:t>2.2. Užduočių registravimas ir priskyrimas darbuotojams/ dispečeriams su užfiksuotu laiku</w:t>
            </w:r>
          </w:p>
        </w:tc>
      </w:tr>
      <w:tr w:rsidR="00DD6939" w:rsidRPr="00683F43" w14:paraId="2591262A" w14:textId="77777777" w:rsidTr="00C4220D">
        <w:trPr>
          <w:trHeight w:val="330"/>
        </w:trPr>
        <w:tc>
          <w:tcPr>
            <w:tcW w:w="5000" w:type="pct"/>
            <w:vAlign w:val="center"/>
          </w:tcPr>
          <w:p w14:paraId="132FA31C" w14:textId="77777777" w:rsidR="00DD6939" w:rsidRPr="00683F43" w:rsidRDefault="00DD6939" w:rsidP="00C4220D">
            <w:pPr>
              <w:jc w:val="both"/>
              <w:rPr>
                <w:rFonts w:ascii="Arial" w:hAnsi="Arial" w:cs="Arial"/>
                <w:lang w:val="af-ZA"/>
              </w:rPr>
            </w:pPr>
            <w:r w:rsidRPr="00683F43">
              <w:rPr>
                <w:rFonts w:ascii="Arial" w:hAnsi="Arial" w:cs="Arial"/>
                <w:lang w:val="af-ZA"/>
              </w:rPr>
              <w:t>2.3. Užduočių prioretizavimo funkcija (reakcijos laikas, vykdymo laikas)</w:t>
            </w:r>
          </w:p>
        </w:tc>
      </w:tr>
      <w:tr w:rsidR="00DD6939" w:rsidRPr="00683F43" w14:paraId="49B32153" w14:textId="77777777" w:rsidTr="00C4220D">
        <w:trPr>
          <w:trHeight w:val="330"/>
        </w:trPr>
        <w:tc>
          <w:tcPr>
            <w:tcW w:w="5000" w:type="pct"/>
            <w:vAlign w:val="center"/>
          </w:tcPr>
          <w:p w14:paraId="4C71ED8D" w14:textId="77777777" w:rsidR="00DD6939" w:rsidRPr="00683F43" w:rsidRDefault="00DD6939" w:rsidP="00C4220D">
            <w:pPr>
              <w:jc w:val="both"/>
              <w:rPr>
                <w:rFonts w:ascii="Arial" w:hAnsi="Arial" w:cs="Arial"/>
                <w:lang w:val="af-ZA"/>
              </w:rPr>
            </w:pPr>
            <w:r w:rsidRPr="00683F43">
              <w:rPr>
                <w:rFonts w:ascii="Arial" w:hAnsi="Arial" w:cs="Arial"/>
                <w:lang w:val="af-ZA"/>
              </w:rPr>
              <w:t>2.4. Objektų registravimas ir redagavimas</w:t>
            </w:r>
          </w:p>
        </w:tc>
      </w:tr>
      <w:tr w:rsidR="00DD6939" w:rsidRPr="00683F43" w14:paraId="6FDE5415" w14:textId="77777777" w:rsidTr="00C4220D">
        <w:trPr>
          <w:trHeight w:val="330"/>
        </w:trPr>
        <w:tc>
          <w:tcPr>
            <w:tcW w:w="5000" w:type="pct"/>
            <w:vAlign w:val="center"/>
          </w:tcPr>
          <w:p w14:paraId="78124497" w14:textId="77777777" w:rsidR="00DD6939" w:rsidRPr="00683F43" w:rsidRDefault="00DD6939" w:rsidP="00C4220D">
            <w:pPr>
              <w:jc w:val="both"/>
              <w:rPr>
                <w:rFonts w:ascii="Arial" w:hAnsi="Arial" w:cs="Arial"/>
                <w:b/>
                <w:lang w:val="af-ZA"/>
              </w:rPr>
            </w:pPr>
            <w:r w:rsidRPr="00683F43">
              <w:rPr>
                <w:rFonts w:ascii="Arial" w:hAnsi="Arial" w:cs="Arial"/>
                <w:lang w:val="af-ZA"/>
              </w:rPr>
              <w:t>2.5.</w:t>
            </w:r>
            <w:r w:rsidRPr="00683F43">
              <w:rPr>
                <w:rFonts w:ascii="Arial" w:hAnsi="Arial" w:cs="Arial"/>
                <w:b/>
                <w:lang w:val="af-ZA"/>
              </w:rPr>
              <w:t xml:space="preserve"> </w:t>
            </w:r>
            <w:r w:rsidRPr="00683F43">
              <w:rPr>
                <w:rFonts w:ascii="Arial" w:hAnsi="Arial" w:cs="Arial"/>
                <w:lang w:val="af-ZA"/>
              </w:rPr>
              <w:t>Automatinis užduoties suformavimas Sutartyje numatytų paslaugų atlikimui.</w:t>
            </w:r>
          </w:p>
        </w:tc>
      </w:tr>
      <w:tr w:rsidR="00DD6939" w:rsidRPr="00683F43" w14:paraId="77D4C7E3" w14:textId="77777777" w:rsidTr="00C4220D">
        <w:trPr>
          <w:trHeight w:val="330"/>
        </w:trPr>
        <w:tc>
          <w:tcPr>
            <w:tcW w:w="5000" w:type="pct"/>
            <w:vAlign w:val="center"/>
          </w:tcPr>
          <w:p w14:paraId="3F4C93F4" w14:textId="77777777" w:rsidR="00DD6939" w:rsidRPr="00683F43" w:rsidRDefault="00DD6939" w:rsidP="00C4220D">
            <w:pPr>
              <w:jc w:val="both"/>
              <w:rPr>
                <w:rFonts w:ascii="Arial" w:hAnsi="Arial" w:cs="Arial"/>
                <w:lang w:val="af-ZA"/>
              </w:rPr>
            </w:pPr>
            <w:r w:rsidRPr="00683F43">
              <w:rPr>
                <w:rFonts w:ascii="Arial" w:hAnsi="Arial" w:cs="Arial"/>
                <w:lang w:val="af-ZA"/>
              </w:rPr>
              <w:t xml:space="preserve">2.6. </w:t>
            </w:r>
            <w:r w:rsidRPr="00683F43">
              <w:rPr>
                <w:rFonts w:ascii="Arial" w:hAnsi="Arial" w:cs="Arial"/>
                <w:b/>
                <w:lang w:val="af-ZA"/>
              </w:rPr>
              <w:t>Savaitinė, mėnesinė atliktų paslaugų ataskaita</w:t>
            </w:r>
            <w:r w:rsidRPr="00683F43">
              <w:rPr>
                <w:rFonts w:ascii="Arial" w:hAnsi="Arial" w:cs="Arial"/>
                <w:lang w:val="af-ZA"/>
              </w:rPr>
              <w:t xml:space="preserve"> (XLS ir PDF formatais): </w:t>
            </w:r>
          </w:p>
        </w:tc>
      </w:tr>
      <w:tr w:rsidR="00DD6939" w:rsidRPr="00683F43" w14:paraId="1924E399" w14:textId="77777777" w:rsidTr="00C4220D">
        <w:trPr>
          <w:trHeight w:val="330"/>
        </w:trPr>
        <w:tc>
          <w:tcPr>
            <w:tcW w:w="5000" w:type="pct"/>
            <w:vAlign w:val="center"/>
          </w:tcPr>
          <w:p w14:paraId="39053DE9" w14:textId="77777777" w:rsidR="00DD6939" w:rsidRPr="00683F43" w:rsidRDefault="00DD6939" w:rsidP="00C4220D">
            <w:pPr>
              <w:jc w:val="both"/>
              <w:rPr>
                <w:rFonts w:ascii="Arial" w:hAnsi="Arial" w:cs="Arial"/>
                <w:lang w:val="af-ZA"/>
              </w:rPr>
            </w:pPr>
            <w:r w:rsidRPr="00683F43">
              <w:rPr>
                <w:rFonts w:ascii="Arial" w:hAnsi="Arial" w:cs="Arial"/>
                <w:lang w:val="af-ZA"/>
              </w:rPr>
              <w:t>2.6.1. Kiekvienos įvykdytos užduoties fotofiksacija prieš ir po įvykdymo</w:t>
            </w:r>
          </w:p>
        </w:tc>
      </w:tr>
      <w:tr w:rsidR="00DD6939" w:rsidRPr="00683F43" w14:paraId="165CF5AB" w14:textId="77777777" w:rsidTr="00C4220D">
        <w:trPr>
          <w:trHeight w:val="330"/>
        </w:trPr>
        <w:tc>
          <w:tcPr>
            <w:tcW w:w="5000" w:type="pct"/>
            <w:vAlign w:val="center"/>
          </w:tcPr>
          <w:p w14:paraId="373C10CA" w14:textId="77777777" w:rsidR="00DD6939" w:rsidRPr="00683F43" w:rsidRDefault="00DD6939" w:rsidP="00C4220D">
            <w:pPr>
              <w:jc w:val="both"/>
              <w:rPr>
                <w:rFonts w:ascii="Arial" w:hAnsi="Arial" w:cs="Arial"/>
                <w:lang w:val="af-ZA"/>
              </w:rPr>
            </w:pPr>
            <w:r w:rsidRPr="00683F43">
              <w:rPr>
                <w:rFonts w:ascii="Arial" w:hAnsi="Arial" w:cs="Arial"/>
                <w:lang w:val="af-ZA"/>
              </w:rPr>
              <w:t>2.6.2. Įvykdytų užduočių sąrašas su nurodytu incidentų numeriu, tiksliu objekto adresu, paslaugų  atlikimo kaina, panaudotų medžiagų pavadinimas bei kaina ir darbo trukmė, nuoroda į nuotraukas</w:t>
            </w:r>
          </w:p>
        </w:tc>
      </w:tr>
      <w:tr w:rsidR="00DD6939" w:rsidRPr="00683F43" w14:paraId="2598083A" w14:textId="77777777" w:rsidTr="00C4220D">
        <w:trPr>
          <w:trHeight w:val="330"/>
        </w:trPr>
        <w:tc>
          <w:tcPr>
            <w:tcW w:w="5000" w:type="pct"/>
            <w:vAlign w:val="center"/>
          </w:tcPr>
          <w:p w14:paraId="07496443" w14:textId="77777777" w:rsidR="00DD6939" w:rsidRPr="00683F43" w:rsidRDefault="00DD6939" w:rsidP="00C4220D">
            <w:pPr>
              <w:jc w:val="both"/>
              <w:rPr>
                <w:rFonts w:ascii="Arial" w:hAnsi="Arial" w:cs="Arial"/>
                <w:lang w:val="af-ZA"/>
              </w:rPr>
            </w:pPr>
            <w:r w:rsidRPr="00683F43">
              <w:rPr>
                <w:rFonts w:ascii="Arial" w:hAnsi="Arial" w:cs="Arial"/>
                <w:lang w:val="af-ZA"/>
              </w:rPr>
              <w:t>2.6.3. Neįvykdytų užduočių sąrašas su nurodytu incidentų numeriu, tiksliu objekto adresu ir priežastimi</w:t>
            </w:r>
          </w:p>
        </w:tc>
      </w:tr>
      <w:tr w:rsidR="00DD6939" w:rsidRPr="00683F43" w14:paraId="5C1BE4F7" w14:textId="77777777" w:rsidTr="00C4220D">
        <w:trPr>
          <w:trHeight w:val="330"/>
        </w:trPr>
        <w:tc>
          <w:tcPr>
            <w:tcW w:w="5000" w:type="pct"/>
            <w:vAlign w:val="center"/>
          </w:tcPr>
          <w:p w14:paraId="54806127" w14:textId="77777777" w:rsidR="00DD6939" w:rsidRPr="00683F43" w:rsidRDefault="00DD6939" w:rsidP="00C4220D">
            <w:pPr>
              <w:jc w:val="both"/>
              <w:rPr>
                <w:rFonts w:ascii="Arial" w:hAnsi="Arial" w:cs="Arial"/>
                <w:lang w:val="af-ZA"/>
              </w:rPr>
            </w:pPr>
            <w:r w:rsidRPr="00683F43">
              <w:rPr>
                <w:rFonts w:ascii="Arial" w:hAnsi="Arial" w:cs="Arial"/>
              </w:rPr>
              <w:t>2.6.4.Einamųjų darbų/ užduočių sąrašas su planuojamais atlikimo terminais, vėlavimais ir vėlavimo trukme. Pateikiama paskutinę mėnesio dieną.</w:t>
            </w:r>
          </w:p>
        </w:tc>
      </w:tr>
      <w:tr w:rsidR="00DD6939" w:rsidRPr="00683F43" w14:paraId="6ADA4218" w14:textId="77777777" w:rsidTr="00C4220D">
        <w:trPr>
          <w:trHeight w:val="330"/>
        </w:trPr>
        <w:tc>
          <w:tcPr>
            <w:tcW w:w="5000" w:type="pct"/>
            <w:vAlign w:val="center"/>
          </w:tcPr>
          <w:p w14:paraId="352BC2BB" w14:textId="77777777" w:rsidR="00DD6939" w:rsidRPr="00683F43" w:rsidRDefault="00DD6939" w:rsidP="00C4220D">
            <w:pPr>
              <w:jc w:val="both"/>
              <w:rPr>
                <w:rFonts w:ascii="Arial" w:hAnsi="Arial" w:cs="Arial"/>
                <w:lang w:val="af-ZA"/>
              </w:rPr>
            </w:pPr>
            <w:r w:rsidRPr="00683F43">
              <w:rPr>
                <w:rFonts w:ascii="Arial" w:hAnsi="Arial" w:cs="Arial"/>
                <w:lang w:val="af-ZA"/>
              </w:rPr>
              <w:t xml:space="preserve">2.7. </w:t>
            </w:r>
            <w:r w:rsidRPr="00683F43">
              <w:rPr>
                <w:rFonts w:ascii="Arial" w:hAnsi="Arial" w:cs="Arial"/>
                <w:b/>
                <w:lang w:val="af-ZA"/>
              </w:rPr>
              <w:t>Pusmečio, metinė</w:t>
            </w:r>
            <w:r w:rsidRPr="00683F43">
              <w:rPr>
                <w:rFonts w:ascii="Arial" w:hAnsi="Arial" w:cs="Arial"/>
                <w:lang w:val="af-ZA"/>
              </w:rPr>
              <w:t xml:space="preserve"> </w:t>
            </w:r>
            <w:r w:rsidRPr="00683F43">
              <w:rPr>
                <w:rFonts w:ascii="Arial" w:hAnsi="Arial" w:cs="Arial"/>
                <w:b/>
                <w:lang w:val="af-ZA"/>
              </w:rPr>
              <w:t>atliktų paslaugų ataskaita</w:t>
            </w:r>
            <w:r w:rsidRPr="00683F43">
              <w:rPr>
                <w:rFonts w:ascii="Arial" w:hAnsi="Arial" w:cs="Arial"/>
                <w:lang w:val="af-ZA"/>
              </w:rPr>
              <w:t xml:space="preserve"> (XLS ir PDF formatais):</w:t>
            </w:r>
          </w:p>
        </w:tc>
      </w:tr>
      <w:tr w:rsidR="00DD6939" w:rsidRPr="00683F43" w14:paraId="295B8209" w14:textId="77777777" w:rsidTr="00C4220D">
        <w:trPr>
          <w:trHeight w:val="330"/>
        </w:trPr>
        <w:tc>
          <w:tcPr>
            <w:tcW w:w="5000" w:type="pct"/>
            <w:vAlign w:val="center"/>
          </w:tcPr>
          <w:p w14:paraId="52267B78" w14:textId="77777777" w:rsidR="00DD6939" w:rsidRPr="00683F43" w:rsidRDefault="00DD6939" w:rsidP="00683F43">
            <w:pPr>
              <w:numPr>
                <w:ilvl w:val="0"/>
                <w:numId w:val="9"/>
              </w:numPr>
              <w:spacing w:line="259" w:lineRule="auto"/>
              <w:ind w:left="0"/>
              <w:jc w:val="both"/>
              <w:rPr>
                <w:rFonts w:ascii="Arial" w:hAnsi="Arial" w:cs="Arial"/>
                <w:lang w:val="af-ZA"/>
              </w:rPr>
            </w:pPr>
            <w:r w:rsidRPr="00683F43">
              <w:rPr>
                <w:rFonts w:ascii="Arial" w:hAnsi="Arial" w:cs="Arial"/>
                <w:lang w:val="af-ZA"/>
              </w:rPr>
              <w:t>2.7.1. Įvykdytų užduočių sąrašas su nurodytu incidentų numeriu, tiksliu objekto adresu, darbų atlikimo kaina, panaudotų medžiagų pavadinimas bei kaina ir darbo trukmė nuo Sutarties įsigaliojimo datos</w:t>
            </w:r>
          </w:p>
        </w:tc>
      </w:tr>
      <w:tr w:rsidR="00DD6939" w:rsidRPr="00683F43" w14:paraId="10793E87" w14:textId="77777777" w:rsidTr="00C4220D">
        <w:trPr>
          <w:trHeight w:val="330"/>
        </w:trPr>
        <w:tc>
          <w:tcPr>
            <w:tcW w:w="5000" w:type="pct"/>
            <w:vAlign w:val="center"/>
          </w:tcPr>
          <w:p w14:paraId="36986C23" w14:textId="77777777" w:rsidR="00DD6939" w:rsidRPr="00683F43" w:rsidRDefault="00DD6939" w:rsidP="00683F43">
            <w:pPr>
              <w:numPr>
                <w:ilvl w:val="0"/>
                <w:numId w:val="9"/>
              </w:numPr>
              <w:spacing w:line="259" w:lineRule="auto"/>
              <w:ind w:left="0"/>
              <w:jc w:val="both"/>
              <w:rPr>
                <w:rFonts w:ascii="Arial" w:hAnsi="Arial" w:cs="Arial"/>
                <w:lang w:val="af-ZA"/>
              </w:rPr>
            </w:pPr>
            <w:r w:rsidRPr="00683F43">
              <w:rPr>
                <w:rFonts w:ascii="Arial" w:hAnsi="Arial" w:cs="Arial"/>
                <w:lang w:val="af-ZA"/>
              </w:rPr>
              <w:t>2.7.2. Neįvykdytų užduočių sąrašas su nurodytu incidentų numeriu, tiksliu objekto adresu ir priežastimi</w:t>
            </w:r>
          </w:p>
        </w:tc>
      </w:tr>
      <w:tr w:rsidR="00DD6939" w:rsidRPr="00683F43" w14:paraId="0F992A84" w14:textId="77777777" w:rsidTr="00C4220D">
        <w:trPr>
          <w:trHeight w:val="330"/>
        </w:trPr>
        <w:tc>
          <w:tcPr>
            <w:tcW w:w="5000" w:type="pct"/>
            <w:vAlign w:val="center"/>
          </w:tcPr>
          <w:p w14:paraId="16608348" w14:textId="77777777" w:rsidR="00DD6939" w:rsidRPr="00683F43" w:rsidRDefault="00DD6939" w:rsidP="00C4220D">
            <w:pPr>
              <w:jc w:val="both"/>
              <w:rPr>
                <w:rFonts w:ascii="Arial" w:hAnsi="Arial" w:cs="Arial"/>
                <w:lang w:val="af-ZA"/>
              </w:rPr>
            </w:pPr>
            <w:r w:rsidRPr="00683F43">
              <w:rPr>
                <w:rFonts w:ascii="Arial" w:hAnsi="Arial" w:cs="Arial"/>
                <w:lang w:val="af-ZA"/>
              </w:rPr>
              <w:t>2.8. Galimybė grupuoti objektus į regionus</w:t>
            </w:r>
          </w:p>
        </w:tc>
      </w:tr>
      <w:tr w:rsidR="00DD6939" w:rsidRPr="00683F43" w14:paraId="70702224" w14:textId="77777777" w:rsidTr="00C4220D">
        <w:trPr>
          <w:trHeight w:val="330"/>
        </w:trPr>
        <w:tc>
          <w:tcPr>
            <w:tcW w:w="5000" w:type="pct"/>
            <w:vAlign w:val="center"/>
          </w:tcPr>
          <w:p w14:paraId="0200B6C4" w14:textId="77777777" w:rsidR="00DD6939" w:rsidRPr="00683F43" w:rsidRDefault="00DD6939" w:rsidP="00C4220D">
            <w:pPr>
              <w:jc w:val="both"/>
              <w:rPr>
                <w:rFonts w:ascii="Arial" w:hAnsi="Arial" w:cs="Arial"/>
                <w:lang w:val="af-ZA"/>
              </w:rPr>
            </w:pPr>
            <w:r w:rsidRPr="00683F43">
              <w:rPr>
                <w:rFonts w:ascii="Arial" w:hAnsi="Arial" w:cs="Arial"/>
                <w:lang w:val="af-ZA"/>
              </w:rPr>
              <w:t>2.9. Galimybė suteikti vartotojui ne mažiau kaip 3 prieigas</w:t>
            </w:r>
          </w:p>
        </w:tc>
      </w:tr>
      <w:tr w:rsidR="00DD6939" w:rsidRPr="00683F43" w14:paraId="185113C8" w14:textId="77777777" w:rsidTr="00C4220D">
        <w:trPr>
          <w:trHeight w:val="330"/>
        </w:trPr>
        <w:tc>
          <w:tcPr>
            <w:tcW w:w="5000" w:type="pct"/>
            <w:vAlign w:val="center"/>
          </w:tcPr>
          <w:p w14:paraId="18DAADFA" w14:textId="77777777" w:rsidR="00DD6939" w:rsidRPr="00683F43" w:rsidRDefault="00DD6939" w:rsidP="00C4220D">
            <w:pPr>
              <w:jc w:val="both"/>
              <w:rPr>
                <w:rFonts w:ascii="Arial" w:hAnsi="Arial" w:cs="Arial"/>
                <w:lang w:val="en-US"/>
              </w:rPr>
            </w:pPr>
            <w:r w:rsidRPr="00683F43">
              <w:rPr>
                <w:rFonts w:ascii="Arial" w:hAnsi="Arial" w:cs="Arial"/>
              </w:rPr>
              <w:lastRenderedPageBreak/>
              <w:t>2.10. Realiu laiku sinchronizuojami užduočių vykdymo etapai ir statusas (priimta, vykdoma, atlikta ir pan.)</w:t>
            </w:r>
          </w:p>
        </w:tc>
      </w:tr>
    </w:tbl>
    <w:p w14:paraId="7970AFD4"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lang w:val="af-ZA"/>
        </w:rPr>
      </w:pPr>
      <w:r w:rsidRPr="00683F43">
        <w:rPr>
          <w:rFonts w:ascii="Arial" w:hAnsi="Arial" w:cs="Arial"/>
        </w:rPr>
        <w:t>*</w:t>
      </w:r>
      <w:r w:rsidRPr="00683F43">
        <w:rPr>
          <w:rFonts w:ascii="Arial" w:hAnsi="Arial" w:cs="Arial"/>
          <w:bCs/>
          <w:color w:val="000000"/>
          <w:lang w:val="af-ZA"/>
        </w:rPr>
        <w:t xml:space="preserve">Nurodyti </w:t>
      </w:r>
      <w:r w:rsidRPr="00683F43">
        <w:rPr>
          <w:rFonts w:ascii="Arial" w:hAnsi="Arial" w:cs="Arial"/>
          <w:lang w:val="af-ZA"/>
        </w:rPr>
        <w:t xml:space="preserve">užduočių valdymo sistemos ir web aplikacijos funkcionalumo parametrai yra </w:t>
      </w:r>
      <w:r w:rsidRPr="00683F43">
        <w:rPr>
          <w:rFonts w:ascii="Arial" w:hAnsi="Arial" w:cs="Arial"/>
          <w:b/>
          <w:lang w:val="af-ZA"/>
        </w:rPr>
        <w:t xml:space="preserve">privalomi. </w:t>
      </w:r>
      <w:r w:rsidRPr="00683F43">
        <w:rPr>
          <w:rFonts w:ascii="Arial" w:hAnsi="Arial" w:cs="Arial"/>
          <w:lang w:val="af-ZA"/>
        </w:rPr>
        <w:t>Jeigu Tiekėjo siūloma</w:t>
      </w:r>
      <w:r w:rsidRPr="00683F43">
        <w:rPr>
          <w:rFonts w:ascii="Arial" w:hAnsi="Arial" w:cs="Arial"/>
          <w:b/>
          <w:lang w:val="af-ZA"/>
        </w:rPr>
        <w:t xml:space="preserve"> </w:t>
      </w:r>
      <w:r w:rsidRPr="00683F43">
        <w:rPr>
          <w:rFonts w:ascii="Arial" w:hAnsi="Arial" w:cs="Arial"/>
          <w:lang w:val="af-ZA"/>
        </w:rPr>
        <w:t>užduočių valdymo sistema ir web aplikacija neturės</w:t>
      </w:r>
    </w:p>
    <w:p w14:paraId="73163F7D"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r w:rsidRPr="00683F43">
        <w:rPr>
          <w:rFonts w:ascii="Arial" w:hAnsi="Arial" w:cs="Arial"/>
          <w:lang w:val="af-ZA"/>
        </w:rPr>
        <w:t xml:space="preserve">reikalavimų lentelėje nurodytų funkcionalumų, </w:t>
      </w:r>
      <w:r w:rsidRPr="00683F43">
        <w:rPr>
          <w:rFonts w:ascii="Arial" w:hAnsi="Arial" w:cs="Arial"/>
          <w:bCs/>
          <w:color w:val="000000"/>
          <w:u w:val="single"/>
          <w:lang w:val="af-ZA"/>
        </w:rPr>
        <w:t>Tiekėjo pasiūlymas bus atmestas</w:t>
      </w:r>
      <w:r w:rsidRPr="00683F43">
        <w:rPr>
          <w:rFonts w:ascii="Arial" w:hAnsi="Arial" w:cs="Arial"/>
          <w:bCs/>
          <w:color w:val="000000"/>
          <w:lang w:val="af-ZA"/>
        </w:rPr>
        <w:t>, kaip neatitinkantis pirkimo sąlygų reikalavimų.</w:t>
      </w:r>
    </w:p>
    <w:p w14:paraId="378E98C5"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r w:rsidRPr="00683F43">
        <w:rPr>
          <w:rFonts w:ascii="Arial" w:hAnsi="Arial" w:cs="Arial"/>
          <w:b/>
          <w:bCs/>
          <w:color w:val="000000"/>
          <w:lang w:val="af-ZA"/>
        </w:rPr>
        <w:t>Užduočių valdymo sistemos pristatymas</w:t>
      </w:r>
      <w:r w:rsidRPr="00683F43">
        <w:rPr>
          <w:rFonts w:ascii="Arial" w:hAnsi="Arial" w:cs="Arial"/>
          <w:bCs/>
          <w:color w:val="000000"/>
          <w:lang w:val="af-ZA"/>
        </w:rPr>
        <w:t xml:space="preserve"> (su visomis lentelėje nurodytomis funkcijomis) pateikiamas kartu su pasiūlymu (</w:t>
      </w:r>
      <w:r w:rsidRPr="00683F43">
        <w:rPr>
          <w:rFonts w:ascii="Arial" w:hAnsi="Arial" w:cs="Arial"/>
          <w:b/>
          <w:bCs/>
          <w:color w:val="000000"/>
          <w:lang w:val="af-ZA"/>
        </w:rPr>
        <w:t>pdf arba .ppt, pptx formatu</w:t>
      </w:r>
      <w:r w:rsidRPr="00683F43">
        <w:rPr>
          <w:rFonts w:ascii="Arial" w:hAnsi="Arial" w:cs="Arial"/>
          <w:bCs/>
          <w:color w:val="000000"/>
          <w:lang w:val="af-ZA"/>
        </w:rPr>
        <w:t xml:space="preserve">). Pasiūlyme turi būti nurodyta aiškiai, kur pateiktoje medžiagoje galima surasti prašomus parametrus. </w:t>
      </w:r>
    </w:p>
    <w:p w14:paraId="748788DE" w14:textId="77777777" w:rsidR="00DD6939" w:rsidRPr="00683F43" w:rsidRDefault="00DD6939" w:rsidP="00DD6939">
      <w:pPr>
        <w:keepNext/>
        <w:tabs>
          <w:tab w:val="left" w:pos="284"/>
          <w:tab w:val="left" w:pos="426"/>
          <w:tab w:val="left" w:pos="709"/>
          <w:tab w:val="left" w:pos="851"/>
        </w:tabs>
        <w:jc w:val="both"/>
        <w:outlineLvl w:val="1"/>
        <w:rPr>
          <w:rFonts w:ascii="Arial" w:hAnsi="Arial" w:cs="Arial"/>
          <w:bCs/>
          <w:color w:val="000000"/>
          <w:lang w:val="af-ZA"/>
        </w:rPr>
      </w:pPr>
    </w:p>
    <w:p w14:paraId="159D5A1B" w14:textId="72CDDF65" w:rsidR="00DD6939" w:rsidRPr="00683F43" w:rsidRDefault="00DD6939" w:rsidP="000A2C42">
      <w:pPr>
        <w:pStyle w:val="BodyTextIndent"/>
        <w:spacing w:after="60"/>
        <w:ind w:firstLine="0"/>
        <w:rPr>
          <w:rFonts w:ascii="Arial" w:hAnsi="Arial" w:cs="Arial"/>
          <w:b/>
          <w:bCs/>
          <w:sz w:val="20"/>
        </w:rPr>
      </w:pPr>
    </w:p>
    <w:p w14:paraId="5F0015EF" w14:textId="21564F90" w:rsidR="00DD6939" w:rsidRPr="00683F43" w:rsidRDefault="00DD6939" w:rsidP="000A2C42">
      <w:pPr>
        <w:pStyle w:val="BodyTextIndent"/>
        <w:spacing w:after="60"/>
        <w:ind w:firstLine="0"/>
        <w:rPr>
          <w:rFonts w:ascii="Arial" w:hAnsi="Arial" w:cs="Arial"/>
          <w:b/>
          <w:bCs/>
          <w:sz w:val="20"/>
        </w:rPr>
      </w:pPr>
    </w:p>
    <w:p w14:paraId="073703B5" w14:textId="6495F9AA" w:rsidR="00DD6939" w:rsidRPr="00683F43" w:rsidRDefault="00DD6939" w:rsidP="000A2C42">
      <w:pPr>
        <w:pStyle w:val="BodyTextIndent"/>
        <w:spacing w:after="60"/>
        <w:ind w:firstLine="0"/>
        <w:rPr>
          <w:rFonts w:ascii="Arial" w:hAnsi="Arial" w:cs="Arial"/>
          <w:b/>
          <w:bCs/>
          <w:sz w:val="20"/>
        </w:rPr>
      </w:pPr>
    </w:p>
    <w:p w14:paraId="6897D076" w14:textId="232539AD" w:rsidR="00DD6939" w:rsidRPr="00683F43" w:rsidRDefault="00DD6939" w:rsidP="000A2C42">
      <w:pPr>
        <w:pStyle w:val="BodyTextIndent"/>
        <w:spacing w:after="60"/>
        <w:ind w:firstLine="0"/>
        <w:rPr>
          <w:rFonts w:ascii="Arial" w:hAnsi="Arial" w:cs="Arial"/>
          <w:b/>
          <w:bCs/>
          <w:sz w:val="20"/>
        </w:rPr>
      </w:pPr>
    </w:p>
    <w:p w14:paraId="66227085" w14:textId="524393E1" w:rsidR="00DD6939" w:rsidRPr="00683F43" w:rsidRDefault="00DD6939" w:rsidP="000A2C42">
      <w:pPr>
        <w:pStyle w:val="BodyTextIndent"/>
        <w:spacing w:after="60"/>
        <w:ind w:firstLine="0"/>
        <w:rPr>
          <w:rFonts w:ascii="Arial" w:hAnsi="Arial" w:cs="Arial"/>
          <w:b/>
          <w:bCs/>
          <w:sz w:val="20"/>
        </w:rPr>
      </w:pPr>
    </w:p>
    <w:p w14:paraId="058CF85B" w14:textId="0C2077D4" w:rsidR="00DD6939" w:rsidRPr="00683F43" w:rsidRDefault="00DD6939" w:rsidP="000A2C42">
      <w:pPr>
        <w:pStyle w:val="BodyTextIndent"/>
        <w:spacing w:after="60"/>
        <w:ind w:firstLine="0"/>
        <w:rPr>
          <w:rFonts w:ascii="Arial" w:hAnsi="Arial" w:cs="Arial"/>
          <w:b/>
          <w:bCs/>
          <w:sz w:val="20"/>
        </w:rPr>
      </w:pPr>
    </w:p>
    <w:p w14:paraId="54A1BF67" w14:textId="5C38C5E2" w:rsidR="00DD6939" w:rsidRPr="00683F43" w:rsidRDefault="00DD6939" w:rsidP="000A2C42">
      <w:pPr>
        <w:pStyle w:val="BodyTextIndent"/>
        <w:spacing w:after="60"/>
        <w:ind w:firstLine="0"/>
        <w:rPr>
          <w:rFonts w:ascii="Arial" w:hAnsi="Arial" w:cs="Arial"/>
          <w:b/>
          <w:bCs/>
          <w:sz w:val="20"/>
        </w:rPr>
      </w:pPr>
    </w:p>
    <w:p w14:paraId="090C456C" w14:textId="36CFFD4D" w:rsidR="00DD6939" w:rsidRPr="00683F43" w:rsidRDefault="00DD6939" w:rsidP="000A2C42">
      <w:pPr>
        <w:pStyle w:val="BodyTextIndent"/>
        <w:spacing w:after="60"/>
        <w:ind w:firstLine="0"/>
        <w:rPr>
          <w:rFonts w:ascii="Arial" w:hAnsi="Arial" w:cs="Arial"/>
          <w:b/>
          <w:bCs/>
          <w:sz w:val="20"/>
        </w:rPr>
      </w:pPr>
    </w:p>
    <w:p w14:paraId="64354E3C" w14:textId="6C0736C6" w:rsidR="00DD6939" w:rsidRPr="00683F43" w:rsidRDefault="00DD6939" w:rsidP="000A2C42">
      <w:pPr>
        <w:pStyle w:val="BodyTextIndent"/>
        <w:spacing w:after="60"/>
        <w:ind w:firstLine="0"/>
        <w:rPr>
          <w:rFonts w:ascii="Arial" w:hAnsi="Arial" w:cs="Arial"/>
          <w:b/>
          <w:bCs/>
          <w:sz w:val="20"/>
        </w:rPr>
      </w:pPr>
    </w:p>
    <w:p w14:paraId="6BCD481B" w14:textId="3D542F84" w:rsidR="00DD6939" w:rsidRPr="00683F43" w:rsidRDefault="00DD6939" w:rsidP="000A2C42">
      <w:pPr>
        <w:pStyle w:val="BodyTextIndent"/>
        <w:spacing w:after="60"/>
        <w:ind w:firstLine="0"/>
        <w:rPr>
          <w:rFonts w:ascii="Arial" w:hAnsi="Arial" w:cs="Arial"/>
          <w:b/>
          <w:bCs/>
          <w:sz w:val="20"/>
        </w:rPr>
      </w:pPr>
    </w:p>
    <w:p w14:paraId="61AFB098" w14:textId="2C16A8A9" w:rsidR="00DD6939" w:rsidRPr="00683F43" w:rsidRDefault="00DD6939" w:rsidP="000A2C42">
      <w:pPr>
        <w:pStyle w:val="BodyTextIndent"/>
        <w:spacing w:after="60"/>
        <w:ind w:firstLine="0"/>
        <w:rPr>
          <w:rFonts w:ascii="Arial" w:hAnsi="Arial" w:cs="Arial"/>
          <w:b/>
          <w:bCs/>
          <w:sz w:val="20"/>
        </w:rPr>
      </w:pPr>
    </w:p>
    <w:p w14:paraId="7C513561" w14:textId="5279D036" w:rsidR="00DD6939" w:rsidRPr="00683F43" w:rsidRDefault="00DD6939" w:rsidP="000A2C42">
      <w:pPr>
        <w:pStyle w:val="BodyTextIndent"/>
        <w:spacing w:after="60"/>
        <w:ind w:firstLine="0"/>
        <w:rPr>
          <w:rFonts w:ascii="Arial" w:hAnsi="Arial" w:cs="Arial"/>
          <w:b/>
          <w:bCs/>
          <w:sz w:val="20"/>
        </w:rPr>
      </w:pPr>
    </w:p>
    <w:p w14:paraId="263578C4" w14:textId="6C66C62D" w:rsidR="00DD6939" w:rsidRPr="00683F43" w:rsidRDefault="00DD6939" w:rsidP="000A2C42">
      <w:pPr>
        <w:pStyle w:val="BodyTextIndent"/>
        <w:spacing w:after="60"/>
        <w:ind w:firstLine="0"/>
        <w:rPr>
          <w:rFonts w:ascii="Arial" w:hAnsi="Arial" w:cs="Arial"/>
          <w:b/>
          <w:bCs/>
          <w:sz w:val="20"/>
        </w:rPr>
      </w:pPr>
    </w:p>
    <w:p w14:paraId="3DCD976C" w14:textId="1336D371" w:rsidR="00DD6939" w:rsidRPr="00683F43" w:rsidRDefault="00DD6939" w:rsidP="000A2C42">
      <w:pPr>
        <w:pStyle w:val="BodyTextIndent"/>
        <w:spacing w:after="60"/>
        <w:ind w:firstLine="0"/>
        <w:rPr>
          <w:rFonts w:ascii="Arial" w:hAnsi="Arial" w:cs="Arial"/>
          <w:b/>
          <w:bCs/>
          <w:sz w:val="20"/>
        </w:rPr>
      </w:pPr>
    </w:p>
    <w:p w14:paraId="395A5B49" w14:textId="5A6CD310" w:rsidR="00DD6939" w:rsidRPr="00683F43" w:rsidRDefault="00DD6939" w:rsidP="000A2C42">
      <w:pPr>
        <w:pStyle w:val="BodyTextIndent"/>
        <w:spacing w:after="60"/>
        <w:ind w:firstLine="0"/>
        <w:rPr>
          <w:rFonts w:ascii="Arial" w:hAnsi="Arial" w:cs="Arial"/>
          <w:b/>
          <w:bCs/>
          <w:sz w:val="20"/>
        </w:rPr>
      </w:pPr>
    </w:p>
    <w:p w14:paraId="1BE9FAF6" w14:textId="7A4D634A" w:rsidR="00DD6939" w:rsidRPr="00683F43" w:rsidRDefault="00DD6939" w:rsidP="000A2C42">
      <w:pPr>
        <w:pStyle w:val="BodyTextIndent"/>
        <w:spacing w:after="60"/>
        <w:ind w:firstLine="0"/>
        <w:rPr>
          <w:rFonts w:ascii="Arial" w:hAnsi="Arial" w:cs="Arial"/>
          <w:b/>
          <w:bCs/>
          <w:sz w:val="20"/>
        </w:rPr>
      </w:pPr>
    </w:p>
    <w:p w14:paraId="05E7095E" w14:textId="0B5F1BD1" w:rsidR="00DD6939" w:rsidRPr="00683F43" w:rsidRDefault="00DD6939" w:rsidP="000A2C42">
      <w:pPr>
        <w:pStyle w:val="BodyTextIndent"/>
        <w:spacing w:after="60"/>
        <w:ind w:firstLine="0"/>
        <w:rPr>
          <w:rFonts w:ascii="Arial" w:hAnsi="Arial" w:cs="Arial"/>
          <w:b/>
          <w:bCs/>
          <w:sz w:val="20"/>
        </w:rPr>
      </w:pPr>
    </w:p>
    <w:p w14:paraId="5ABACB09" w14:textId="4B0BF541" w:rsidR="00DD6939" w:rsidRPr="00683F43" w:rsidRDefault="00DD6939" w:rsidP="000A2C42">
      <w:pPr>
        <w:pStyle w:val="BodyTextIndent"/>
        <w:spacing w:after="60"/>
        <w:ind w:firstLine="0"/>
        <w:rPr>
          <w:rFonts w:ascii="Arial" w:hAnsi="Arial" w:cs="Arial"/>
          <w:b/>
          <w:bCs/>
          <w:sz w:val="20"/>
        </w:rPr>
      </w:pPr>
    </w:p>
    <w:p w14:paraId="24CCA86A" w14:textId="5A65B044" w:rsidR="00DD6939" w:rsidRPr="00683F43" w:rsidRDefault="00DD6939" w:rsidP="000A2C42">
      <w:pPr>
        <w:pStyle w:val="BodyTextIndent"/>
        <w:spacing w:after="60"/>
        <w:ind w:firstLine="0"/>
        <w:rPr>
          <w:rFonts w:ascii="Arial" w:hAnsi="Arial" w:cs="Arial"/>
          <w:b/>
          <w:bCs/>
          <w:sz w:val="20"/>
        </w:rPr>
      </w:pPr>
    </w:p>
    <w:p w14:paraId="0A27FEAB" w14:textId="3B61910E" w:rsidR="00DD6939" w:rsidRPr="00683F43" w:rsidRDefault="00DD6939" w:rsidP="000A2C42">
      <w:pPr>
        <w:pStyle w:val="BodyTextIndent"/>
        <w:spacing w:after="60"/>
        <w:ind w:firstLine="0"/>
        <w:rPr>
          <w:rFonts w:ascii="Arial" w:hAnsi="Arial" w:cs="Arial"/>
          <w:b/>
          <w:bCs/>
          <w:sz w:val="20"/>
        </w:rPr>
      </w:pPr>
    </w:p>
    <w:p w14:paraId="2906A300" w14:textId="7EA7F377" w:rsidR="00DD6939" w:rsidRPr="00683F43" w:rsidRDefault="00DD6939" w:rsidP="000A2C42">
      <w:pPr>
        <w:pStyle w:val="BodyTextIndent"/>
        <w:spacing w:after="60"/>
        <w:ind w:firstLine="0"/>
        <w:rPr>
          <w:rFonts w:ascii="Arial" w:hAnsi="Arial" w:cs="Arial"/>
          <w:b/>
          <w:bCs/>
          <w:sz w:val="20"/>
        </w:rPr>
      </w:pPr>
    </w:p>
    <w:p w14:paraId="0C340C7A" w14:textId="43CF5BB1" w:rsidR="00DD6939" w:rsidRPr="00683F43" w:rsidRDefault="00DD6939" w:rsidP="000A2C42">
      <w:pPr>
        <w:pStyle w:val="BodyTextIndent"/>
        <w:spacing w:after="60"/>
        <w:ind w:firstLine="0"/>
        <w:rPr>
          <w:rFonts w:ascii="Arial" w:hAnsi="Arial" w:cs="Arial"/>
          <w:b/>
          <w:bCs/>
          <w:sz w:val="20"/>
        </w:rPr>
      </w:pPr>
    </w:p>
    <w:p w14:paraId="04FD780F" w14:textId="0AF39A5D" w:rsidR="00DD6939" w:rsidRPr="00683F43" w:rsidRDefault="00DD6939" w:rsidP="000A2C42">
      <w:pPr>
        <w:pStyle w:val="BodyTextIndent"/>
        <w:spacing w:after="60"/>
        <w:ind w:firstLine="0"/>
        <w:rPr>
          <w:rFonts w:ascii="Arial" w:hAnsi="Arial" w:cs="Arial"/>
          <w:b/>
          <w:bCs/>
          <w:sz w:val="20"/>
        </w:rPr>
      </w:pPr>
    </w:p>
    <w:p w14:paraId="3E759D21" w14:textId="4119CF6F" w:rsidR="00DD6939" w:rsidRPr="00683F43" w:rsidRDefault="00DD6939" w:rsidP="000A2C42">
      <w:pPr>
        <w:pStyle w:val="BodyTextIndent"/>
        <w:spacing w:after="60"/>
        <w:ind w:firstLine="0"/>
        <w:rPr>
          <w:rFonts w:ascii="Arial" w:hAnsi="Arial" w:cs="Arial"/>
          <w:b/>
          <w:bCs/>
          <w:sz w:val="20"/>
        </w:rPr>
      </w:pPr>
    </w:p>
    <w:p w14:paraId="1637A400" w14:textId="0F1AA7F1" w:rsidR="00DD6939" w:rsidRPr="00683F43" w:rsidRDefault="00DD6939" w:rsidP="000A2C42">
      <w:pPr>
        <w:pStyle w:val="BodyTextIndent"/>
        <w:spacing w:after="60"/>
        <w:ind w:firstLine="0"/>
        <w:rPr>
          <w:rFonts w:ascii="Arial" w:hAnsi="Arial" w:cs="Arial"/>
          <w:b/>
          <w:bCs/>
          <w:sz w:val="20"/>
        </w:rPr>
      </w:pPr>
    </w:p>
    <w:p w14:paraId="0CA97D14" w14:textId="5D302867" w:rsidR="00170F7B" w:rsidRPr="00683F43" w:rsidRDefault="00170F7B" w:rsidP="000A2C42">
      <w:pPr>
        <w:pStyle w:val="BodyTextIndent"/>
        <w:spacing w:after="60"/>
        <w:ind w:firstLine="0"/>
        <w:rPr>
          <w:rFonts w:ascii="Arial" w:hAnsi="Arial" w:cs="Arial"/>
          <w:b/>
          <w:bCs/>
          <w:sz w:val="20"/>
        </w:rPr>
      </w:pPr>
    </w:p>
    <w:p w14:paraId="1B8AE3D7" w14:textId="3A538294" w:rsidR="00170F7B" w:rsidRPr="00683F43" w:rsidRDefault="00170F7B" w:rsidP="000A2C42">
      <w:pPr>
        <w:pStyle w:val="BodyTextIndent"/>
        <w:spacing w:after="60"/>
        <w:ind w:firstLine="0"/>
        <w:rPr>
          <w:rFonts w:ascii="Arial" w:hAnsi="Arial" w:cs="Arial"/>
          <w:b/>
          <w:bCs/>
          <w:sz w:val="20"/>
        </w:rPr>
      </w:pPr>
    </w:p>
    <w:p w14:paraId="30C52894" w14:textId="16B2942E" w:rsidR="00170F7B" w:rsidRPr="00683F43" w:rsidRDefault="00170F7B" w:rsidP="000A2C42">
      <w:pPr>
        <w:pStyle w:val="BodyTextIndent"/>
        <w:spacing w:after="60"/>
        <w:ind w:firstLine="0"/>
        <w:rPr>
          <w:rFonts w:ascii="Arial" w:hAnsi="Arial" w:cs="Arial"/>
          <w:b/>
          <w:bCs/>
          <w:sz w:val="20"/>
        </w:rPr>
      </w:pPr>
    </w:p>
    <w:p w14:paraId="5BEB5717" w14:textId="6E78F7E7" w:rsidR="00170F7B" w:rsidRPr="00683F43" w:rsidRDefault="00170F7B" w:rsidP="000A2C42">
      <w:pPr>
        <w:pStyle w:val="BodyTextIndent"/>
        <w:spacing w:after="60"/>
        <w:ind w:firstLine="0"/>
        <w:rPr>
          <w:rFonts w:ascii="Arial" w:hAnsi="Arial" w:cs="Arial"/>
          <w:b/>
          <w:bCs/>
          <w:sz w:val="20"/>
        </w:rPr>
      </w:pPr>
    </w:p>
    <w:p w14:paraId="31CB3DFF" w14:textId="5D163AD3" w:rsidR="00170F7B" w:rsidRPr="00683F43" w:rsidRDefault="00170F7B" w:rsidP="000A2C42">
      <w:pPr>
        <w:pStyle w:val="BodyTextIndent"/>
        <w:spacing w:after="60"/>
        <w:ind w:firstLine="0"/>
        <w:rPr>
          <w:rFonts w:ascii="Arial" w:hAnsi="Arial" w:cs="Arial"/>
          <w:b/>
          <w:bCs/>
          <w:sz w:val="20"/>
        </w:rPr>
      </w:pPr>
    </w:p>
    <w:p w14:paraId="38DB8CAA" w14:textId="59B031B2" w:rsidR="00170F7B" w:rsidRPr="00683F43" w:rsidRDefault="00170F7B" w:rsidP="000A2C42">
      <w:pPr>
        <w:pStyle w:val="BodyTextIndent"/>
        <w:spacing w:after="60"/>
        <w:ind w:firstLine="0"/>
        <w:rPr>
          <w:rFonts w:ascii="Arial" w:hAnsi="Arial" w:cs="Arial"/>
          <w:b/>
          <w:bCs/>
          <w:sz w:val="20"/>
        </w:rPr>
      </w:pPr>
    </w:p>
    <w:p w14:paraId="576F4EA2" w14:textId="642875F0" w:rsidR="00170F7B" w:rsidRPr="00683F43" w:rsidRDefault="00170F7B" w:rsidP="000A2C42">
      <w:pPr>
        <w:pStyle w:val="BodyTextIndent"/>
        <w:spacing w:after="60"/>
        <w:ind w:firstLine="0"/>
        <w:rPr>
          <w:rFonts w:ascii="Arial" w:hAnsi="Arial" w:cs="Arial"/>
          <w:b/>
          <w:bCs/>
          <w:sz w:val="20"/>
        </w:rPr>
      </w:pPr>
    </w:p>
    <w:p w14:paraId="7F417743" w14:textId="0D8947F1" w:rsidR="00170F7B" w:rsidRPr="00683F43" w:rsidRDefault="00170F7B" w:rsidP="000A2C42">
      <w:pPr>
        <w:pStyle w:val="BodyTextIndent"/>
        <w:spacing w:after="60"/>
        <w:ind w:firstLine="0"/>
        <w:rPr>
          <w:rFonts w:ascii="Arial" w:hAnsi="Arial" w:cs="Arial"/>
          <w:b/>
          <w:bCs/>
          <w:sz w:val="20"/>
        </w:rPr>
      </w:pPr>
    </w:p>
    <w:p w14:paraId="6699B31A" w14:textId="3178E262" w:rsidR="00170F7B" w:rsidRPr="00683F43" w:rsidRDefault="00170F7B" w:rsidP="000A2C42">
      <w:pPr>
        <w:pStyle w:val="BodyTextIndent"/>
        <w:spacing w:after="60"/>
        <w:ind w:firstLine="0"/>
        <w:rPr>
          <w:rFonts w:ascii="Arial" w:hAnsi="Arial" w:cs="Arial"/>
          <w:b/>
          <w:bCs/>
          <w:sz w:val="20"/>
        </w:rPr>
      </w:pPr>
    </w:p>
    <w:p w14:paraId="05919FB3" w14:textId="3EA83E30" w:rsidR="00170F7B" w:rsidRPr="00683F43" w:rsidRDefault="00170F7B" w:rsidP="000A2C42">
      <w:pPr>
        <w:pStyle w:val="BodyTextIndent"/>
        <w:spacing w:after="60"/>
        <w:ind w:firstLine="0"/>
        <w:rPr>
          <w:rFonts w:ascii="Arial" w:hAnsi="Arial" w:cs="Arial"/>
          <w:b/>
          <w:bCs/>
          <w:sz w:val="20"/>
        </w:rPr>
      </w:pPr>
    </w:p>
    <w:p w14:paraId="57669F10" w14:textId="16F10AAC" w:rsidR="00170F7B" w:rsidRPr="00683F43" w:rsidRDefault="00170F7B" w:rsidP="000A2C42">
      <w:pPr>
        <w:pStyle w:val="BodyTextIndent"/>
        <w:spacing w:after="60"/>
        <w:ind w:firstLine="0"/>
        <w:rPr>
          <w:rFonts w:ascii="Arial" w:hAnsi="Arial" w:cs="Arial"/>
          <w:b/>
          <w:bCs/>
          <w:sz w:val="20"/>
        </w:rPr>
      </w:pPr>
    </w:p>
    <w:p w14:paraId="38332481" w14:textId="1D0C2F4C" w:rsidR="00170F7B" w:rsidRPr="00683F43" w:rsidRDefault="00170F7B" w:rsidP="000A2C42">
      <w:pPr>
        <w:pStyle w:val="BodyTextIndent"/>
        <w:spacing w:after="60"/>
        <w:ind w:firstLine="0"/>
        <w:rPr>
          <w:rFonts w:ascii="Arial" w:hAnsi="Arial" w:cs="Arial"/>
          <w:b/>
          <w:bCs/>
          <w:sz w:val="20"/>
        </w:rPr>
      </w:pPr>
    </w:p>
    <w:p w14:paraId="777F468E" w14:textId="68C2AE85" w:rsidR="00170F7B" w:rsidRPr="00683F43" w:rsidRDefault="00170F7B" w:rsidP="000A2C42">
      <w:pPr>
        <w:pStyle w:val="BodyTextIndent"/>
        <w:spacing w:after="60"/>
        <w:ind w:firstLine="0"/>
        <w:rPr>
          <w:rFonts w:ascii="Arial" w:hAnsi="Arial" w:cs="Arial"/>
          <w:b/>
          <w:bCs/>
          <w:sz w:val="20"/>
        </w:rPr>
      </w:pPr>
    </w:p>
    <w:p w14:paraId="0FAE04C1" w14:textId="21F90AD3" w:rsidR="00170F7B" w:rsidRPr="00683F43" w:rsidRDefault="00170F7B" w:rsidP="000A2C42">
      <w:pPr>
        <w:pStyle w:val="BodyTextIndent"/>
        <w:spacing w:after="60"/>
        <w:ind w:firstLine="0"/>
        <w:rPr>
          <w:rFonts w:ascii="Arial" w:hAnsi="Arial" w:cs="Arial"/>
          <w:b/>
          <w:bCs/>
          <w:sz w:val="20"/>
        </w:rPr>
      </w:pPr>
    </w:p>
    <w:p w14:paraId="6A2108A8" w14:textId="1056043A" w:rsidR="00170F7B" w:rsidRPr="00683F43" w:rsidRDefault="00170F7B" w:rsidP="000A2C42">
      <w:pPr>
        <w:pStyle w:val="BodyTextIndent"/>
        <w:spacing w:after="60"/>
        <w:ind w:firstLine="0"/>
        <w:rPr>
          <w:rFonts w:ascii="Arial" w:hAnsi="Arial" w:cs="Arial"/>
          <w:b/>
          <w:bCs/>
          <w:sz w:val="20"/>
        </w:rPr>
      </w:pPr>
    </w:p>
    <w:p w14:paraId="4EECEDD3" w14:textId="726C9FCD" w:rsidR="00170F7B" w:rsidRPr="00683F43" w:rsidRDefault="00170F7B" w:rsidP="000A2C42">
      <w:pPr>
        <w:pStyle w:val="BodyTextIndent"/>
        <w:spacing w:after="60"/>
        <w:ind w:firstLine="0"/>
        <w:rPr>
          <w:rFonts w:ascii="Arial" w:hAnsi="Arial" w:cs="Arial"/>
          <w:b/>
          <w:bCs/>
          <w:sz w:val="20"/>
        </w:rPr>
      </w:pPr>
    </w:p>
    <w:p w14:paraId="4C3B67BE" w14:textId="1E07CFFF" w:rsidR="00170F7B" w:rsidRPr="00683F43" w:rsidRDefault="00170F7B" w:rsidP="000A2C42">
      <w:pPr>
        <w:pStyle w:val="BodyTextIndent"/>
        <w:spacing w:after="60"/>
        <w:ind w:firstLine="0"/>
        <w:rPr>
          <w:rFonts w:ascii="Arial" w:hAnsi="Arial" w:cs="Arial"/>
          <w:b/>
          <w:bCs/>
          <w:sz w:val="20"/>
        </w:rPr>
      </w:pPr>
    </w:p>
    <w:p w14:paraId="2CC339A9" w14:textId="77777777" w:rsidR="00170F7B" w:rsidRPr="00683F43" w:rsidRDefault="00170F7B" w:rsidP="000A2C42">
      <w:pPr>
        <w:pStyle w:val="BodyTextIndent"/>
        <w:spacing w:after="60"/>
        <w:ind w:firstLine="0"/>
        <w:rPr>
          <w:rFonts w:ascii="Arial" w:hAnsi="Arial" w:cs="Arial"/>
          <w:b/>
          <w:bCs/>
          <w:sz w:val="20"/>
        </w:rPr>
      </w:pPr>
    </w:p>
    <w:p w14:paraId="79157CE8" w14:textId="4865C864" w:rsidR="00DD6939" w:rsidRPr="00683F43" w:rsidRDefault="00DD6939" w:rsidP="000A2C42">
      <w:pPr>
        <w:pStyle w:val="BodyTextIndent"/>
        <w:spacing w:after="60"/>
        <w:ind w:firstLine="0"/>
        <w:rPr>
          <w:rFonts w:ascii="Arial" w:hAnsi="Arial" w:cs="Arial"/>
          <w:b/>
          <w:bCs/>
          <w:sz w:val="20"/>
        </w:rPr>
      </w:pPr>
    </w:p>
    <w:p w14:paraId="1C5992B6" w14:textId="6FF369FC" w:rsidR="00DD6939" w:rsidRPr="00683F43" w:rsidRDefault="00DD6939" w:rsidP="00DD6939">
      <w:pPr>
        <w:spacing w:after="60"/>
        <w:jc w:val="right"/>
        <w:rPr>
          <w:rFonts w:ascii="Arial" w:hAnsi="Arial" w:cs="Arial"/>
          <w:color w:val="000000"/>
        </w:rPr>
      </w:pPr>
      <w:r w:rsidRPr="00683F43">
        <w:rPr>
          <w:rFonts w:ascii="Arial" w:hAnsi="Arial" w:cs="Arial"/>
          <w:color w:val="000000"/>
        </w:rPr>
        <w:lastRenderedPageBreak/>
        <w:t xml:space="preserve">Sutarties SD priedas Nr. </w:t>
      </w:r>
      <w:r w:rsidR="00170F7B" w:rsidRPr="00683F43">
        <w:rPr>
          <w:rFonts w:ascii="Arial" w:hAnsi="Arial" w:cs="Arial"/>
          <w:color w:val="000000"/>
        </w:rPr>
        <w:t>4</w:t>
      </w:r>
    </w:p>
    <w:p w14:paraId="335E011F" w14:textId="77777777" w:rsidR="00DD6939" w:rsidRPr="00683F43" w:rsidRDefault="00DD6939" w:rsidP="00DD6939">
      <w:pPr>
        <w:pStyle w:val="BodyTextIndent"/>
        <w:spacing w:after="60"/>
        <w:ind w:firstLine="0"/>
        <w:rPr>
          <w:rFonts w:ascii="Arial" w:hAnsi="Arial" w:cs="Arial"/>
          <w:sz w:val="20"/>
        </w:rPr>
      </w:pPr>
    </w:p>
    <w:p w14:paraId="385DD429" w14:textId="5C9715E2" w:rsidR="00DD6939" w:rsidRPr="00683F43" w:rsidRDefault="00170F7B" w:rsidP="00DD6939">
      <w:pPr>
        <w:pStyle w:val="BodyTextIndent"/>
        <w:spacing w:after="60"/>
        <w:ind w:firstLine="0"/>
        <w:jc w:val="center"/>
        <w:rPr>
          <w:rFonts w:ascii="Arial" w:hAnsi="Arial" w:cs="Arial"/>
          <w:b/>
          <w:bCs/>
          <w:sz w:val="20"/>
        </w:rPr>
      </w:pPr>
      <w:r w:rsidRPr="00683F43">
        <w:rPr>
          <w:rFonts w:ascii="Arial" w:hAnsi="Arial" w:cs="Arial"/>
          <w:sz w:val="20"/>
        </w:rPr>
        <w:t>Sutartį vykdysiančių specialistų sąrašas</w:t>
      </w:r>
    </w:p>
    <w:p w14:paraId="78D2C917" w14:textId="77777777" w:rsidR="00683F43" w:rsidRPr="00683F43" w:rsidRDefault="00683F43" w:rsidP="00683F43">
      <w:pPr>
        <w:jc w:val="both"/>
        <w:rPr>
          <w:rFonts w:ascii="Arial" w:hAnsi="Arial" w:cs="Arial"/>
        </w:rPr>
      </w:pPr>
    </w:p>
    <w:p w14:paraId="1B9E73CD" w14:textId="6A99A59C" w:rsidR="00683F43" w:rsidRDefault="00842008" w:rsidP="00683F43">
      <w:pPr>
        <w:jc w:val="both"/>
        <w:rPr>
          <w:ins w:id="10" w:author="Violeta Januškevič" w:date="2022-08-08T13:58:00Z"/>
          <w:rFonts w:ascii="Arial" w:hAnsi="Arial" w:cs="Arial"/>
        </w:rPr>
      </w:pPr>
      <w:r w:rsidRPr="00842008">
        <w:rPr>
          <w:rFonts w:ascii="Arial" w:hAnsi="Arial" w:cs="Arial"/>
        </w:rPr>
        <w:t>2 pirkimo objekto dalis – paslaugos Vidurio regione</w:t>
      </w:r>
    </w:p>
    <w:p w14:paraId="23734404" w14:textId="77777777" w:rsidR="00842008" w:rsidRPr="00683F43" w:rsidRDefault="00842008" w:rsidP="00683F43">
      <w:pPr>
        <w:jc w:val="both"/>
        <w:rPr>
          <w:rFonts w:ascii="Arial" w:hAnsi="Arial" w:cs="Arial"/>
          <w:b/>
        </w:rPr>
      </w:pPr>
    </w:p>
    <w:tbl>
      <w:tblPr>
        <w:tblW w:w="48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2504"/>
        <w:gridCol w:w="3147"/>
        <w:gridCol w:w="3124"/>
      </w:tblGrid>
      <w:tr w:rsidR="00683F43" w:rsidRPr="00683F43" w14:paraId="385B98DE" w14:textId="77777777" w:rsidTr="00C4220D">
        <w:tc>
          <w:tcPr>
            <w:tcW w:w="624" w:type="dxa"/>
            <w:tcBorders>
              <w:top w:val="single" w:sz="4" w:space="0" w:color="auto"/>
              <w:left w:val="single" w:sz="4" w:space="0" w:color="auto"/>
              <w:bottom w:val="single" w:sz="4" w:space="0" w:color="auto"/>
              <w:right w:val="single" w:sz="4" w:space="0" w:color="auto"/>
            </w:tcBorders>
            <w:vAlign w:val="center"/>
          </w:tcPr>
          <w:p w14:paraId="28CD495B" w14:textId="77777777" w:rsidR="00683F43" w:rsidRPr="00683F43" w:rsidRDefault="00683F43" w:rsidP="00C4220D">
            <w:pPr>
              <w:tabs>
                <w:tab w:val="left" w:pos="2835"/>
              </w:tabs>
              <w:jc w:val="center"/>
              <w:rPr>
                <w:rFonts w:ascii="Arial" w:hAnsi="Arial" w:cs="Arial"/>
                <w:b/>
              </w:rPr>
            </w:pPr>
            <w:r w:rsidRPr="00683F43">
              <w:rPr>
                <w:rFonts w:ascii="Arial" w:hAnsi="Arial" w:cs="Arial"/>
                <w:b/>
              </w:rPr>
              <w:t>Eil. Nr.</w:t>
            </w:r>
          </w:p>
        </w:tc>
        <w:tc>
          <w:tcPr>
            <w:tcW w:w="2595" w:type="dxa"/>
            <w:tcBorders>
              <w:top w:val="single" w:sz="4" w:space="0" w:color="auto"/>
              <w:left w:val="single" w:sz="4" w:space="0" w:color="auto"/>
              <w:bottom w:val="single" w:sz="4" w:space="0" w:color="auto"/>
              <w:right w:val="single" w:sz="4" w:space="0" w:color="auto"/>
            </w:tcBorders>
            <w:vAlign w:val="center"/>
          </w:tcPr>
          <w:p w14:paraId="6683DF47" w14:textId="77777777" w:rsidR="00683F43" w:rsidRPr="00683F43" w:rsidRDefault="00683F43" w:rsidP="00C4220D">
            <w:pPr>
              <w:tabs>
                <w:tab w:val="left" w:pos="2835"/>
              </w:tabs>
              <w:jc w:val="center"/>
              <w:rPr>
                <w:rFonts w:ascii="Arial" w:hAnsi="Arial" w:cs="Arial"/>
                <w:b/>
              </w:rPr>
            </w:pPr>
            <w:r w:rsidRPr="00683F43">
              <w:rPr>
                <w:rFonts w:ascii="Arial" w:hAnsi="Arial" w:cs="Arial"/>
                <w:b/>
              </w:rPr>
              <w:t>Specialistas (vardas, pavardė)</w:t>
            </w:r>
          </w:p>
        </w:tc>
        <w:tc>
          <w:tcPr>
            <w:tcW w:w="3302" w:type="dxa"/>
            <w:tcBorders>
              <w:top w:val="single" w:sz="4" w:space="0" w:color="auto"/>
              <w:left w:val="single" w:sz="4" w:space="0" w:color="auto"/>
              <w:bottom w:val="single" w:sz="4" w:space="0" w:color="auto"/>
              <w:right w:val="single" w:sz="4" w:space="0" w:color="auto"/>
            </w:tcBorders>
            <w:vAlign w:val="center"/>
          </w:tcPr>
          <w:p w14:paraId="6C19A1F9" w14:textId="77777777" w:rsidR="00683F43" w:rsidRPr="00683F43" w:rsidRDefault="00683F43" w:rsidP="00C4220D">
            <w:pPr>
              <w:tabs>
                <w:tab w:val="left" w:pos="2835"/>
              </w:tabs>
              <w:jc w:val="center"/>
              <w:rPr>
                <w:rFonts w:ascii="Arial" w:hAnsi="Arial" w:cs="Arial"/>
                <w:b/>
              </w:rPr>
            </w:pPr>
            <w:r w:rsidRPr="00683F43">
              <w:rPr>
                <w:rFonts w:ascii="Arial" w:hAnsi="Arial" w:cs="Arial"/>
                <w:b/>
              </w:rPr>
              <w:t>Dabartinė darbovietė ir pareigos</w:t>
            </w:r>
          </w:p>
        </w:tc>
        <w:tc>
          <w:tcPr>
            <w:tcW w:w="3260" w:type="dxa"/>
            <w:tcBorders>
              <w:top w:val="single" w:sz="4" w:space="0" w:color="auto"/>
              <w:left w:val="single" w:sz="4" w:space="0" w:color="auto"/>
              <w:bottom w:val="single" w:sz="4" w:space="0" w:color="auto"/>
              <w:right w:val="single" w:sz="4" w:space="0" w:color="auto"/>
            </w:tcBorders>
            <w:vAlign w:val="center"/>
          </w:tcPr>
          <w:p w14:paraId="2E67BEFA" w14:textId="36871FDD" w:rsidR="00683F43" w:rsidRPr="00683F43" w:rsidRDefault="00683F43" w:rsidP="00C4220D">
            <w:pPr>
              <w:tabs>
                <w:tab w:val="left" w:pos="2835"/>
              </w:tabs>
              <w:jc w:val="center"/>
              <w:rPr>
                <w:rFonts w:ascii="Arial" w:hAnsi="Arial" w:cs="Arial"/>
                <w:b/>
                <w:bCs/>
                <w:iCs/>
                <w:lang w:eastAsia="lt-LT"/>
              </w:rPr>
            </w:pPr>
            <w:r w:rsidRPr="00683F43">
              <w:rPr>
                <w:rFonts w:ascii="Arial" w:hAnsi="Arial" w:cs="Arial"/>
                <w:b/>
                <w:bCs/>
                <w:iCs/>
                <w:lang w:eastAsia="lt-LT"/>
              </w:rPr>
              <w:t>Pasitelkimo pagrindas</w:t>
            </w:r>
          </w:p>
          <w:p w14:paraId="5D16377D" w14:textId="77777777" w:rsidR="00683F43" w:rsidRPr="00683F43" w:rsidRDefault="00683F43" w:rsidP="00C4220D">
            <w:pPr>
              <w:tabs>
                <w:tab w:val="left" w:pos="2835"/>
              </w:tabs>
              <w:jc w:val="center"/>
              <w:rPr>
                <w:rFonts w:ascii="Arial" w:hAnsi="Arial" w:cs="Arial"/>
              </w:rPr>
            </w:pPr>
            <w:r w:rsidRPr="00683F43">
              <w:rPr>
                <w:rFonts w:ascii="Arial" w:hAnsi="Arial" w:cs="Arial"/>
                <w:bCs/>
                <w:iCs/>
                <w:lang w:eastAsia="lt-LT"/>
              </w:rPr>
              <w:t>(pasirenkama viena iš nurodytų reikšmių)</w:t>
            </w:r>
          </w:p>
        </w:tc>
      </w:tr>
      <w:tr w:rsidR="00683F43" w:rsidRPr="00683F43" w14:paraId="4D8A7042" w14:textId="77777777" w:rsidTr="00C4220D">
        <w:tc>
          <w:tcPr>
            <w:tcW w:w="624" w:type="dxa"/>
            <w:tcBorders>
              <w:top w:val="single" w:sz="4" w:space="0" w:color="auto"/>
              <w:left w:val="single" w:sz="4" w:space="0" w:color="auto"/>
              <w:bottom w:val="single" w:sz="4" w:space="0" w:color="auto"/>
              <w:right w:val="single" w:sz="4" w:space="0" w:color="auto"/>
            </w:tcBorders>
          </w:tcPr>
          <w:p w14:paraId="45059270" w14:textId="77777777" w:rsidR="00683F43" w:rsidRPr="00683F43" w:rsidRDefault="00683F43" w:rsidP="00C4220D">
            <w:pPr>
              <w:tabs>
                <w:tab w:val="left" w:pos="2835"/>
              </w:tabs>
              <w:rPr>
                <w:rFonts w:ascii="Arial" w:hAnsi="Arial" w:cs="Arial"/>
              </w:rPr>
            </w:pPr>
          </w:p>
          <w:p w14:paraId="2D044A0D" w14:textId="14B36465" w:rsidR="00683F43" w:rsidRPr="00683F43" w:rsidRDefault="00683F43" w:rsidP="00C4220D">
            <w:pPr>
              <w:tabs>
                <w:tab w:val="left" w:pos="2835"/>
              </w:tabs>
              <w:rPr>
                <w:rFonts w:ascii="Arial" w:hAnsi="Arial" w:cs="Arial"/>
              </w:rPr>
            </w:pPr>
            <w:r w:rsidRPr="00683F43">
              <w:rPr>
                <w:rFonts w:ascii="Arial" w:hAnsi="Arial" w:cs="Arial"/>
              </w:rPr>
              <w:t>1.</w:t>
            </w:r>
          </w:p>
        </w:tc>
        <w:tc>
          <w:tcPr>
            <w:tcW w:w="2595" w:type="dxa"/>
            <w:tcBorders>
              <w:top w:val="single" w:sz="4" w:space="0" w:color="auto"/>
              <w:left w:val="single" w:sz="4" w:space="0" w:color="auto"/>
              <w:bottom w:val="single" w:sz="4" w:space="0" w:color="auto"/>
              <w:right w:val="single" w:sz="4" w:space="0" w:color="auto"/>
            </w:tcBorders>
          </w:tcPr>
          <w:p w14:paraId="637F1DD9" w14:textId="77777777" w:rsidR="00683F43" w:rsidRPr="00683F43" w:rsidRDefault="00683F43" w:rsidP="00C4220D">
            <w:pPr>
              <w:tabs>
                <w:tab w:val="left" w:pos="2835"/>
              </w:tabs>
              <w:rPr>
                <w:rFonts w:ascii="Arial" w:hAnsi="Arial" w:cs="Arial"/>
              </w:rPr>
            </w:pPr>
          </w:p>
          <w:p w14:paraId="1899A08E" w14:textId="19D794B6" w:rsidR="00683F43" w:rsidRPr="00683F43" w:rsidRDefault="00683F43" w:rsidP="00C4220D">
            <w:pPr>
              <w:tabs>
                <w:tab w:val="left" w:pos="2835"/>
              </w:tabs>
              <w:rPr>
                <w:rFonts w:ascii="Arial" w:hAnsi="Arial" w:cs="Arial"/>
              </w:rPr>
            </w:pPr>
          </w:p>
        </w:tc>
        <w:tc>
          <w:tcPr>
            <w:tcW w:w="3302" w:type="dxa"/>
            <w:tcBorders>
              <w:top w:val="single" w:sz="4" w:space="0" w:color="auto"/>
              <w:left w:val="single" w:sz="4" w:space="0" w:color="auto"/>
              <w:bottom w:val="single" w:sz="4" w:space="0" w:color="auto"/>
              <w:right w:val="single" w:sz="4" w:space="0" w:color="auto"/>
            </w:tcBorders>
          </w:tcPr>
          <w:p w14:paraId="53A0FA19" w14:textId="77777777" w:rsidR="00683F43" w:rsidRPr="00683F43" w:rsidRDefault="00683F43" w:rsidP="00C4220D">
            <w:pPr>
              <w:tabs>
                <w:tab w:val="left" w:pos="2835"/>
              </w:tabs>
              <w:rPr>
                <w:rFonts w:ascii="Arial" w:hAnsi="Arial" w:cs="Arial"/>
              </w:rPr>
            </w:pPr>
          </w:p>
          <w:p w14:paraId="58B1142B" w14:textId="7E70B6FF" w:rsidR="00683F43" w:rsidRPr="00683F43" w:rsidRDefault="00683F43" w:rsidP="00C4220D">
            <w:pPr>
              <w:tabs>
                <w:tab w:val="left" w:pos="2835"/>
              </w:tabs>
              <w:rPr>
                <w:rFonts w:ascii="Arial" w:hAnsi="Arial" w:cs="Arial"/>
              </w:rPr>
            </w:pPr>
          </w:p>
        </w:tc>
        <w:tc>
          <w:tcPr>
            <w:tcW w:w="3260" w:type="dxa"/>
            <w:tcBorders>
              <w:top w:val="single" w:sz="4" w:space="0" w:color="auto"/>
              <w:left w:val="single" w:sz="4" w:space="0" w:color="auto"/>
              <w:bottom w:val="single" w:sz="4" w:space="0" w:color="auto"/>
              <w:right w:val="single" w:sz="4" w:space="0" w:color="auto"/>
            </w:tcBorders>
          </w:tcPr>
          <w:p w14:paraId="6EA0F2B2" w14:textId="77777777" w:rsidR="00683F43" w:rsidRPr="00683F43" w:rsidRDefault="00683F43" w:rsidP="00C4220D">
            <w:pPr>
              <w:tabs>
                <w:tab w:val="left" w:pos="2835"/>
              </w:tabs>
              <w:rPr>
                <w:rFonts w:ascii="Arial" w:hAnsi="Arial" w:cs="Arial"/>
                <w:bCs/>
                <w:lang w:eastAsia="lt-LT"/>
              </w:rPr>
            </w:pPr>
          </w:p>
          <w:p w14:paraId="1C5F9263" w14:textId="61A76A2C" w:rsidR="00683F43" w:rsidRPr="00683F43" w:rsidRDefault="00683F43" w:rsidP="00C4220D">
            <w:pPr>
              <w:tabs>
                <w:tab w:val="left" w:pos="2835"/>
              </w:tabs>
              <w:rPr>
                <w:rFonts w:ascii="Arial" w:hAnsi="Arial" w:cs="Arial"/>
                <w:bCs/>
                <w:lang w:eastAsia="lt-LT"/>
              </w:rPr>
            </w:pPr>
            <w:r w:rsidRPr="00683F43">
              <w:rPr>
                <w:rFonts w:ascii="Arial" w:hAnsi="Arial" w:cs="Arial"/>
                <w:bCs/>
                <w:lang w:eastAsia="lt-LT"/>
              </w:rPr>
              <w:t xml:space="preserve">Darbuotojas </w:t>
            </w:r>
          </w:p>
          <w:p w14:paraId="197F8E7F" w14:textId="77777777" w:rsidR="00683F43" w:rsidRPr="00683F43" w:rsidRDefault="00683F43" w:rsidP="00C4220D">
            <w:pPr>
              <w:tabs>
                <w:tab w:val="left" w:pos="2835"/>
              </w:tabs>
              <w:rPr>
                <w:rFonts w:ascii="Arial" w:hAnsi="Arial" w:cs="Arial"/>
              </w:rPr>
            </w:pPr>
          </w:p>
        </w:tc>
      </w:tr>
    </w:tbl>
    <w:p w14:paraId="72C64F93" w14:textId="77777777" w:rsidR="00DD6939" w:rsidRPr="00683F43" w:rsidRDefault="00DD6939" w:rsidP="00DD6939">
      <w:pPr>
        <w:pStyle w:val="BodyTextIndent"/>
        <w:spacing w:after="60"/>
        <w:ind w:firstLine="0"/>
        <w:rPr>
          <w:rFonts w:ascii="Arial" w:hAnsi="Arial" w:cs="Arial"/>
          <w:color w:val="000000" w:themeColor="text1"/>
          <w:sz w:val="20"/>
          <w:lang w:val="en-US"/>
        </w:rPr>
      </w:pPr>
    </w:p>
    <w:p w14:paraId="03C584C4" w14:textId="77777777" w:rsidR="00DD6939" w:rsidRPr="00683F43" w:rsidRDefault="00DD6939" w:rsidP="000A2C42">
      <w:pPr>
        <w:pStyle w:val="BodyTextIndent"/>
        <w:spacing w:after="60"/>
        <w:ind w:firstLine="0"/>
        <w:rPr>
          <w:rFonts w:ascii="Arial" w:hAnsi="Arial" w:cs="Arial"/>
          <w:b/>
          <w:bCs/>
          <w:sz w:val="20"/>
        </w:rPr>
      </w:pPr>
    </w:p>
    <w:sectPr w:rsidR="00DD6939" w:rsidRPr="00683F43" w:rsidSect="005A36A7">
      <w:headerReference w:type="even" r:id="rId18"/>
      <w:footerReference w:type="default" r:id="rId19"/>
      <w:headerReference w:type="first" r:id="rId20"/>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EC413" w14:textId="77777777" w:rsidR="007B6301" w:rsidRDefault="007B6301">
      <w:r>
        <w:separator/>
      </w:r>
    </w:p>
  </w:endnote>
  <w:endnote w:type="continuationSeparator" w:id="0">
    <w:p w14:paraId="087DD57B" w14:textId="77777777" w:rsidR="007B6301" w:rsidRDefault="007B6301">
      <w:r>
        <w:continuationSeparator/>
      </w:r>
    </w:p>
  </w:endnote>
  <w:endnote w:type="continuationNotice" w:id="1">
    <w:p w14:paraId="1338EE04" w14:textId="77777777" w:rsidR="007B6301" w:rsidRDefault="007B6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Garamond">
    <w:panose1 w:val="02020404030301010803"/>
    <w:charset w:val="BA"/>
    <w:family w:val="roman"/>
    <w:pitch w:val="variable"/>
    <w:sig w:usb0="00000287" w:usb1="00000000" w:usb2="00000000" w:usb3="00000000" w:csb0="0000009F" w:csb1="00000000"/>
  </w:font>
  <w:font w:name="!_Times">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94E95">
          <w:rPr>
            <w:rFonts w:ascii="Arial" w:hAnsi="Arial" w:cs="Arial"/>
            <w:noProof/>
          </w:rPr>
          <w:t>6</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F8F73" w14:textId="77777777" w:rsidR="007B6301" w:rsidRDefault="007B6301">
      <w:r>
        <w:separator/>
      </w:r>
    </w:p>
  </w:footnote>
  <w:footnote w:type="continuationSeparator" w:id="0">
    <w:p w14:paraId="00D93CBB" w14:textId="77777777" w:rsidR="007B6301" w:rsidRDefault="007B6301">
      <w:r>
        <w:continuationSeparator/>
      </w:r>
    </w:p>
  </w:footnote>
  <w:footnote w:type="continuationNotice" w:id="1">
    <w:p w14:paraId="53DB0316" w14:textId="77777777" w:rsidR="007B6301" w:rsidRDefault="007B6301"/>
  </w:footnote>
  <w:footnote w:id="2">
    <w:p w14:paraId="35FFA94C" w14:textId="77777777" w:rsidR="00DD6939" w:rsidRPr="005A26C7" w:rsidRDefault="00DD6939" w:rsidP="00DD6939">
      <w:pPr>
        <w:pStyle w:val="Footer"/>
      </w:pPr>
      <w:r w:rsidRPr="005A26C7">
        <w:rPr>
          <w:rStyle w:val="FootnoteReference"/>
        </w:rPr>
        <w:footnoteRef/>
      </w:r>
      <w:r w:rsidRPr="005A26C7">
        <w:t xml:space="preserve"> Avariniai atvejai gali įvykti bet kuriuo paros metu. Jų likvidavimas (t. y. </w:t>
      </w:r>
      <w:r w:rsidRPr="00305A15">
        <w:t>remonto darbų paslaugos</w:t>
      </w:r>
      <w:r w:rsidRPr="005A26C7">
        <w:t>) vyksta darbo</w:t>
      </w:r>
      <w:r>
        <w:t xml:space="preserve">  ir ne darbo </w:t>
      </w:r>
      <w:r w:rsidRPr="005A26C7">
        <w:t xml:space="preserve"> metu.</w:t>
      </w:r>
    </w:p>
  </w:footnote>
  <w:footnote w:id="3">
    <w:p w14:paraId="2C0E8D05" w14:textId="77777777" w:rsidR="00DD6939" w:rsidRPr="00EF5C30" w:rsidRDefault="00DD6939" w:rsidP="00DD6939">
      <w:pPr>
        <w:pStyle w:val="FootnoteText"/>
        <w:jc w:val="both"/>
        <w:rPr>
          <w:lang w:val="lt-LT"/>
        </w:rPr>
      </w:pPr>
      <w:r w:rsidRPr="00EF5C30">
        <w:rPr>
          <w:rStyle w:val="FootnoteReference"/>
          <w:lang w:val="lt-LT"/>
        </w:rPr>
        <w:footnoteRef/>
      </w:r>
      <w:r w:rsidRPr="00EF5C30">
        <w:rPr>
          <w:lang w:val="lt-LT"/>
        </w:rPr>
        <w:t xml:space="preserve"> </w:t>
      </w:r>
      <w:r w:rsidRPr="005A26C7">
        <w:rPr>
          <w:lang w:val="lt-LT"/>
        </w:rPr>
        <w:t>Jeigu avarija pradedama lokalizuoti darbo metu, nepriklausomai nuo to, kad avarijos lokalizavimas pagal nustatytus terminus gali baigtis ne darbo metu, Tiekėjui už avarijos lokalizavimą bus a</w:t>
      </w:r>
      <w:r w:rsidRPr="00D6105C">
        <w:rPr>
          <w:lang w:val="lt-LT"/>
        </w:rPr>
        <w:t>pmokama pagal avarijų lokalizavimo darbo metu valandinius įkainius.</w:t>
      </w:r>
    </w:p>
  </w:footnote>
  <w:footnote w:id="4">
    <w:p w14:paraId="4544CC70" w14:textId="77777777" w:rsidR="00DD6939" w:rsidRPr="00EF5C30" w:rsidRDefault="00DD6939" w:rsidP="00DD6939">
      <w:pPr>
        <w:pStyle w:val="FootnoteText"/>
        <w:jc w:val="both"/>
        <w:rPr>
          <w:lang w:val="lt-LT"/>
        </w:rPr>
      </w:pPr>
      <w:r w:rsidRPr="00EF5C30">
        <w:rPr>
          <w:rStyle w:val="FootnoteReference"/>
          <w:lang w:val="lt-LT"/>
        </w:rPr>
        <w:footnoteRef/>
      </w:r>
      <w:r w:rsidRPr="00EF5C30">
        <w:rPr>
          <w:lang w:val="lt-LT"/>
        </w:rPr>
        <w:t xml:space="preserve"> </w:t>
      </w:r>
      <w:r w:rsidRPr="005A26C7">
        <w:rPr>
          <w:lang w:val="lt-LT"/>
        </w:rPr>
        <w:t>Papildom</w:t>
      </w:r>
      <w:r w:rsidRPr="005A632D">
        <w:rPr>
          <w:lang w:val="lt-LT"/>
        </w:rPr>
        <w:t>os (sąmatinės) remonto</w:t>
      </w:r>
      <w:r w:rsidRPr="00F50882">
        <w:rPr>
          <w:lang w:val="lt-LT"/>
        </w:rPr>
        <w:t xml:space="preserve"> ir/ar įrengimo</w:t>
      </w:r>
      <w:r w:rsidRPr="00D6105C">
        <w:rPr>
          <w:lang w:val="lt-LT"/>
        </w:rPr>
        <w:t xml:space="preserve"> paslaugos – tai toki</w:t>
      </w:r>
      <w:r w:rsidRPr="00674139">
        <w:rPr>
          <w:lang w:val="lt-LT"/>
        </w:rPr>
        <w:t>os</w:t>
      </w:r>
      <w:r w:rsidRPr="00EF5C30">
        <w:rPr>
          <w:lang w:val="lt-LT"/>
        </w:rPr>
        <w:t xml:space="preserve"> paslaugos, kurioms reikia paskaičiuoti sąmatą, pateikti pasiūlymą ir darbų atlikimas trunka ilgesnį laiką, pvz., tai yra elektros instaliacijos, vamzdyno keitimo, laiptų, fasadų, grindų, stogo remontas ir kt. darbai/paslaugos. </w:t>
      </w:r>
    </w:p>
    <w:p w14:paraId="7B63B36F" w14:textId="77777777" w:rsidR="00DD6939" w:rsidRPr="005A26C7" w:rsidRDefault="00DD6939" w:rsidP="00DD6939">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A6E2" w14:textId="433244D4" w:rsidR="00202820" w:rsidRDefault="00B657FF" w:rsidP="00B657FF">
    <w:pPr>
      <w:pStyle w:val="Header"/>
      <w:jc w:val="right"/>
    </w:pPr>
    <w:r>
      <w:rPr>
        <w:i/>
      </w:rPr>
      <w:t>Priešgaisrinių sistemų priežiūros ir remonto paslaugos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F66095C"/>
    <w:lvl w:ilvl="0">
      <w:start w:val="1"/>
      <w:numFmt w:val="decimal"/>
      <w:pStyle w:val="ListNumber"/>
      <w:lvlText w:val="%1."/>
      <w:lvlJc w:val="left"/>
      <w:pPr>
        <w:tabs>
          <w:tab w:val="num" w:pos="218"/>
        </w:tabs>
        <w:ind w:left="218" w:hanging="360"/>
      </w:pPr>
    </w:lvl>
  </w:abstractNum>
  <w:abstractNum w:abstractNumId="1" w15:restartNumberingAfterBreak="0">
    <w:nsid w:val="FFFFFFFE"/>
    <w:multiLevelType w:val="singleLevel"/>
    <w:tmpl w:val="FFFFFFFF"/>
    <w:lvl w:ilvl="0">
      <w:numFmt w:val="decimal"/>
      <w:pStyle w:val="Punktai"/>
      <w:lvlText w:val="*"/>
      <w:lvlJc w:val="left"/>
    </w:lvl>
  </w:abstractNum>
  <w:abstractNum w:abstractNumId="2" w15:restartNumberingAfterBreak="0">
    <w:nsid w:val="046D744C"/>
    <w:multiLevelType w:val="multilevel"/>
    <w:tmpl w:val="9A10C3EC"/>
    <w:lvl w:ilvl="0">
      <w:start w:val="1"/>
      <w:numFmt w:val="decimal"/>
      <w:lvlText w:val="%1."/>
      <w:lvlJc w:val="left"/>
      <w:pPr>
        <w:tabs>
          <w:tab w:val="num" w:pos="360"/>
        </w:tabs>
        <w:ind w:left="0" w:firstLine="0"/>
      </w:pPr>
    </w:lvl>
    <w:lvl w:ilvl="1">
      <w:start w:val="1"/>
      <w:numFmt w:val="decimal"/>
      <w:pStyle w:val="PagrindinistekstasTimesNewRoman"/>
      <w:lvlText w:val="%1.%2."/>
      <w:lvlJc w:val="left"/>
      <w:pPr>
        <w:tabs>
          <w:tab w:val="num" w:pos="644"/>
        </w:tabs>
        <w:ind w:left="284" w:firstLine="0"/>
      </w:pPr>
      <w:rPr>
        <w:sz w:val="24"/>
        <w:szCs w:val="24"/>
      </w:rPr>
    </w:lvl>
    <w:lvl w:ilvl="2">
      <w:start w:val="1"/>
      <w:numFmt w:val="decimal"/>
      <w:lvlText w:val="%1.%2.%3."/>
      <w:lvlJc w:val="left"/>
      <w:pPr>
        <w:tabs>
          <w:tab w:val="num" w:pos="720"/>
        </w:tabs>
        <w:ind w:left="0" w:firstLine="0"/>
      </w:pPr>
      <w:rPr>
        <w:sz w:val="24"/>
        <w:szCs w:val="24"/>
      </w:rPr>
    </w:lvl>
    <w:lvl w:ilvl="3">
      <w:start w:val="1"/>
      <w:numFmt w:val="decimal"/>
      <w:lvlText w:val="%1.%2.%3.%4."/>
      <w:lvlJc w:val="left"/>
      <w:pPr>
        <w:tabs>
          <w:tab w:val="num" w:pos="1728"/>
        </w:tabs>
        <w:ind w:left="1728" w:hanging="1728"/>
      </w:pPr>
    </w:lvl>
    <w:lvl w:ilvl="4">
      <w:start w:val="1"/>
      <w:numFmt w:val="decimal"/>
      <w:lvlText w:val="%1.%2.%3.%4.%5."/>
      <w:lvlJc w:val="left"/>
      <w:pPr>
        <w:tabs>
          <w:tab w:val="num" w:pos="720"/>
        </w:tabs>
        <w:ind w:left="0" w:firstLine="0"/>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5CA48A2"/>
    <w:multiLevelType w:val="multilevel"/>
    <w:tmpl w:val="43104BD4"/>
    <w:lvl w:ilvl="0">
      <w:start w:val="8"/>
      <w:numFmt w:val="decimal"/>
      <w:lvlText w:val="%1."/>
      <w:lvlJc w:val="left"/>
      <w:pPr>
        <w:ind w:left="360" w:hanging="360"/>
      </w:pPr>
      <w:rPr>
        <w:rFonts w:hint="default"/>
        <w:b/>
        <w:bCs/>
        <w:color w:val="auto"/>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B4473C3"/>
    <w:multiLevelType w:val="hybridMultilevel"/>
    <w:tmpl w:val="C8445226"/>
    <w:lvl w:ilvl="0" w:tplc="D59A3578">
      <w:start w:val="1"/>
      <w:numFmt w:val="decimal"/>
      <w:pStyle w:val="Stylenumber"/>
      <w:lvlText w:val="%1."/>
      <w:lvlJc w:val="left"/>
      <w:pPr>
        <w:tabs>
          <w:tab w:val="num" w:pos="1138"/>
        </w:tabs>
        <w:ind w:left="1138" w:hanging="490"/>
      </w:pPr>
      <w:rPr>
        <w:rFonts w:hint="default"/>
        <w:b w:val="0"/>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0EF90811"/>
    <w:multiLevelType w:val="multilevel"/>
    <w:tmpl w:val="8286E70E"/>
    <w:lvl w:ilvl="0">
      <w:start w:val="1"/>
      <w:numFmt w:val="decimal"/>
      <w:pStyle w:val="ContractItem1"/>
      <w:lvlText w:val="%1."/>
      <w:lvlJc w:val="left"/>
      <w:pPr>
        <w:tabs>
          <w:tab w:val="num" w:pos="360"/>
        </w:tabs>
        <w:ind w:left="0" w:firstLine="0"/>
      </w:pPr>
      <w:rPr>
        <w:rFonts w:hint="default"/>
      </w:rPr>
    </w:lvl>
    <w:lvl w:ilvl="1">
      <w:start w:val="1"/>
      <w:numFmt w:val="decimal"/>
      <w:pStyle w:val="ContractItem2"/>
      <w:lvlText w:val="%1.%2."/>
      <w:lvlJc w:val="left"/>
      <w:pPr>
        <w:tabs>
          <w:tab w:val="num" w:pos="720"/>
        </w:tabs>
        <w:ind w:left="0" w:firstLine="0"/>
      </w:pPr>
      <w:rPr>
        <w:rFonts w:hint="default"/>
      </w:rPr>
    </w:lvl>
    <w:lvl w:ilvl="2">
      <w:start w:val="1"/>
      <w:numFmt w:val="decimal"/>
      <w:pStyle w:val="ContractItem3"/>
      <w:lvlText w:val="%1.%2.%3."/>
      <w:lvlJc w:val="left"/>
      <w:pPr>
        <w:tabs>
          <w:tab w:val="num" w:pos="1080"/>
        </w:tabs>
        <w:ind w:left="0" w:firstLine="0"/>
      </w:pPr>
      <w:rPr>
        <w:rFonts w:hint="default"/>
      </w:rPr>
    </w:lvl>
    <w:lvl w:ilvl="3">
      <w:start w:val="1"/>
      <w:numFmt w:val="decimal"/>
      <w:lvlText w:val="%1.%2.%3.%4."/>
      <w:lvlJc w:val="left"/>
      <w:pPr>
        <w:tabs>
          <w:tab w:val="num" w:pos="2529"/>
        </w:tabs>
        <w:ind w:left="2097" w:hanging="648"/>
      </w:pPr>
      <w:rPr>
        <w:rFonts w:hint="default"/>
      </w:rPr>
    </w:lvl>
    <w:lvl w:ilvl="4">
      <w:start w:val="1"/>
      <w:numFmt w:val="decimal"/>
      <w:lvlText w:val="%1.%2.%3.%4.%5."/>
      <w:lvlJc w:val="left"/>
      <w:pPr>
        <w:tabs>
          <w:tab w:val="num" w:pos="2889"/>
        </w:tabs>
        <w:ind w:left="2601" w:hanging="792"/>
      </w:pPr>
      <w:rPr>
        <w:rFonts w:hint="default"/>
      </w:rPr>
    </w:lvl>
    <w:lvl w:ilvl="5">
      <w:start w:val="1"/>
      <w:numFmt w:val="decimal"/>
      <w:lvlText w:val="%1.%2.%3.%4.%5.%6."/>
      <w:lvlJc w:val="left"/>
      <w:pPr>
        <w:tabs>
          <w:tab w:val="num" w:pos="3609"/>
        </w:tabs>
        <w:ind w:left="3105" w:hanging="936"/>
      </w:pPr>
      <w:rPr>
        <w:rFonts w:hint="default"/>
      </w:rPr>
    </w:lvl>
    <w:lvl w:ilvl="6">
      <w:start w:val="1"/>
      <w:numFmt w:val="decimal"/>
      <w:lvlText w:val="%1.%2.%3.%4.%5.%6.%7."/>
      <w:lvlJc w:val="left"/>
      <w:pPr>
        <w:tabs>
          <w:tab w:val="num" w:pos="3969"/>
        </w:tabs>
        <w:ind w:left="3609" w:hanging="1080"/>
      </w:pPr>
      <w:rPr>
        <w:rFonts w:hint="default"/>
      </w:rPr>
    </w:lvl>
    <w:lvl w:ilvl="7">
      <w:start w:val="1"/>
      <w:numFmt w:val="decimal"/>
      <w:lvlText w:val="%1.%2.%3.%4.%5.%6.%7.%8."/>
      <w:lvlJc w:val="left"/>
      <w:pPr>
        <w:tabs>
          <w:tab w:val="num" w:pos="4689"/>
        </w:tabs>
        <w:ind w:left="4113" w:hanging="1224"/>
      </w:pPr>
      <w:rPr>
        <w:rFonts w:hint="default"/>
      </w:rPr>
    </w:lvl>
    <w:lvl w:ilvl="8">
      <w:start w:val="1"/>
      <w:numFmt w:val="decimal"/>
      <w:lvlText w:val="%1.%2.%3.%4.%5.%6.%7.%8.%9."/>
      <w:lvlJc w:val="left"/>
      <w:pPr>
        <w:tabs>
          <w:tab w:val="num" w:pos="5049"/>
        </w:tabs>
        <w:ind w:left="4689" w:hanging="1440"/>
      </w:pPr>
      <w:rPr>
        <w:rFonts w:hint="default"/>
      </w:rPr>
    </w:lvl>
  </w:abstractNum>
  <w:abstractNum w:abstractNumId="7" w15:restartNumberingAfterBreak="0">
    <w:nsid w:val="145C54CE"/>
    <w:multiLevelType w:val="hybridMultilevel"/>
    <w:tmpl w:val="710A109A"/>
    <w:lvl w:ilvl="0" w:tplc="20AA9A2A">
      <w:start w:val="1"/>
      <w:numFmt w:val="decimal"/>
      <w:pStyle w:val="Style4"/>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614EE3"/>
    <w:multiLevelType w:val="multilevel"/>
    <w:tmpl w:val="3286CEAA"/>
    <w:styleLink w:val="Bulletedtext"/>
    <w:lvl w:ilvl="0">
      <w:start w:val="1"/>
      <w:numFmt w:val="bullet"/>
      <w:lvlText w:val=""/>
      <w:lvlJc w:val="left"/>
      <w:pPr>
        <w:tabs>
          <w:tab w:val="num" w:pos="851"/>
        </w:tabs>
        <w:ind w:left="851" w:hanging="284"/>
      </w:pPr>
      <w:rPr>
        <w:rFonts w:ascii="Symbol" w:hAnsi="Symbol" w:hint="default"/>
      </w:rPr>
    </w:lvl>
    <w:lvl w:ilvl="1">
      <w:start w:val="1"/>
      <w:numFmt w:val="bullet"/>
      <w:lvlText w:val="o"/>
      <w:lvlJc w:val="left"/>
      <w:pPr>
        <w:tabs>
          <w:tab w:val="num" w:pos="1134"/>
        </w:tabs>
        <w:ind w:left="1134" w:hanging="283"/>
      </w:pPr>
      <w:rPr>
        <w:rFonts w:ascii="Courier New" w:hAnsi="Courier New"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7C467CA"/>
    <w:multiLevelType w:val="multilevel"/>
    <w:tmpl w:val="C90C7484"/>
    <w:lvl w:ilvl="0">
      <w:start w:val="1"/>
      <w:numFmt w:val="decimal"/>
      <w:pStyle w:val="Bulletindent"/>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8982419"/>
    <w:multiLevelType w:val="singleLevel"/>
    <w:tmpl w:val="6F4A0A82"/>
    <w:lvl w:ilvl="0">
      <w:start w:val="1"/>
      <w:numFmt w:val="upperRoman"/>
      <w:pStyle w:val="Heading6"/>
      <w:lvlText w:val="%1."/>
      <w:legacy w:legacy="1" w:legacySpace="0" w:legacyIndent="720"/>
      <w:lvlJc w:val="left"/>
      <w:rPr>
        <w:rFonts w:ascii="Times New Roman" w:hAnsi="Times New Roman" w:cs="Times New Roman" w:hint="default"/>
      </w:rPr>
    </w:lvl>
  </w:abstractNum>
  <w:abstractNum w:abstractNumId="11" w15:restartNumberingAfterBreak="0">
    <w:nsid w:val="1A265D43"/>
    <w:multiLevelType w:val="hybridMultilevel"/>
    <w:tmpl w:val="DD8494BE"/>
    <w:lvl w:ilvl="0" w:tplc="11508542">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D5035E0"/>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1F4A14AB"/>
    <w:multiLevelType w:val="multilevel"/>
    <w:tmpl w:val="A4E6BC9C"/>
    <w:lvl w:ilvl="0">
      <w:start w:val="1"/>
      <w:numFmt w:val="decimal"/>
      <w:lvlText w:val="%1."/>
      <w:lvlJc w:val="left"/>
      <w:pPr>
        <w:ind w:left="360" w:hanging="360"/>
      </w:pPr>
    </w:lvl>
    <w:lvl w:ilvl="1">
      <w:start w:val="1"/>
      <w:numFmt w:val="decimal"/>
      <w:pStyle w:val="listbyletter"/>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A02659"/>
    <w:multiLevelType w:val="hybridMultilevel"/>
    <w:tmpl w:val="017E9ED6"/>
    <w:lvl w:ilvl="0" w:tplc="1C88DE9E">
      <w:start w:val="1"/>
      <w:numFmt w:val="bullet"/>
      <w:pStyle w:val="DocumentBulletsdash"/>
      <w:lvlText w:val=""/>
      <w:lvlJc w:val="left"/>
      <w:pPr>
        <w:ind w:left="1145" w:hanging="360"/>
      </w:pPr>
      <w:rPr>
        <w:rFonts w:ascii="Symbol" w:hAnsi="Symbol" w:hint="default"/>
      </w:rPr>
    </w:lvl>
    <w:lvl w:ilvl="1" w:tplc="D8CC9688">
      <w:start w:val="1"/>
      <w:numFmt w:val="bullet"/>
      <w:lvlText w:val="o"/>
      <w:lvlJc w:val="left"/>
      <w:pPr>
        <w:ind w:left="1865" w:hanging="360"/>
      </w:pPr>
      <w:rPr>
        <w:rFonts w:ascii="Courier New" w:hAnsi="Courier New" w:cs="Courier New" w:hint="default"/>
      </w:rPr>
    </w:lvl>
    <w:lvl w:ilvl="2" w:tplc="5DF019B2">
      <w:start w:val="1"/>
      <w:numFmt w:val="bullet"/>
      <w:lvlText w:val=""/>
      <w:lvlJc w:val="left"/>
      <w:pPr>
        <w:ind w:left="2585" w:hanging="360"/>
      </w:pPr>
      <w:rPr>
        <w:rFonts w:ascii="Wingdings" w:hAnsi="Wingdings" w:hint="default"/>
      </w:rPr>
    </w:lvl>
    <w:lvl w:ilvl="3" w:tplc="26DAD32E" w:tentative="1">
      <w:start w:val="1"/>
      <w:numFmt w:val="bullet"/>
      <w:lvlText w:val=""/>
      <w:lvlJc w:val="left"/>
      <w:pPr>
        <w:ind w:left="3305" w:hanging="360"/>
      </w:pPr>
      <w:rPr>
        <w:rFonts w:ascii="Symbol" w:hAnsi="Symbol" w:hint="default"/>
      </w:rPr>
    </w:lvl>
    <w:lvl w:ilvl="4" w:tplc="337EC02C" w:tentative="1">
      <w:start w:val="1"/>
      <w:numFmt w:val="bullet"/>
      <w:lvlText w:val="o"/>
      <w:lvlJc w:val="left"/>
      <w:pPr>
        <w:ind w:left="4025" w:hanging="360"/>
      </w:pPr>
      <w:rPr>
        <w:rFonts w:ascii="Courier New" w:hAnsi="Courier New" w:cs="Courier New" w:hint="default"/>
      </w:rPr>
    </w:lvl>
    <w:lvl w:ilvl="5" w:tplc="D3947C98" w:tentative="1">
      <w:start w:val="1"/>
      <w:numFmt w:val="bullet"/>
      <w:lvlText w:val=""/>
      <w:lvlJc w:val="left"/>
      <w:pPr>
        <w:ind w:left="4745" w:hanging="360"/>
      </w:pPr>
      <w:rPr>
        <w:rFonts w:ascii="Wingdings" w:hAnsi="Wingdings" w:hint="default"/>
      </w:rPr>
    </w:lvl>
    <w:lvl w:ilvl="6" w:tplc="5BE01526" w:tentative="1">
      <w:start w:val="1"/>
      <w:numFmt w:val="bullet"/>
      <w:lvlText w:val=""/>
      <w:lvlJc w:val="left"/>
      <w:pPr>
        <w:ind w:left="5465" w:hanging="360"/>
      </w:pPr>
      <w:rPr>
        <w:rFonts w:ascii="Symbol" w:hAnsi="Symbol" w:hint="default"/>
      </w:rPr>
    </w:lvl>
    <w:lvl w:ilvl="7" w:tplc="9162C1B4" w:tentative="1">
      <w:start w:val="1"/>
      <w:numFmt w:val="bullet"/>
      <w:lvlText w:val="o"/>
      <w:lvlJc w:val="left"/>
      <w:pPr>
        <w:ind w:left="6185" w:hanging="360"/>
      </w:pPr>
      <w:rPr>
        <w:rFonts w:ascii="Courier New" w:hAnsi="Courier New" w:cs="Courier New" w:hint="default"/>
      </w:rPr>
    </w:lvl>
    <w:lvl w:ilvl="8" w:tplc="A0EC009C" w:tentative="1">
      <w:start w:val="1"/>
      <w:numFmt w:val="bullet"/>
      <w:lvlText w:val=""/>
      <w:lvlJc w:val="left"/>
      <w:pPr>
        <w:ind w:left="6905" w:hanging="360"/>
      </w:pPr>
      <w:rPr>
        <w:rFonts w:ascii="Wingdings" w:hAnsi="Wingdings" w:hint="default"/>
      </w:rPr>
    </w:lvl>
  </w:abstractNum>
  <w:abstractNum w:abstractNumId="15" w15:restartNumberingAfterBreak="0">
    <w:nsid w:val="292C3FBB"/>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2FE92ADC"/>
    <w:multiLevelType w:val="hybridMultilevel"/>
    <w:tmpl w:val="EF7C20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4DE10299"/>
    <w:multiLevelType w:val="multilevel"/>
    <w:tmpl w:val="ACE09C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DD2588"/>
    <w:multiLevelType w:val="hybridMultilevel"/>
    <w:tmpl w:val="37901910"/>
    <w:lvl w:ilvl="0" w:tplc="FFFFFFFF">
      <w:start w:val="1"/>
      <w:numFmt w:val="bullet"/>
      <w:pStyle w:val="Bulletspecif"/>
      <w:lvlText w:val=""/>
      <w:lvlJc w:val="left"/>
      <w:pPr>
        <w:tabs>
          <w:tab w:val="num" w:pos="1134"/>
        </w:tabs>
        <w:ind w:left="1134" w:hanging="488"/>
      </w:pPr>
      <w:rPr>
        <w:rFonts w:ascii="Symbol" w:hAnsi="Symbol" w:hint="default"/>
        <w:sz w:val="24"/>
        <w:szCs w:val="24"/>
      </w:rPr>
    </w:lvl>
    <w:lvl w:ilvl="1" w:tplc="FFFFFFFF">
      <w:start w:val="1"/>
      <w:numFmt w:val="bullet"/>
      <w:lvlText w:val="o"/>
      <w:lvlJc w:val="left"/>
      <w:pPr>
        <w:tabs>
          <w:tab w:val="num" w:pos="1440"/>
        </w:tabs>
        <w:ind w:left="1440" w:hanging="360"/>
      </w:pPr>
      <w:rPr>
        <w:rFonts w:ascii="Courier New" w:hAnsi="Courier New" w:hint="default"/>
        <w:sz w:val="24"/>
        <w:szCs w:val="24"/>
      </w:rPr>
    </w:lvl>
    <w:lvl w:ilvl="2" w:tplc="FFFFFFFF">
      <w:start w:val="1"/>
      <w:numFmt w:val="bullet"/>
      <w:lvlText w:val=""/>
      <w:lvlJc w:val="left"/>
      <w:pPr>
        <w:tabs>
          <w:tab w:val="num" w:pos="2160"/>
        </w:tabs>
        <w:ind w:left="2160" w:hanging="360"/>
      </w:pPr>
      <w:rPr>
        <w:rFonts w:ascii="Symbol" w:hAnsi="Symbol" w:hint="default"/>
        <w:sz w:val="24"/>
        <w:szCs w:val="24"/>
      </w:rPr>
    </w:lvl>
    <w:lvl w:ilvl="3" w:tplc="FFFFFFFF">
      <w:start w:val="1"/>
      <w:numFmt w:val="bullet"/>
      <w:lvlText w:val="–"/>
      <w:lvlJc w:val="left"/>
      <w:pPr>
        <w:tabs>
          <w:tab w:val="num" w:pos="3252"/>
        </w:tabs>
        <w:ind w:left="3252" w:hanging="732"/>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546DED"/>
    <w:multiLevelType w:val="hybridMultilevel"/>
    <w:tmpl w:val="B69E505C"/>
    <w:lvl w:ilvl="0" w:tplc="CCD835C0">
      <w:start w:val="1"/>
      <w:numFmt w:val="bullet"/>
      <w:lvlText w:val="►"/>
      <w:lvlJc w:val="left"/>
      <w:pPr>
        <w:ind w:left="720" w:hanging="360"/>
      </w:pPr>
      <w:rPr>
        <w:rFonts w:ascii="Arial" w:hAnsi="Arial" w:hint="default"/>
        <w:color w:val="FFC000"/>
      </w:rPr>
    </w:lvl>
    <w:lvl w:ilvl="1" w:tplc="04270019">
      <w:start w:val="1"/>
      <w:numFmt w:val="bullet"/>
      <w:pStyle w:val="b1"/>
      <w:lvlText w:val="►"/>
      <w:lvlJc w:val="left"/>
      <w:pPr>
        <w:ind w:left="1440" w:hanging="360"/>
      </w:pPr>
      <w:rPr>
        <w:rFonts w:ascii="Arial" w:hAnsi="Arial" w:hint="default"/>
        <w:color w:val="FFC000"/>
      </w:rPr>
    </w:lvl>
    <w:lvl w:ilvl="2" w:tplc="0427001B" w:tentative="1">
      <w:start w:val="1"/>
      <w:numFmt w:val="bullet"/>
      <w:lvlText w:val=""/>
      <w:lvlJc w:val="left"/>
      <w:pPr>
        <w:ind w:left="2160" w:hanging="360"/>
      </w:pPr>
      <w:rPr>
        <w:rFonts w:ascii="Wingdings" w:hAnsi="Wingdings" w:hint="default"/>
      </w:rPr>
    </w:lvl>
    <w:lvl w:ilvl="3" w:tplc="0427000F" w:tentative="1">
      <w:start w:val="1"/>
      <w:numFmt w:val="bullet"/>
      <w:lvlText w:val=""/>
      <w:lvlJc w:val="left"/>
      <w:pPr>
        <w:ind w:left="2880" w:hanging="360"/>
      </w:pPr>
      <w:rPr>
        <w:rFonts w:ascii="Symbol" w:hAnsi="Symbol" w:hint="default"/>
      </w:rPr>
    </w:lvl>
    <w:lvl w:ilvl="4" w:tplc="04270019" w:tentative="1">
      <w:start w:val="1"/>
      <w:numFmt w:val="bullet"/>
      <w:lvlText w:val="o"/>
      <w:lvlJc w:val="left"/>
      <w:pPr>
        <w:ind w:left="3600" w:hanging="360"/>
      </w:pPr>
      <w:rPr>
        <w:rFonts w:ascii="Courier New" w:hAnsi="Courier New" w:hint="default"/>
      </w:rPr>
    </w:lvl>
    <w:lvl w:ilvl="5" w:tplc="0427001B" w:tentative="1">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21" w15:restartNumberingAfterBreak="0">
    <w:nsid w:val="5B4F1E99"/>
    <w:multiLevelType w:val="multilevel"/>
    <w:tmpl w:val="C4DE0A5E"/>
    <w:lvl w:ilvl="0">
      <w:start w:val="3"/>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0CF2C36"/>
    <w:multiLevelType w:val="multilevel"/>
    <w:tmpl w:val="68F87704"/>
    <w:lvl w:ilvl="0">
      <w:start w:val="1"/>
      <w:numFmt w:val="decimal"/>
      <w:pStyle w:val="Style1"/>
      <w:lvlText w:val="%1."/>
      <w:lvlJc w:val="left"/>
      <w:pPr>
        <w:tabs>
          <w:tab w:val="num" w:pos="-169"/>
        </w:tabs>
        <w:ind w:left="-169" w:firstLine="737"/>
      </w:pPr>
      <w:rPr>
        <w:rFonts w:cs="Times New Roman" w:hint="default"/>
        <w:i w:val="0"/>
      </w:rPr>
    </w:lvl>
    <w:lvl w:ilvl="1">
      <w:start w:val="1"/>
      <w:numFmt w:val="decimal"/>
      <w:lvlText w:val="%1.%2."/>
      <w:lvlJc w:val="left"/>
      <w:pPr>
        <w:tabs>
          <w:tab w:val="num" w:pos="-27"/>
        </w:tabs>
        <w:ind w:left="-27" w:firstLine="737"/>
      </w:pPr>
      <w:rPr>
        <w:rFonts w:cs="Times New Roman" w:hint="default"/>
        <w:i w:val="0"/>
      </w:rPr>
    </w:lvl>
    <w:lvl w:ilvl="2">
      <w:start w:val="1"/>
      <w:numFmt w:val="decimal"/>
      <w:lvlText w:val="%1.%2.%3."/>
      <w:lvlJc w:val="left"/>
      <w:pPr>
        <w:tabs>
          <w:tab w:val="num" w:pos="0"/>
        </w:tabs>
        <w:ind w:left="0" w:firstLine="737"/>
      </w:pPr>
      <w:rPr>
        <w:rFonts w:cs="Times New Roman" w:hint="default"/>
      </w:rPr>
    </w:lvl>
    <w:lvl w:ilvl="3">
      <w:start w:val="1"/>
      <w:numFmt w:val="decimal"/>
      <w:lvlText w:val="%1.%2.%3.%4."/>
      <w:lvlJc w:val="left"/>
      <w:pPr>
        <w:tabs>
          <w:tab w:val="num" w:pos="737"/>
        </w:tabs>
        <w:ind w:left="0" w:firstLine="737"/>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680" w:hanging="1800"/>
      </w:pPr>
      <w:rPr>
        <w:rFonts w:cs="Times New Roman" w:hint="default"/>
      </w:rPr>
    </w:lvl>
  </w:abstractNum>
  <w:abstractNum w:abstractNumId="23" w15:restartNumberingAfterBreak="0">
    <w:nsid w:val="6173378D"/>
    <w:multiLevelType w:val="multilevel"/>
    <w:tmpl w:val="D3561E14"/>
    <w:lvl w:ilvl="0">
      <w:start w:val="1"/>
      <w:numFmt w:val="upperRoman"/>
      <w:pStyle w:val="PAVADINIMAS"/>
      <w:lvlText w:val="%1."/>
      <w:lvlJc w:val="left"/>
      <w:pPr>
        <w:tabs>
          <w:tab w:val="num" w:pos="360"/>
        </w:tabs>
        <w:ind w:left="360" w:hanging="360"/>
      </w:pPr>
      <w:rPr>
        <w:rFonts w:ascii="Times New Roman" w:hAnsi="Times New Roman" w:cs="Times New Roman" w:hint="default"/>
        <w:b/>
        <w:bCs/>
        <w:i w:val="0"/>
        <w:iCs w:val="0"/>
        <w:caps/>
        <w:sz w:val="24"/>
        <w:szCs w:val="24"/>
      </w:rPr>
    </w:lvl>
    <w:lvl w:ilvl="1">
      <w:start w:val="1"/>
      <w:numFmt w:val="decimal"/>
      <w:lvlText w:val="%1.%2."/>
      <w:lvlJc w:val="left"/>
      <w:pPr>
        <w:tabs>
          <w:tab w:val="num" w:pos="56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8775F64"/>
    <w:multiLevelType w:val="multilevel"/>
    <w:tmpl w:val="68775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AFC1E6E"/>
    <w:multiLevelType w:val="multilevel"/>
    <w:tmpl w:val="20AE1540"/>
    <w:lvl w:ilvl="0">
      <w:start w:val="8"/>
      <w:numFmt w:val="decimal"/>
      <w:lvlText w:val="%1."/>
      <w:lvlJc w:val="left"/>
      <w:pPr>
        <w:ind w:left="360" w:hanging="360"/>
      </w:pPr>
      <w:rPr>
        <w:rFonts w:hint="default"/>
        <w:b/>
      </w:rPr>
    </w:lvl>
    <w:lvl w:ilvl="1">
      <w:start w:val="8"/>
      <w:numFmt w:val="decimal"/>
      <w:lvlText w:val="%1.5."/>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B1F499B"/>
    <w:multiLevelType w:val="multilevel"/>
    <w:tmpl w:val="126E4DAC"/>
    <w:lvl w:ilvl="0">
      <w:start w:val="3"/>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525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5824829"/>
    <w:multiLevelType w:val="multilevel"/>
    <w:tmpl w:val="1DACD2E8"/>
    <w:styleLink w:val="WWNum3"/>
    <w:lvl w:ilvl="0">
      <w:numFmt w:val="bullet"/>
      <w:lvlText w:val=""/>
      <w:lvlJc w:val="left"/>
      <w:rPr>
        <w:rFonts w:ascii="Symbol" w:hAnsi="Symbol" w:cs="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77CC11AF"/>
    <w:multiLevelType w:val="multilevel"/>
    <w:tmpl w:val="AE1A88CA"/>
    <w:lvl w:ilvl="0">
      <w:start w:val="1"/>
      <w:numFmt w:val="decimal"/>
      <w:pStyle w:val="IVPKHeading2"/>
      <w:lvlText w:val="%1."/>
      <w:lvlJc w:val="left"/>
      <w:pPr>
        <w:tabs>
          <w:tab w:val="num" w:pos="360"/>
        </w:tabs>
        <w:ind w:left="360" w:hanging="360"/>
      </w:pPr>
      <w:rPr>
        <w:rFonts w:hint="default"/>
        <w:b/>
        <w:color w:val="auto"/>
        <w:sz w:val="28"/>
        <w:szCs w:val="28"/>
      </w:rPr>
    </w:lvl>
    <w:lvl w:ilvl="1">
      <w:start w:val="1"/>
      <w:numFmt w:val="decimal"/>
      <w:pStyle w:val="IVPKHeading3"/>
      <w:lvlText w:val="%1.%2"/>
      <w:lvlJc w:val="left"/>
      <w:pPr>
        <w:tabs>
          <w:tab w:val="num" w:pos="612"/>
        </w:tabs>
        <w:ind w:left="612" w:hanging="432"/>
      </w:pPr>
      <w:rPr>
        <w:rFonts w:hint="default"/>
        <w:b/>
      </w:rPr>
    </w:lvl>
    <w:lvl w:ilvl="2">
      <w:start w:val="1"/>
      <w:numFmt w:val="decimal"/>
      <w:pStyle w:val="IVPKHeading4"/>
      <w:lvlText w:val="%1.%2.%3"/>
      <w:lvlJc w:val="left"/>
      <w:pPr>
        <w:tabs>
          <w:tab w:val="num" w:pos="1440"/>
        </w:tabs>
        <w:ind w:left="1224" w:hanging="504"/>
      </w:pPr>
      <w:rPr>
        <w:rFonts w:hint="default"/>
        <w:b w:val="0"/>
        <w:i w:val="0"/>
      </w:rPr>
    </w:lvl>
    <w:lvl w:ilvl="3">
      <w:start w:val="1"/>
      <w:numFmt w:val="decimal"/>
      <w:pStyle w:val="IVPKHeading5"/>
      <w:lvlText w:val="%1.%2.%3.%4."/>
      <w:lvlJc w:val="left"/>
      <w:pPr>
        <w:tabs>
          <w:tab w:val="num" w:pos="2160"/>
        </w:tabs>
        <w:ind w:left="1728" w:hanging="648"/>
      </w:pPr>
      <w:rPr>
        <w:rFonts w:hint="default"/>
        <w:i w:val="0"/>
      </w:rPr>
    </w:lvl>
    <w:lvl w:ilvl="4">
      <w:start w:val="1"/>
      <w:numFmt w:val="decimal"/>
      <w:pStyle w:val="IVPKHeading6"/>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584189630">
    <w:abstractNumId w:val="17"/>
  </w:num>
  <w:num w:numId="2" w16cid:durableId="603998615">
    <w:abstractNumId w:val="28"/>
  </w:num>
  <w:num w:numId="3" w16cid:durableId="1928419072">
    <w:abstractNumId w:val="25"/>
  </w:num>
  <w:num w:numId="4" w16cid:durableId="667487748">
    <w:abstractNumId w:val="21"/>
  </w:num>
  <w:num w:numId="5" w16cid:durableId="566695276">
    <w:abstractNumId w:val="4"/>
  </w:num>
  <w:num w:numId="6" w16cid:durableId="2137984310">
    <w:abstractNumId w:val="26"/>
  </w:num>
  <w:num w:numId="7" w16cid:durableId="1555001920">
    <w:abstractNumId w:val="24"/>
  </w:num>
  <w:num w:numId="8" w16cid:durableId="330834505">
    <w:abstractNumId w:val="12"/>
  </w:num>
  <w:num w:numId="9" w16cid:durableId="2110079689">
    <w:abstractNumId w:val="11"/>
  </w:num>
  <w:num w:numId="10" w16cid:durableId="1657685627">
    <w:abstractNumId w:val="16"/>
  </w:num>
  <w:num w:numId="11" w16cid:durableId="362369540">
    <w:abstractNumId w:val="10"/>
  </w:num>
  <w:num w:numId="12" w16cid:durableId="979923195">
    <w:abstractNumId w:val="23"/>
  </w:num>
  <w:num w:numId="13" w16cid:durableId="1664966711">
    <w:abstractNumId w:val="1"/>
    <w:lvlOverride w:ilvl="0">
      <w:lvl w:ilvl="0">
        <w:start w:val="1"/>
        <w:numFmt w:val="bullet"/>
        <w:pStyle w:val="Punktai"/>
        <w:lvlText w:val=""/>
        <w:lvlJc w:val="left"/>
        <w:pPr>
          <w:tabs>
            <w:tab w:val="num" w:pos="927"/>
          </w:tabs>
          <w:ind w:left="0" w:firstLine="567"/>
        </w:pPr>
        <w:rPr>
          <w:rFonts w:ascii="Symbol" w:hAnsi="Symbol" w:hint="default"/>
        </w:rPr>
      </w:lvl>
    </w:lvlOverride>
  </w:num>
  <w:num w:numId="14" w16cid:durableId="1852067881">
    <w:abstractNumId w:val="14"/>
  </w:num>
  <w:num w:numId="15" w16cid:durableId="1937472712">
    <w:abstractNumId w:val="8"/>
  </w:num>
  <w:num w:numId="16" w16cid:durableId="1498307771">
    <w:abstractNumId w:val="29"/>
  </w:num>
  <w:num w:numId="17" w16cid:durableId="923955359">
    <w:abstractNumId w:val="2"/>
  </w:num>
  <w:num w:numId="18" w16cid:durableId="1201165491">
    <w:abstractNumId w:val="6"/>
  </w:num>
  <w:num w:numId="19" w16cid:durableId="617612824">
    <w:abstractNumId w:val="22"/>
  </w:num>
  <w:num w:numId="20" w16cid:durableId="1675301432">
    <w:abstractNumId w:val="20"/>
  </w:num>
  <w:num w:numId="21" w16cid:durableId="292365408">
    <w:abstractNumId w:val="30"/>
  </w:num>
  <w:num w:numId="22" w16cid:durableId="942961004">
    <w:abstractNumId w:val="7"/>
  </w:num>
  <w:num w:numId="23" w16cid:durableId="182860364">
    <w:abstractNumId w:val="19"/>
  </w:num>
  <w:num w:numId="24" w16cid:durableId="1023172128">
    <w:abstractNumId w:val="5"/>
  </w:num>
  <w:num w:numId="25" w16cid:durableId="1210603501">
    <w:abstractNumId w:val="9"/>
  </w:num>
  <w:num w:numId="26" w16cid:durableId="1459378898">
    <w:abstractNumId w:val="0"/>
  </w:num>
  <w:num w:numId="27" w16cid:durableId="1897542761">
    <w:abstractNumId w:val="13"/>
  </w:num>
  <w:num w:numId="28" w16cid:durableId="1385179180">
    <w:abstractNumId w:val="15"/>
  </w:num>
  <w:num w:numId="29" w16cid:durableId="1638757467">
    <w:abstractNumId w:val="27"/>
  </w:num>
  <w:num w:numId="30" w16cid:durableId="1649551583">
    <w:abstractNumId w:val="3"/>
  </w:num>
  <w:num w:numId="31" w16cid:durableId="1335693043">
    <w:abstractNumId w:val="1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oleta Januškevič">
    <w15:presenceInfo w15:providerId="AD" w15:userId="S::TB28678@post.lt::a9b5cdbf-2764-47f4-ab30-31e9f4973d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020"/>
    <w:rsid w:val="000414D7"/>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69FF"/>
    <w:rsid w:val="00066FDE"/>
    <w:rsid w:val="00067B00"/>
    <w:rsid w:val="000720BA"/>
    <w:rsid w:val="00072913"/>
    <w:rsid w:val="000734AB"/>
    <w:rsid w:val="000742F8"/>
    <w:rsid w:val="00074A57"/>
    <w:rsid w:val="00074DE2"/>
    <w:rsid w:val="00074F31"/>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AD"/>
    <w:rsid w:val="00086DDF"/>
    <w:rsid w:val="000871A4"/>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26FB"/>
    <w:rsid w:val="000D27AF"/>
    <w:rsid w:val="000D38F5"/>
    <w:rsid w:val="000D4CA2"/>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DFD"/>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1EA"/>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0F7B"/>
    <w:rsid w:val="00172326"/>
    <w:rsid w:val="0017236C"/>
    <w:rsid w:val="001725B1"/>
    <w:rsid w:val="00173123"/>
    <w:rsid w:val="00174114"/>
    <w:rsid w:val="001756F6"/>
    <w:rsid w:val="00175783"/>
    <w:rsid w:val="00175964"/>
    <w:rsid w:val="00175A67"/>
    <w:rsid w:val="00177BC6"/>
    <w:rsid w:val="00180B7C"/>
    <w:rsid w:val="00180FBA"/>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0B"/>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6D"/>
    <w:rsid w:val="002658C8"/>
    <w:rsid w:val="0026629F"/>
    <w:rsid w:val="00271BDD"/>
    <w:rsid w:val="00274F26"/>
    <w:rsid w:val="002750A9"/>
    <w:rsid w:val="00276080"/>
    <w:rsid w:val="002779B6"/>
    <w:rsid w:val="002809D1"/>
    <w:rsid w:val="00281259"/>
    <w:rsid w:val="00281602"/>
    <w:rsid w:val="0028341B"/>
    <w:rsid w:val="002837EE"/>
    <w:rsid w:val="00284A3E"/>
    <w:rsid w:val="00286113"/>
    <w:rsid w:val="00287336"/>
    <w:rsid w:val="00287AF3"/>
    <w:rsid w:val="00287BD3"/>
    <w:rsid w:val="00290DF7"/>
    <w:rsid w:val="002911E0"/>
    <w:rsid w:val="00291796"/>
    <w:rsid w:val="00294FEB"/>
    <w:rsid w:val="00295452"/>
    <w:rsid w:val="00295DFC"/>
    <w:rsid w:val="00296665"/>
    <w:rsid w:val="002967FB"/>
    <w:rsid w:val="00296A6D"/>
    <w:rsid w:val="002972A5"/>
    <w:rsid w:val="002A0D1F"/>
    <w:rsid w:val="002A263B"/>
    <w:rsid w:val="002A4439"/>
    <w:rsid w:val="002A47D1"/>
    <w:rsid w:val="002A52D4"/>
    <w:rsid w:val="002A5C05"/>
    <w:rsid w:val="002A6DD7"/>
    <w:rsid w:val="002A75EB"/>
    <w:rsid w:val="002B0300"/>
    <w:rsid w:val="002B0CA6"/>
    <w:rsid w:val="002B3019"/>
    <w:rsid w:val="002B4B03"/>
    <w:rsid w:val="002B5116"/>
    <w:rsid w:val="002B56A3"/>
    <w:rsid w:val="002B5F23"/>
    <w:rsid w:val="002B6210"/>
    <w:rsid w:val="002B6A38"/>
    <w:rsid w:val="002B6C94"/>
    <w:rsid w:val="002B6E7E"/>
    <w:rsid w:val="002C1E5A"/>
    <w:rsid w:val="002C2567"/>
    <w:rsid w:val="002C27BB"/>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504D"/>
    <w:rsid w:val="002E5203"/>
    <w:rsid w:val="002E5BFD"/>
    <w:rsid w:val="002E72E5"/>
    <w:rsid w:val="002F1672"/>
    <w:rsid w:val="002F333D"/>
    <w:rsid w:val="002F424D"/>
    <w:rsid w:val="002F56B2"/>
    <w:rsid w:val="002F7041"/>
    <w:rsid w:val="002F70AF"/>
    <w:rsid w:val="002F73F5"/>
    <w:rsid w:val="002F764B"/>
    <w:rsid w:val="002F7D7D"/>
    <w:rsid w:val="00301BDB"/>
    <w:rsid w:val="00301D25"/>
    <w:rsid w:val="003024E2"/>
    <w:rsid w:val="00302C57"/>
    <w:rsid w:val="003037A6"/>
    <w:rsid w:val="0030456C"/>
    <w:rsid w:val="0030475A"/>
    <w:rsid w:val="003055F8"/>
    <w:rsid w:val="00305AAC"/>
    <w:rsid w:val="003065A8"/>
    <w:rsid w:val="00307733"/>
    <w:rsid w:val="003102A4"/>
    <w:rsid w:val="0031098A"/>
    <w:rsid w:val="00311303"/>
    <w:rsid w:val="00311DFD"/>
    <w:rsid w:val="00312D17"/>
    <w:rsid w:val="003130E4"/>
    <w:rsid w:val="00313C8F"/>
    <w:rsid w:val="00314F49"/>
    <w:rsid w:val="00315415"/>
    <w:rsid w:val="003159D1"/>
    <w:rsid w:val="00315BCD"/>
    <w:rsid w:val="00317446"/>
    <w:rsid w:val="00320FEC"/>
    <w:rsid w:val="00321729"/>
    <w:rsid w:val="00322219"/>
    <w:rsid w:val="0032367D"/>
    <w:rsid w:val="00323BEF"/>
    <w:rsid w:val="00325373"/>
    <w:rsid w:val="00326157"/>
    <w:rsid w:val="003263F1"/>
    <w:rsid w:val="00327AD0"/>
    <w:rsid w:val="00327D68"/>
    <w:rsid w:val="0033116E"/>
    <w:rsid w:val="003311BB"/>
    <w:rsid w:val="003329F1"/>
    <w:rsid w:val="00333028"/>
    <w:rsid w:val="00333A15"/>
    <w:rsid w:val="00333CCE"/>
    <w:rsid w:val="00337128"/>
    <w:rsid w:val="00337DFD"/>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4C83"/>
    <w:rsid w:val="00356B98"/>
    <w:rsid w:val="0036579F"/>
    <w:rsid w:val="00365C5F"/>
    <w:rsid w:val="00366426"/>
    <w:rsid w:val="00366623"/>
    <w:rsid w:val="00366942"/>
    <w:rsid w:val="00367A8C"/>
    <w:rsid w:val="003717A5"/>
    <w:rsid w:val="00372FEC"/>
    <w:rsid w:val="00373A3C"/>
    <w:rsid w:val="00373CDD"/>
    <w:rsid w:val="00374514"/>
    <w:rsid w:val="00374731"/>
    <w:rsid w:val="00374831"/>
    <w:rsid w:val="00375369"/>
    <w:rsid w:val="003754C7"/>
    <w:rsid w:val="00375DCC"/>
    <w:rsid w:val="00377EDD"/>
    <w:rsid w:val="0038366D"/>
    <w:rsid w:val="003852F4"/>
    <w:rsid w:val="00385388"/>
    <w:rsid w:val="00386292"/>
    <w:rsid w:val="00386B89"/>
    <w:rsid w:val="00386CFC"/>
    <w:rsid w:val="0038714A"/>
    <w:rsid w:val="00387225"/>
    <w:rsid w:val="00387F4C"/>
    <w:rsid w:val="0039313E"/>
    <w:rsid w:val="00393F29"/>
    <w:rsid w:val="003946FA"/>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0ABB"/>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62E"/>
    <w:rsid w:val="00403AE8"/>
    <w:rsid w:val="00404AF7"/>
    <w:rsid w:val="00405A3C"/>
    <w:rsid w:val="00405AED"/>
    <w:rsid w:val="00405CA6"/>
    <w:rsid w:val="00406A3E"/>
    <w:rsid w:val="0040741C"/>
    <w:rsid w:val="00411FC8"/>
    <w:rsid w:val="00412001"/>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3CE"/>
    <w:rsid w:val="004314F6"/>
    <w:rsid w:val="00431E29"/>
    <w:rsid w:val="00431EAC"/>
    <w:rsid w:val="00433CA2"/>
    <w:rsid w:val="004342FC"/>
    <w:rsid w:val="00434C44"/>
    <w:rsid w:val="00434D81"/>
    <w:rsid w:val="004366D5"/>
    <w:rsid w:val="00437998"/>
    <w:rsid w:val="00437AF2"/>
    <w:rsid w:val="00441F30"/>
    <w:rsid w:val="00445BA7"/>
    <w:rsid w:val="004469C9"/>
    <w:rsid w:val="00446B51"/>
    <w:rsid w:val="0044704A"/>
    <w:rsid w:val="0044787D"/>
    <w:rsid w:val="00450B30"/>
    <w:rsid w:val="00450E84"/>
    <w:rsid w:val="004521E4"/>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DB4"/>
    <w:rsid w:val="00467EAC"/>
    <w:rsid w:val="00470669"/>
    <w:rsid w:val="00470820"/>
    <w:rsid w:val="004713CD"/>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57EA"/>
    <w:rsid w:val="004C600B"/>
    <w:rsid w:val="004C629A"/>
    <w:rsid w:val="004C7513"/>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122C"/>
    <w:rsid w:val="004F2383"/>
    <w:rsid w:val="004F2B9F"/>
    <w:rsid w:val="004F2DF6"/>
    <w:rsid w:val="004F6937"/>
    <w:rsid w:val="004F6C84"/>
    <w:rsid w:val="004F6F96"/>
    <w:rsid w:val="004F7D20"/>
    <w:rsid w:val="00500AE6"/>
    <w:rsid w:val="00500DC4"/>
    <w:rsid w:val="00500FB0"/>
    <w:rsid w:val="00501456"/>
    <w:rsid w:val="00502931"/>
    <w:rsid w:val="005037EB"/>
    <w:rsid w:val="0050667C"/>
    <w:rsid w:val="00506716"/>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3CF0"/>
    <w:rsid w:val="0055507A"/>
    <w:rsid w:val="005556A8"/>
    <w:rsid w:val="00555F5E"/>
    <w:rsid w:val="005566C2"/>
    <w:rsid w:val="00557C3C"/>
    <w:rsid w:val="00557CAF"/>
    <w:rsid w:val="00560052"/>
    <w:rsid w:val="00560AC6"/>
    <w:rsid w:val="00560B50"/>
    <w:rsid w:val="00560F7D"/>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15B7"/>
    <w:rsid w:val="005822CC"/>
    <w:rsid w:val="00582860"/>
    <w:rsid w:val="00582DAD"/>
    <w:rsid w:val="005833C7"/>
    <w:rsid w:val="0058352E"/>
    <w:rsid w:val="005845E0"/>
    <w:rsid w:val="00586D70"/>
    <w:rsid w:val="00587536"/>
    <w:rsid w:val="00587B6B"/>
    <w:rsid w:val="005903AE"/>
    <w:rsid w:val="005914E3"/>
    <w:rsid w:val="00591CE5"/>
    <w:rsid w:val="00591F34"/>
    <w:rsid w:val="0059211D"/>
    <w:rsid w:val="005925B8"/>
    <w:rsid w:val="00592BF1"/>
    <w:rsid w:val="005935BD"/>
    <w:rsid w:val="0059523A"/>
    <w:rsid w:val="00595846"/>
    <w:rsid w:val="005A1678"/>
    <w:rsid w:val="005A19DF"/>
    <w:rsid w:val="005A2A05"/>
    <w:rsid w:val="005A36A7"/>
    <w:rsid w:val="005A446E"/>
    <w:rsid w:val="005A4DE6"/>
    <w:rsid w:val="005A5345"/>
    <w:rsid w:val="005A54D7"/>
    <w:rsid w:val="005A575B"/>
    <w:rsid w:val="005A5B1E"/>
    <w:rsid w:val="005A5B58"/>
    <w:rsid w:val="005A5F71"/>
    <w:rsid w:val="005A6FEF"/>
    <w:rsid w:val="005B0CB5"/>
    <w:rsid w:val="005B19CA"/>
    <w:rsid w:val="005B1DFB"/>
    <w:rsid w:val="005B2208"/>
    <w:rsid w:val="005B2A37"/>
    <w:rsid w:val="005B49B8"/>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3C4A"/>
    <w:rsid w:val="005D40E8"/>
    <w:rsid w:val="005D49D8"/>
    <w:rsid w:val="005D58D6"/>
    <w:rsid w:val="005D5C63"/>
    <w:rsid w:val="005D6119"/>
    <w:rsid w:val="005D67FB"/>
    <w:rsid w:val="005D796C"/>
    <w:rsid w:val="005D7F8B"/>
    <w:rsid w:val="005E12C7"/>
    <w:rsid w:val="005E1DDB"/>
    <w:rsid w:val="005E2920"/>
    <w:rsid w:val="005E3474"/>
    <w:rsid w:val="005E38DD"/>
    <w:rsid w:val="005E41A9"/>
    <w:rsid w:val="005E44AC"/>
    <w:rsid w:val="005E6C18"/>
    <w:rsid w:val="005E7071"/>
    <w:rsid w:val="005E72C3"/>
    <w:rsid w:val="005E7BDE"/>
    <w:rsid w:val="005F01AC"/>
    <w:rsid w:val="005F0C09"/>
    <w:rsid w:val="005F0CC3"/>
    <w:rsid w:val="005F11EB"/>
    <w:rsid w:val="005F15BF"/>
    <w:rsid w:val="005F1E6D"/>
    <w:rsid w:val="005F3CC7"/>
    <w:rsid w:val="005F447E"/>
    <w:rsid w:val="005F6E96"/>
    <w:rsid w:val="005F782A"/>
    <w:rsid w:val="005F7E0F"/>
    <w:rsid w:val="006005E9"/>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5757B"/>
    <w:rsid w:val="00660049"/>
    <w:rsid w:val="006622F1"/>
    <w:rsid w:val="0066245D"/>
    <w:rsid w:val="006625A5"/>
    <w:rsid w:val="00662D2D"/>
    <w:rsid w:val="00662FDA"/>
    <w:rsid w:val="00663285"/>
    <w:rsid w:val="006659EE"/>
    <w:rsid w:val="00665E15"/>
    <w:rsid w:val="00666A7B"/>
    <w:rsid w:val="00667697"/>
    <w:rsid w:val="00667CFF"/>
    <w:rsid w:val="00670DAE"/>
    <w:rsid w:val="0067176C"/>
    <w:rsid w:val="006729EE"/>
    <w:rsid w:val="006747E0"/>
    <w:rsid w:val="006749B8"/>
    <w:rsid w:val="00676EF8"/>
    <w:rsid w:val="0067740B"/>
    <w:rsid w:val="00677A54"/>
    <w:rsid w:val="00680BA5"/>
    <w:rsid w:val="006814ED"/>
    <w:rsid w:val="00682620"/>
    <w:rsid w:val="00683A7B"/>
    <w:rsid w:val="00683F43"/>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277"/>
    <w:rsid w:val="006A7BB3"/>
    <w:rsid w:val="006A7C34"/>
    <w:rsid w:val="006B094B"/>
    <w:rsid w:val="006B0DD3"/>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C7B6A"/>
    <w:rsid w:val="006D00A6"/>
    <w:rsid w:val="006D0FA5"/>
    <w:rsid w:val="006D1915"/>
    <w:rsid w:val="006D198B"/>
    <w:rsid w:val="006D1EBC"/>
    <w:rsid w:val="006D21A3"/>
    <w:rsid w:val="006D2B3C"/>
    <w:rsid w:val="006D2CA7"/>
    <w:rsid w:val="006D39A3"/>
    <w:rsid w:val="006D3AE6"/>
    <w:rsid w:val="006D4277"/>
    <w:rsid w:val="006D4BBD"/>
    <w:rsid w:val="006D51E3"/>
    <w:rsid w:val="006D55E5"/>
    <w:rsid w:val="006D5A7E"/>
    <w:rsid w:val="006E1EA4"/>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4DE9"/>
    <w:rsid w:val="007357C3"/>
    <w:rsid w:val="00735DF1"/>
    <w:rsid w:val="00736065"/>
    <w:rsid w:val="007362EC"/>
    <w:rsid w:val="00736E25"/>
    <w:rsid w:val="00740689"/>
    <w:rsid w:val="00740B7A"/>
    <w:rsid w:val="0074153D"/>
    <w:rsid w:val="00741840"/>
    <w:rsid w:val="00741EA5"/>
    <w:rsid w:val="007437A7"/>
    <w:rsid w:val="0074458E"/>
    <w:rsid w:val="00744891"/>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1EE3"/>
    <w:rsid w:val="00762A56"/>
    <w:rsid w:val="007639B4"/>
    <w:rsid w:val="00764A2F"/>
    <w:rsid w:val="00764E83"/>
    <w:rsid w:val="00765525"/>
    <w:rsid w:val="007665C0"/>
    <w:rsid w:val="00767E63"/>
    <w:rsid w:val="0077031E"/>
    <w:rsid w:val="00770432"/>
    <w:rsid w:val="0077068D"/>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1AA"/>
    <w:rsid w:val="007B03C4"/>
    <w:rsid w:val="007B0FE2"/>
    <w:rsid w:val="007B1DD5"/>
    <w:rsid w:val="007B3272"/>
    <w:rsid w:val="007B35A6"/>
    <w:rsid w:val="007B3753"/>
    <w:rsid w:val="007B6301"/>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C7EBA"/>
    <w:rsid w:val="007D0042"/>
    <w:rsid w:val="007D0899"/>
    <w:rsid w:val="007D1BC2"/>
    <w:rsid w:val="007D1C15"/>
    <w:rsid w:val="007D1E77"/>
    <w:rsid w:val="007D356D"/>
    <w:rsid w:val="007D38A9"/>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320"/>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0C6"/>
    <w:rsid w:val="00826363"/>
    <w:rsid w:val="0082654F"/>
    <w:rsid w:val="0082696D"/>
    <w:rsid w:val="008271E5"/>
    <w:rsid w:val="008279D6"/>
    <w:rsid w:val="00832BF6"/>
    <w:rsid w:val="00834020"/>
    <w:rsid w:val="008348BC"/>
    <w:rsid w:val="0083597E"/>
    <w:rsid w:val="00841C7D"/>
    <w:rsid w:val="00842008"/>
    <w:rsid w:val="00843343"/>
    <w:rsid w:val="0084382C"/>
    <w:rsid w:val="00843F8F"/>
    <w:rsid w:val="0084454F"/>
    <w:rsid w:val="008459BE"/>
    <w:rsid w:val="00845DB4"/>
    <w:rsid w:val="00850031"/>
    <w:rsid w:val="00850CF2"/>
    <w:rsid w:val="00854E7E"/>
    <w:rsid w:val="0085768F"/>
    <w:rsid w:val="008577F8"/>
    <w:rsid w:val="00860A1D"/>
    <w:rsid w:val="008631C5"/>
    <w:rsid w:val="008637DE"/>
    <w:rsid w:val="008671D4"/>
    <w:rsid w:val="00867F21"/>
    <w:rsid w:val="00870231"/>
    <w:rsid w:val="0087072B"/>
    <w:rsid w:val="008707CF"/>
    <w:rsid w:val="008713B9"/>
    <w:rsid w:val="0087168B"/>
    <w:rsid w:val="008729DE"/>
    <w:rsid w:val="00873532"/>
    <w:rsid w:val="00873DED"/>
    <w:rsid w:val="00876121"/>
    <w:rsid w:val="00876927"/>
    <w:rsid w:val="008778E4"/>
    <w:rsid w:val="00877E9F"/>
    <w:rsid w:val="00877F64"/>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51B3"/>
    <w:rsid w:val="0089708E"/>
    <w:rsid w:val="0089742A"/>
    <w:rsid w:val="00897DE0"/>
    <w:rsid w:val="008A04E1"/>
    <w:rsid w:val="008A0FC3"/>
    <w:rsid w:val="008A336F"/>
    <w:rsid w:val="008A45A6"/>
    <w:rsid w:val="008A57A0"/>
    <w:rsid w:val="008A5901"/>
    <w:rsid w:val="008A5C2C"/>
    <w:rsid w:val="008A5CF4"/>
    <w:rsid w:val="008A65DE"/>
    <w:rsid w:val="008B12FE"/>
    <w:rsid w:val="008B2C84"/>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64F"/>
    <w:rsid w:val="008D0B78"/>
    <w:rsid w:val="008D1C6F"/>
    <w:rsid w:val="008D2312"/>
    <w:rsid w:val="008D34D1"/>
    <w:rsid w:val="008D47D1"/>
    <w:rsid w:val="008D47D3"/>
    <w:rsid w:val="008D497D"/>
    <w:rsid w:val="008D4C4C"/>
    <w:rsid w:val="008D5605"/>
    <w:rsid w:val="008D5653"/>
    <w:rsid w:val="008D58E6"/>
    <w:rsid w:val="008D6476"/>
    <w:rsid w:val="008D74C8"/>
    <w:rsid w:val="008D77E2"/>
    <w:rsid w:val="008E02C2"/>
    <w:rsid w:val="008E13DF"/>
    <w:rsid w:val="008E47B0"/>
    <w:rsid w:val="008E59C7"/>
    <w:rsid w:val="008E6A83"/>
    <w:rsid w:val="008E71DC"/>
    <w:rsid w:val="008F03D9"/>
    <w:rsid w:val="008F0CA8"/>
    <w:rsid w:val="008F167A"/>
    <w:rsid w:val="008F2807"/>
    <w:rsid w:val="008F4F97"/>
    <w:rsid w:val="008F6329"/>
    <w:rsid w:val="008F704A"/>
    <w:rsid w:val="008F7D1F"/>
    <w:rsid w:val="00901BB6"/>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759"/>
    <w:rsid w:val="00955B2F"/>
    <w:rsid w:val="00956004"/>
    <w:rsid w:val="00957F11"/>
    <w:rsid w:val="009606D4"/>
    <w:rsid w:val="00960C4E"/>
    <w:rsid w:val="0096147D"/>
    <w:rsid w:val="0096165E"/>
    <w:rsid w:val="00961880"/>
    <w:rsid w:val="00961DC6"/>
    <w:rsid w:val="00962DC6"/>
    <w:rsid w:val="009630AA"/>
    <w:rsid w:val="009634AB"/>
    <w:rsid w:val="0096488C"/>
    <w:rsid w:val="00965887"/>
    <w:rsid w:val="00970247"/>
    <w:rsid w:val="0097155B"/>
    <w:rsid w:val="00971E5C"/>
    <w:rsid w:val="00972283"/>
    <w:rsid w:val="00972ED9"/>
    <w:rsid w:val="009744EB"/>
    <w:rsid w:val="00976737"/>
    <w:rsid w:val="00976FE2"/>
    <w:rsid w:val="00980D13"/>
    <w:rsid w:val="00980E5C"/>
    <w:rsid w:val="00980F5E"/>
    <w:rsid w:val="009816CA"/>
    <w:rsid w:val="00982651"/>
    <w:rsid w:val="00982B3B"/>
    <w:rsid w:val="00983062"/>
    <w:rsid w:val="009852BF"/>
    <w:rsid w:val="00985635"/>
    <w:rsid w:val="00985D1E"/>
    <w:rsid w:val="009879F0"/>
    <w:rsid w:val="00987E08"/>
    <w:rsid w:val="00990983"/>
    <w:rsid w:val="00991A97"/>
    <w:rsid w:val="00992BB4"/>
    <w:rsid w:val="00992E5C"/>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C62B6"/>
    <w:rsid w:val="009D0093"/>
    <w:rsid w:val="009D00E1"/>
    <w:rsid w:val="009D0447"/>
    <w:rsid w:val="009D1CFF"/>
    <w:rsid w:val="009D1F15"/>
    <w:rsid w:val="009D2337"/>
    <w:rsid w:val="009D2591"/>
    <w:rsid w:val="009D2E08"/>
    <w:rsid w:val="009D4FA4"/>
    <w:rsid w:val="009E1F0A"/>
    <w:rsid w:val="009E2846"/>
    <w:rsid w:val="009E3324"/>
    <w:rsid w:val="009E3DC1"/>
    <w:rsid w:val="009E4B26"/>
    <w:rsid w:val="009E5187"/>
    <w:rsid w:val="009E585B"/>
    <w:rsid w:val="009E7CDD"/>
    <w:rsid w:val="009F0618"/>
    <w:rsid w:val="009F0B5F"/>
    <w:rsid w:val="009F125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7BA"/>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378"/>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6BCA"/>
    <w:rsid w:val="00A77668"/>
    <w:rsid w:val="00A776B2"/>
    <w:rsid w:val="00A83C7E"/>
    <w:rsid w:val="00A83E35"/>
    <w:rsid w:val="00A8430D"/>
    <w:rsid w:val="00A84AE5"/>
    <w:rsid w:val="00A85FAB"/>
    <w:rsid w:val="00A86CBD"/>
    <w:rsid w:val="00A87FE2"/>
    <w:rsid w:val="00A9014E"/>
    <w:rsid w:val="00A904D7"/>
    <w:rsid w:val="00A90E05"/>
    <w:rsid w:val="00A94815"/>
    <w:rsid w:val="00A96FE3"/>
    <w:rsid w:val="00AA046B"/>
    <w:rsid w:val="00AA14FA"/>
    <w:rsid w:val="00AA1658"/>
    <w:rsid w:val="00AA24EA"/>
    <w:rsid w:val="00AA578A"/>
    <w:rsid w:val="00AA5F96"/>
    <w:rsid w:val="00AA613B"/>
    <w:rsid w:val="00AA62AD"/>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F02"/>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57E03"/>
    <w:rsid w:val="00B603AC"/>
    <w:rsid w:val="00B60424"/>
    <w:rsid w:val="00B61D79"/>
    <w:rsid w:val="00B64824"/>
    <w:rsid w:val="00B6483F"/>
    <w:rsid w:val="00B657FF"/>
    <w:rsid w:val="00B6637C"/>
    <w:rsid w:val="00B66B75"/>
    <w:rsid w:val="00B67167"/>
    <w:rsid w:val="00B67D76"/>
    <w:rsid w:val="00B700F3"/>
    <w:rsid w:val="00B7128F"/>
    <w:rsid w:val="00B72347"/>
    <w:rsid w:val="00B73754"/>
    <w:rsid w:val="00B73F32"/>
    <w:rsid w:val="00B746A1"/>
    <w:rsid w:val="00B74E03"/>
    <w:rsid w:val="00B750A1"/>
    <w:rsid w:val="00B75678"/>
    <w:rsid w:val="00B758F2"/>
    <w:rsid w:val="00B75CC2"/>
    <w:rsid w:val="00B75D67"/>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548F"/>
    <w:rsid w:val="00BC5ACD"/>
    <w:rsid w:val="00BC5C00"/>
    <w:rsid w:val="00BC6522"/>
    <w:rsid w:val="00BD0140"/>
    <w:rsid w:val="00BD02F2"/>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7BB"/>
    <w:rsid w:val="00BF596F"/>
    <w:rsid w:val="00BF5C15"/>
    <w:rsid w:val="00BF6013"/>
    <w:rsid w:val="00BF63DE"/>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437C"/>
    <w:rsid w:val="00C1577C"/>
    <w:rsid w:val="00C16A81"/>
    <w:rsid w:val="00C16E00"/>
    <w:rsid w:val="00C20D62"/>
    <w:rsid w:val="00C20F4A"/>
    <w:rsid w:val="00C20F7A"/>
    <w:rsid w:val="00C21265"/>
    <w:rsid w:val="00C22084"/>
    <w:rsid w:val="00C23564"/>
    <w:rsid w:val="00C23B49"/>
    <w:rsid w:val="00C2598C"/>
    <w:rsid w:val="00C2759B"/>
    <w:rsid w:val="00C27BC5"/>
    <w:rsid w:val="00C3011F"/>
    <w:rsid w:val="00C30203"/>
    <w:rsid w:val="00C30B2F"/>
    <w:rsid w:val="00C3129A"/>
    <w:rsid w:val="00C3182E"/>
    <w:rsid w:val="00C31FAC"/>
    <w:rsid w:val="00C33316"/>
    <w:rsid w:val="00C34AB5"/>
    <w:rsid w:val="00C3571A"/>
    <w:rsid w:val="00C35F0B"/>
    <w:rsid w:val="00C36A86"/>
    <w:rsid w:val="00C37492"/>
    <w:rsid w:val="00C40440"/>
    <w:rsid w:val="00C40B0C"/>
    <w:rsid w:val="00C41214"/>
    <w:rsid w:val="00C4198A"/>
    <w:rsid w:val="00C41BB4"/>
    <w:rsid w:val="00C41EDC"/>
    <w:rsid w:val="00C435AA"/>
    <w:rsid w:val="00C44299"/>
    <w:rsid w:val="00C44DFB"/>
    <w:rsid w:val="00C45E61"/>
    <w:rsid w:val="00C4747D"/>
    <w:rsid w:val="00C47E2C"/>
    <w:rsid w:val="00C507E3"/>
    <w:rsid w:val="00C50D7D"/>
    <w:rsid w:val="00C51828"/>
    <w:rsid w:val="00C526FC"/>
    <w:rsid w:val="00C5432C"/>
    <w:rsid w:val="00C548F5"/>
    <w:rsid w:val="00C5598A"/>
    <w:rsid w:val="00C60CD1"/>
    <w:rsid w:val="00C610D9"/>
    <w:rsid w:val="00C615A9"/>
    <w:rsid w:val="00C6371B"/>
    <w:rsid w:val="00C640A1"/>
    <w:rsid w:val="00C6644F"/>
    <w:rsid w:val="00C67121"/>
    <w:rsid w:val="00C70D6E"/>
    <w:rsid w:val="00C71810"/>
    <w:rsid w:val="00C71B4D"/>
    <w:rsid w:val="00C725A4"/>
    <w:rsid w:val="00C74193"/>
    <w:rsid w:val="00C7456E"/>
    <w:rsid w:val="00C74A86"/>
    <w:rsid w:val="00C74B71"/>
    <w:rsid w:val="00C75BB4"/>
    <w:rsid w:val="00C760EA"/>
    <w:rsid w:val="00C76702"/>
    <w:rsid w:val="00C77117"/>
    <w:rsid w:val="00C77804"/>
    <w:rsid w:val="00C814F4"/>
    <w:rsid w:val="00C8274F"/>
    <w:rsid w:val="00C82EE0"/>
    <w:rsid w:val="00C831AF"/>
    <w:rsid w:val="00C832D7"/>
    <w:rsid w:val="00C83E52"/>
    <w:rsid w:val="00C8679D"/>
    <w:rsid w:val="00C8735E"/>
    <w:rsid w:val="00C906F9"/>
    <w:rsid w:val="00C90DBA"/>
    <w:rsid w:val="00C9192F"/>
    <w:rsid w:val="00C94DF4"/>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E6DD6"/>
    <w:rsid w:val="00CF08F4"/>
    <w:rsid w:val="00CF0E0B"/>
    <w:rsid w:val="00CF319C"/>
    <w:rsid w:val="00CF3B70"/>
    <w:rsid w:val="00CF3CDE"/>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A3A"/>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1BB0"/>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876FA"/>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777"/>
    <w:rsid w:val="00DB199A"/>
    <w:rsid w:val="00DB27D9"/>
    <w:rsid w:val="00DB5CD4"/>
    <w:rsid w:val="00DB70A2"/>
    <w:rsid w:val="00DC02C1"/>
    <w:rsid w:val="00DC47B8"/>
    <w:rsid w:val="00DC6547"/>
    <w:rsid w:val="00DD0661"/>
    <w:rsid w:val="00DD0884"/>
    <w:rsid w:val="00DD1BF2"/>
    <w:rsid w:val="00DD2E7B"/>
    <w:rsid w:val="00DD494D"/>
    <w:rsid w:val="00DD5BAA"/>
    <w:rsid w:val="00DD5F06"/>
    <w:rsid w:val="00DD6218"/>
    <w:rsid w:val="00DD6335"/>
    <w:rsid w:val="00DD65FE"/>
    <w:rsid w:val="00DD6939"/>
    <w:rsid w:val="00DD7489"/>
    <w:rsid w:val="00DD7E9A"/>
    <w:rsid w:val="00DE0B32"/>
    <w:rsid w:val="00DE1098"/>
    <w:rsid w:val="00DE1536"/>
    <w:rsid w:val="00DE1B39"/>
    <w:rsid w:val="00DE1BF6"/>
    <w:rsid w:val="00DE234F"/>
    <w:rsid w:val="00DE240C"/>
    <w:rsid w:val="00DE2761"/>
    <w:rsid w:val="00DE2F96"/>
    <w:rsid w:val="00DE30C5"/>
    <w:rsid w:val="00DE3FDB"/>
    <w:rsid w:val="00DE4A1A"/>
    <w:rsid w:val="00DE7346"/>
    <w:rsid w:val="00DF0328"/>
    <w:rsid w:val="00DF244B"/>
    <w:rsid w:val="00DF3F44"/>
    <w:rsid w:val="00DF5512"/>
    <w:rsid w:val="00DF6797"/>
    <w:rsid w:val="00E0006C"/>
    <w:rsid w:val="00E00C44"/>
    <w:rsid w:val="00E01A5B"/>
    <w:rsid w:val="00E04214"/>
    <w:rsid w:val="00E04352"/>
    <w:rsid w:val="00E04E5B"/>
    <w:rsid w:val="00E065A1"/>
    <w:rsid w:val="00E069EF"/>
    <w:rsid w:val="00E07394"/>
    <w:rsid w:val="00E07A56"/>
    <w:rsid w:val="00E115CE"/>
    <w:rsid w:val="00E1198F"/>
    <w:rsid w:val="00E11FA9"/>
    <w:rsid w:val="00E131CF"/>
    <w:rsid w:val="00E13E68"/>
    <w:rsid w:val="00E15D8F"/>
    <w:rsid w:val="00E17ABB"/>
    <w:rsid w:val="00E22DDC"/>
    <w:rsid w:val="00E23028"/>
    <w:rsid w:val="00E23B6D"/>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39BE"/>
    <w:rsid w:val="00E64B7B"/>
    <w:rsid w:val="00E6525F"/>
    <w:rsid w:val="00E65752"/>
    <w:rsid w:val="00E65C78"/>
    <w:rsid w:val="00E66621"/>
    <w:rsid w:val="00E66798"/>
    <w:rsid w:val="00E67995"/>
    <w:rsid w:val="00E7116B"/>
    <w:rsid w:val="00E724B3"/>
    <w:rsid w:val="00E731F1"/>
    <w:rsid w:val="00E7352B"/>
    <w:rsid w:val="00E7502B"/>
    <w:rsid w:val="00E757C4"/>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207"/>
    <w:rsid w:val="00E94FE4"/>
    <w:rsid w:val="00E971E4"/>
    <w:rsid w:val="00EA0C55"/>
    <w:rsid w:val="00EA13FA"/>
    <w:rsid w:val="00EA1F92"/>
    <w:rsid w:val="00EA26F1"/>
    <w:rsid w:val="00EA2BD6"/>
    <w:rsid w:val="00EA34AE"/>
    <w:rsid w:val="00EA3580"/>
    <w:rsid w:val="00EA5446"/>
    <w:rsid w:val="00EA639F"/>
    <w:rsid w:val="00EB03B4"/>
    <w:rsid w:val="00EB10F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3DA0"/>
    <w:rsid w:val="00ED45FE"/>
    <w:rsid w:val="00ED5BA6"/>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19D"/>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1019"/>
    <w:rsid w:val="00F527F9"/>
    <w:rsid w:val="00F52D10"/>
    <w:rsid w:val="00F52D42"/>
    <w:rsid w:val="00F535DE"/>
    <w:rsid w:val="00F53940"/>
    <w:rsid w:val="00F53F3F"/>
    <w:rsid w:val="00F54987"/>
    <w:rsid w:val="00F55384"/>
    <w:rsid w:val="00F5564B"/>
    <w:rsid w:val="00F56CC1"/>
    <w:rsid w:val="00F571C8"/>
    <w:rsid w:val="00F606F7"/>
    <w:rsid w:val="00F61673"/>
    <w:rsid w:val="00F61CAD"/>
    <w:rsid w:val="00F6253F"/>
    <w:rsid w:val="00F6258D"/>
    <w:rsid w:val="00F62F6A"/>
    <w:rsid w:val="00F636DA"/>
    <w:rsid w:val="00F642D2"/>
    <w:rsid w:val="00F64499"/>
    <w:rsid w:val="00F6715C"/>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4D1F"/>
    <w:rsid w:val="00F95533"/>
    <w:rsid w:val="00F97D39"/>
    <w:rsid w:val="00F97FDF"/>
    <w:rsid w:val="00FA0670"/>
    <w:rsid w:val="00FA07D8"/>
    <w:rsid w:val="00FA09BE"/>
    <w:rsid w:val="00FA14D0"/>
    <w:rsid w:val="00FA2C88"/>
    <w:rsid w:val="00FA36E0"/>
    <w:rsid w:val="00FA3AAC"/>
    <w:rsid w:val="00FA3C37"/>
    <w:rsid w:val="00FA4B4D"/>
    <w:rsid w:val="00FA51D6"/>
    <w:rsid w:val="00FA55EA"/>
    <w:rsid w:val="00FA5C01"/>
    <w:rsid w:val="00FA7031"/>
    <w:rsid w:val="00FB12E6"/>
    <w:rsid w:val="00FB2677"/>
    <w:rsid w:val="00FB32BF"/>
    <w:rsid w:val="00FB4CC7"/>
    <w:rsid w:val="00FB686D"/>
    <w:rsid w:val="00FB6E90"/>
    <w:rsid w:val="00FB735C"/>
    <w:rsid w:val="00FB789C"/>
    <w:rsid w:val="00FC013C"/>
    <w:rsid w:val="00FC2DB7"/>
    <w:rsid w:val="00FC2EB2"/>
    <w:rsid w:val="00FC456E"/>
    <w:rsid w:val="00FC46E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aliases w:val="Appendix,051,stydde,app heading 1,app heading 11,app heading 12,app heading 111,app heading 13,1 ghost,g,ghost,Kapitel,Arial 14 Fett,Arial 14 Fett1,Arial 14 Fett2,Arial 16 Fett,Datasheet title,Chapter,TF-Overskrift 1,H11,H12,H13"/>
    <w:basedOn w:val="Normal"/>
    <w:next w:val="Normal"/>
    <w:link w:val="Heading1Char"/>
    <w:uiPriority w:val="9"/>
    <w:qFormat/>
    <w:rsid w:val="00BB3B85"/>
    <w:pPr>
      <w:keepNext/>
      <w:ind w:firstLine="720"/>
      <w:outlineLvl w:val="0"/>
    </w:pPr>
    <w:rPr>
      <w:sz w:val="24"/>
    </w:rPr>
  </w:style>
  <w:style w:type="paragraph" w:styleId="Heading2">
    <w:name w:val="heading 2"/>
    <w:aliases w:val="Title Header2,H2,H21,H22,H23,H24,H211,H221,H25,H212,H222,H26,H213,H223,H27,H214,H224,H28,H215,H225,H29,H210,H216,H226,H217,H227,H218,H228,H231,H241,H2111,H2211,H251,H2121,H2221,H261,H2131,H2231,H271,H2141,H2241,H281,H2151,H2251,H291,H2101,2,h"/>
    <w:basedOn w:val="Normal"/>
    <w:next w:val="Normal"/>
    <w:link w:val="Heading2Char"/>
    <w:uiPriority w:val="9"/>
    <w:qFormat/>
    <w:rsid w:val="00BB3B85"/>
    <w:pPr>
      <w:keepNext/>
      <w:jc w:val="both"/>
      <w:outlineLvl w:val="1"/>
    </w:pPr>
    <w:rPr>
      <w:b/>
      <w:sz w:val="24"/>
    </w:rPr>
  </w:style>
  <w:style w:type="paragraph" w:styleId="Heading3">
    <w:name w:val="heading 3"/>
    <w:aliases w:val="Section Header3,Sub-Clause Paragraph,053,H3,H31,H32,H33,H311,H321,H34,H312,H322,H35,H313,H323,H36,H37,H314,H324,H38,H315,H325,H39,H316,H326,H331,H3111,H3211,H341,H3121,H3221,H351,H3131,H3231,H361,H371,H3141,H3241,H381,H3151,H3251,l3,3,h3,h1"/>
    <w:basedOn w:val="Normal"/>
    <w:next w:val="Normal"/>
    <w:link w:val="Heading3Char"/>
    <w:uiPriority w:val="9"/>
    <w:qFormat/>
    <w:rsid w:val="00BB3B85"/>
    <w:pPr>
      <w:keepNext/>
      <w:jc w:val="center"/>
      <w:outlineLvl w:val="2"/>
    </w:pPr>
    <w:rPr>
      <w:b/>
      <w:sz w:val="24"/>
    </w:rPr>
  </w:style>
  <w:style w:type="paragraph" w:styleId="Heading4">
    <w:name w:val="heading 4"/>
    <w:aliases w:val=" Sub-Clause Sub-paragraph,Sub-Clause Sub-paragraph,054,Heading 4 Char Char Char Char,H4,H41,H42,H43,H411,H421,H44,H412,H422,H45,H413,H423,H46,H47,H414,H424,H48,H49,H410,H415,H425,H416,H426,H417,H427,H431,H4111,H4211,H441,H4121,H4221,H451,I4,4"/>
    <w:basedOn w:val="Normal"/>
    <w:next w:val="Normal"/>
    <w:link w:val="Heading4Char"/>
    <w:uiPriority w:val="9"/>
    <w:qFormat/>
    <w:rsid w:val="00BB3B85"/>
    <w:pPr>
      <w:keepNext/>
      <w:jc w:val="center"/>
      <w:outlineLvl w:val="3"/>
    </w:pPr>
    <w:rPr>
      <w:sz w:val="24"/>
    </w:rPr>
  </w:style>
  <w:style w:type="paragraph" w:styleId="Heading5">
    <w:name w:val="heading 5"/>
    <w:aliases w:val="H5,H51,H52,H53,H511,H521,H54,H512,H522,H55,H513,H523,H56,H514,H524,H57,H515,H525,H58,H516,H526,H531,H5111,H5211,H541,H5121,H5221,H551,H5131,H5231,H561,H5141,H5241,H571,H5151,H5251"/>
    <w:basedOn w:val="Normal"/>
    <w:next w:val="Normal"/>
    <w:link w:val="Heading5Char"/>
    <w:uiPriority w:val="9"/>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aliases w:val="PIM 6,6,Annex Heading 1"/>
    <w:basedOn w:val="Normal"/>
    <w:next w:val="Normal"/>
    <w:link w:val="Heading6Char"/>
    <w:uiPriority w:val="9"/>
    <w:qFormat/>
    <w:rsid w:val="00DD6939"/>
    <w:pPr>
      <w:keepNext/>
      <w:numPr>
        <w:numId w:val="11"/>
      </w:numPr>
      <w:shd w:val="clear" w:color="auto" w:fill="FFFFFF"/>
      <w:ind w:firstLine="374"/>
      <w:outlineLvl w:val="5"/>
    </w:pPr>
    <w:rPr>
      <w:b/>
      <w:bCs/>
      <w:color w:val="000000"/>
      <w:sz w:val="24"/>
      <w:szCs w:val="24"/>
    </w:rPr>
  </w:style>
  <w:style w:type="paragraph" w:styleId="Heading7">
    <w:name w:val="heading 7"/>
    <w:aliases w:val="LKIIS specifikacija,PIM 7,Annex Heading 2"/>
    <w:basedOn w:val="Normal"/>
    <w:next w:val="Normal"/>
    <w:link w:val="Heading7Char"/>
    <w:uiPriority w:val="9"/>
    <w:qFormat/>
    <w:rsid w:val="00DD6939"/>
    <w:pPr>
      <w:keepNext/>
      <w:outlineLvl w:val="6"/>
    </w:pPr>
    <w:rPr>
      <w:sz w:val="48"/>
    </w:rPr>
  </w:style>
  <w:style w:type="paragraph" w:styleId="Heading8">
    <w:name w:val="heading 8"/>
    <w:basedOn w:val="Normal"/>
    <w:next w:val="Normal"/>
    <w:link w:val="Heading8Char"/>
    <w:qFormat/>
    <w:rsid w:val="00DD6939"/>
    <w:pPr>
      <w:keepNext/>
      <w:outlineLvl w:val="7"/>
    </w:pPr>
    <w:rPr>
      <w:b/>
      <w:sz w:val="18"/>
    </w:rPr>
  </w:style>
  <w:style w:type="paragraph" w:styleId="Heading9">
    <w:name w:val="heading 9"/>
    <w:aliases w:val="PIM 9,Annex Heading 4"/>
    <w:basedOn w:val="Normal"/>
    <w:next w:val="Normal"/>
    <w:link w:val="Heading9Char"/>
    <w:uiPriority w:val="9"/>
    <w:qFormat/>
    <w:rsid w:val="00DD6939"/>
    <w:pPr>
      <w:keepNext/>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aliases w:val=" Char,Char Char Char Diagrama Diagrama Diagrama Diagrama Diagrama,Char Char Char Diagrama Diagrama Diagrama Diagrama Diagrama Diagrama Diagrama Diagrama Diagrama Diagrama,body text,contents,bt,b,body inde,body indent, ändrad,Body single, Char1"/>
    <w:basedOn w:val="Normal"/>
    <w:link w:val="BodyTextChar"/>
    <w:rsid w:val="00BB3B85"/>
    <w:pPr>
      <w:jc w:val="both"/>
    </w:pPr>
    <w:rPr>
      <w:sz w:val="24"/>
    </w:rPr>
  </w:style>
  <w:style w:type="paragraph" w:styleId="Header">
    <w:name w:val="header"/>
    <w:aliases w:val="Specialioji žyma,En-tête-1,En-tête-2,hd,Header 2,Char,Viršutinis kolontitulas Diagrama1,Viršutinis kolontitulas Diagrama Diagrama1,Char Diagrama Diagrama1,Viršutinis kolontitulas Diagrama Diagrama Diagrama,Char Diagrama Diagrama Diagrama"/>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link w:val="BodyText2Char"/>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link w:val="BalloonTextChar"/>
    <w:uiPriority w:val="99"/>
    <w:semiHidden/>
    <w:rsid w:val="00832BF6"/>
    <w:rPr>
      <w:rFonts w:ascii="Tahoma" w:hAnsi="Tahoma" w:cs="Tahoma"/>
      <w:sz w:val="16"/>
      <w:szCs w:val="16"/>
    </w:rPr>
  </w:style>
  <w:style w:type="paragraph" w:styleId="BodyTextIndent2">
    <w:name w:val="Body Text Indent 2"/>
    <w:basedOn w:val="Normal"/>
    <w:link w:val="BodyTextIndent2Char"/>
    <w:rsid w:val="008C02BE"/>
    <w:pPr>
      <w:spacing w:after="120" w:line="480" w:lineRule="auto"/>
      <w:ind w:left="360"/>
    </w:pPr>
  </w:style>
  <w:style w:type="paragraph" w:styleId="BodyTextIndent3">
    <w:name w:val="Body Text Indent 3"/>
    <w:basedOn w:val="Normal"/>
    <w:link w:val="BodyTextIndent3Char"/>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aliases w:val="Diagrama, Diagrama,Diagrama Diagrama Diagrama"/>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aliases w:val="Diagrama Char, Diagrama Char,Diagrama Diagrama Diagrama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uiPriority w:val="99"/>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227F45"/>
    <w:rPr>
      <w:rFonts w:ascii="Arial" w:hAnsi="Arial"/>
      <w:b/>
      <w:bCs/>
      <w:snapToGrid w:val="0"/>
      <w:lang w:val="sv-SE" w:eastAsia="en-US"/>
    </w:rPr>
  </w:style>
  <w:style w:type="character" w:customStyle="1" w:styleId="BodyTextIndentChar">
    <w:name w:val="Body Text Indent Char"/>
    <w:basedOn w:val="DefaultParagraphFont"/>
    <w:link w:val="BodyTextIndent"/>
    <w:qForma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aliases w:val="Specialioji žyma Char,En-tête-1 Char,En-tête-2 Char,hd Char,Header 2 Char,Char Char,Viršutinis kolontitulas Diagrama1 Char,Viršutinis kolontitulas Diagrama Diagrama1 Char,Char Diagrama Diagrama1 Char,Char Diagrama Diagrama Diagrama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qFormat/>
    <w:rsid w:val="004366D5"/>
    <w:rPr>
      <w:b/>
      <w:bCs/>
    </w:rPr>
  </w:style>
  <w:style w:type="character" w:styleId="Hyperlink">
    <w:name w:val="Hyperlink"/>
    <w:aliases w:val="Alna"/>
    <w:basedOn w:val="DefaultParagraphFont"/>
    <w:uiPriority w:val="99"/>
    <w:unhideWhenUsed/>
    <w:rsid w:val="004366D5"/>
    <w:rPr>
      <w:color w:val="0000FF"/>
      <w:u w:val="single"/>
    </w:rPr>
  </w:style>
  <w:style w:type="paragraph" w:styleId="Revision">
    <w:name w:val="Revision"/>
    <w:hidden/>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aliases w:val=" Char Char,Char Char Char Diagrama Diagrama Diagrama Diagrama Diagrama Char,Char Char Char Diagrama Diagrama Diagrama Diagrama Diagrama Diagrama Diagrama Diagrama Diagrama Diagrama Char,body text Char,contents Char,bt Char,b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aliases w:val="Title Header2 Char,H2 Char,H21 Char,H22 Char,H23 Char,H24 Char,H211 Char,H221 Char,H25 Char,H212 Char,H222 Char,H26 Char,H213 Char,H223 Char,H27 Char,H214 Char,H224 Char,H28 Char,H215 Char,H225 Char,H29 Char,H210 Char,H216 Char,H226 Char"/>
    <w:basedOn w:val="DefaultParagraphFont"/>
    <w:link w:val="Heading2"/>
    <w:uiPriority w:val="9"/>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character" w:styleId="UnresolvedMention">
    <w:name w:val="Unresolved Mention"/>
    <w:basedOn w:val="DefaultParagraphFont"/>
    <w:uiPriority w:val="99"/>
    <w:semiHidden/>
    <w:unhideWhenUsed/>
    <w:rsid w:val="00854E7E"/>
    <w:rPr>
      <w:color w:val="605E5C"/>
      <w:shd w:val="clear" w:color="auto" w:fill="E1DFDD"/>
    </w:rPr>
  </w:style>
  <w:style w:type="paragraph" w:styleId="NormalWeb">
    <w:name w:val="Normal (Web)"/>
    <w:basedOn w:val="Normal"/>
    <w:unhideWhenUsed/>
    <w:rsid w:val="006005E9"/>
    <w:pPr>
      <w:spacing w:before="100" w:beforeAutospacing="1" w:after="100" w:afterAutospacing="1"/>
    </w:pPr>
    <w:rPr>
      <w:rFonts w:ascii="Calibri" w:eastAsiaTheme="minorHAnsi" w:hAnsi="Calibri" w:cs="Calibri"/>
      <w:sz w:val="22"/>
      <w:szCs w:val="22"/>
      <w:lang w:eastAsia="lt-LT"/>
    </w:rPr>
  </w:style>
  <w:style w:type="character" w:customStyle="1" w:styleId="Heading6Char">
    <w:name w:val="Heading 6 Char"/>
    <w:aliases w:val="PIM 6 Char,6 Char,Annex Heading 1 Char"/>
    <w:basedOn w:val="DefaultParagraphFont"/>
    <w:link w:val="Heading6"/>
    <w:uiPriority w:val="9"/>
    <w:rsid w:val="00DD6939"/>
    <w:rPr>
      <w:b/>
      <w:bCs/>
      <w:color w:val="000000"/>
      <w:sz w:val="24"/>
      <w:szCs w:val="24"/>
      <w:shd w:val="clear" w:color="auto" w:fill="FFFFFF"/>
      <w:lang w:eastAsia="en-US"/>
    </w:rPr>
  </w:style>
  <w:style w:type="character" w:customStyle="1" w:styleId="Heading7Char">
    <w:name w:val="Heading 7 Char"/>
    <w:aliases w:val="LKIIS specifikacija Char,PIM 7 Char,Annex Heading 2 Char"/>
    <w:basedOn w:val="DefaultParagraphFont"/>
    <w:link w:val="Heading7"/>
    <w:uiPriority w:val="9"/>
    <w:rsid w:val="00DD6939"/>
    <w:rPr>
      <w:sz w:val="48"/>
      <w:lang w:eastAsia="en-US"/>
    </w:rPr>
  </w:style>
  <w:style w:type="character" w:customStyle="1" w:styleId="Heading8Char">
    <w:name w:val="Heading 8 Char"/>
    <w:basedOn w:val="DefaultParagraphFont"/>
    <w:link w:val="Heading8"/>
    <w:rsid w:val="00DD6939"/>
    <w:rPr>
      <w:b/>
      <w:sz w:val="18"/>
      <w:lang w:eastAsia="en-US"/>
    </w:rPr>
  </w:style>
  <w:style w:type="character" w:customStyle="1" w:styleId="Heading9Char">
    <w:name w:val="Heading 9 Char"/>
    <w:aliases w:val="PIM 9 Char,Annex Heading 4 Char"/>
    <w:basedOn w:val="DefaultParagraphFont"/>
    <w:link w:val="Heading9"/>
    <w:uiPriority w:val="9"/>
    <w:rsid w:val="00DD6939"/>
    <w:rPr>
      <w:sz w:val="40"/>
      <w:lang w:eastAsia="en-US"/>
    </w:rPr>
  </w:style>
  <w:style w:type="character" w:customStyle="1" w:styleId="BalloonTextChar">
    <w:name w:val="Balloon Text Char"/>
    <w:basedOn w:val="DefaultParagraphFont"/>
    <w:link w:val="BalloonText"/>
    <w:uiPriority w:val="99"/>
    <w:semiHidden/>
    <w:rsid w:val="00DD6939"/>
    <w:rPr>
      <w:rFonts w:ascii="Tahoma" w:hAnsi="Tahoma" w:cs="Tahoma"/>
      <w:sz w:val="16"/>
      <w:szCs w:val="16"/>
      <w:lang w:eastAsia="en-US"/>
    </w:rPr>
  </w:style>
  <w:style w:type="character" w:customStyle="1" w:styleId="Heading1Char">
    <w:name w:val="Heading 1 Char"/>
    <w:aliases w:val="Appendix Char,051 Char,stydde Char,app heading 1 Char,app heading 11 Char,app heading 12 Char,app heading 111 Char,app heading 13 Char,1 ghost Char,g Char,ghost Char,Kapitel Char,Arial 14 Fett Char,Arial 14 Fett1 Char,Arial 14 Fett2 Char"/>
    <w:basedOn w:val="DefaultParagraphFont"/>
    <w:link w:val="Heading1"/>
    <w:uiPriority w:val="9"/>
    <w:rsid w:val="00DD6939"/>
    <w:rPr>
      <w:sz w:val="24"/>
      <w:lang w:eastAsia="en-US"/>
    </w:rPr>
  </w:style>
  <w:style w:type="character" w:customStyle="1" w:styleId="Heading3Char">
    <w:name w:val="Heading 3 Char"/>
    <w:aliases w:val="Section Header3 Char,Sub-Clause Paragraph Char,053 Char,H3 Char,H31 Char,H32 Char,H33 Char,H311 Char,H321 Char,H34 Char,H312 Char,H322 Char,H35 Char,H313 Char,H323 Char,H36 Char,H37 Char,H314 Char,H324 Char,H38 Char,H315 Char,H325 Char"/>
    <w:basedOn w:val="DefaultParagraphFont"/>
    <w:link w:val="Heading3"/>
    <w:uiPriority w:val="9"/>
    <w:rsid w:val="00DD6939"/>
    <w:rPr>
      <w:b/>
      <w:sz w:val="24"/>
      <w:lang w:eastAsia="en-US"/>
    </w:rPr>
  </w:style>
  <w:style w:type="character" w:customStyle="1" w:styleId="Heading4Char">
    <w:name w:val="Heading 4 Char"/>
    <w:aliases w:val=" Sub-Clause Sub-paragraph Char,Sub-Clause Sub-paragraph Char,054 Char,Heading 4 Char Char Char Char Char,H4 Char,H41 Char,H42 Char,H43 Char,H411 Char,H421 Char,H44 Char,H412 Char,H422 Char,H45 Char,H413 Char,H423 Char,H46 Char,H47 Char"/>
    <w:basedOn w:val="DefaultParagraphFont"/>
    <w:link w:val="Heading4"/>
    <w:uiPriority w:val="9"/>
    <w:rsid w:val="00DD6939"/>
    <w:rPr>
      <w:sz w:val="24"/>
      <w:lang w:eastAsia="en-US"/>
    </w:rPr>
  </w:style>
  <w:style w:type="character" w:customStyle="1" w:styleId="Heading5Char">
    <w:name w:val="Heading 5 Char"/>
    <w:aliases w:val="H5 Char,H51 Char,H52 Char,H53 Char,H511 Char,H521 Char,H54 Char,H512 Char,H522 Char,H55 Char,H513 Char,H523 Char,H56 Char,H514 Char,H524 Char,H57 Char,H515 Char,H525 Char,H58 Char,H516 Char,H526 Char,H531 Char,H5111 Char,H5211 Char"/>
    <w:basedOn w:val="DefaultParagraphFont"/>
    <w:link w:val="Heading5"/>
    <w:uiPriority w:val="9"/>
    <w:rsid w:val="00DD6939"/>
    <w:rPr>
      <w:b/>
      <w:outline/>
      <w:color w:val="FFFFFF" w:themeColor="background1"/>
      <w:sz w:val="36"/>
      <w:lang w:eastAsia="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lockText">
    <w:name w:val="Block Text"/>
    <w:basedOn w:val="Normal"/>
    <w:rsid w:val="00DD6939"/>
    <w:pPr>
      <w:shd w:val="clear" w:color="auto" w:fill="FFFFFF"/>
      <w:spacing w:before="317" w:line="336" w:lineRule="exact"/>
      <w:ind w:left="2189" w:right="2150"/>
      <w:jc w:val="center"/>
    </w:pPr>
    <w:rPr>
      <w:color w:val="000000"/>
      <w:sz w:val="24"/>
      <w:szCs w:val="24"/>
    </w:rPr>
  </w:style>
  <w:style w:type="character" w:customStyle="1" w:styleId="BodyTextIndent2Char">
    <w:name w:val="Body Text Indent 2 Char"/>
    <w:basedOn w:val="DefaultParagraphFont"/>
    <w:link w:val="BodyTextIndent2"/>
    <w:rsid w:val="00DD6939"/>
    <w:rPr>
      <w:lang w:eastAsia="en-US"/>
    </w:rPr>
  </w:style>
  <w:style w:type="character" w:customStyle="1" w:styleId="BodyTextIndent3Char">
    <w:name w:val="Body Text Indent 3 Char"/>
    <w:basedOn w:val="DefaultParagraphFont"/>
    <w:link w:val="BodyTextIndent3"/>
    <w:rsid w:val="00DD6939"/>
    <w:rPr>
      <w:sz w:val="16"/>
      <w:szCs w:val="16"/>
      <w:lang w:eastAsia="en-US"/>
    </w:rPr>
  </w:style>
  <w:style w:type="paragraph" w:customStyle="1" w:styleId="BodyText1">
    <w:name w:val="Body Text1"/>
    <w:rsid w:val="00DD6939"/>
    <w:pPr>
      <w:autoSpaceDE w:val="0"/>
      <w:autoSpaceDN w:val="0"/>
      <w:adjustRightInd w:val="0"/>
      <w:ind w:firstLine="312"/>
      <w:jc w:val="both"/>
    </w:pPr>
    <w:rPr>
      <w:rFonts w:ascii="TimesLT" w:hAnsi="TimesLT" w:cs="TimesLT"/>
      <w:lang w:val="en-US" w:eastAsia="en-US"/>
    </w:rPr>
  </w:style>
  <w:style w:type="paragraph" w:customStyle="1" w:styleId="CentrBoldm">
    <w:name w:val="CentrBoldm"/>
    <w:basedOn w:val="Normal"/>
    <w:rsid w:val="00DD6939"/>
    <w:pPr>
      <w:autoSpaceDE w:val="0"/>
      <w:autoSpaceDN w:val="0"/>
      <w:adjustRightInd w:val="0"/>
      <w:jc w:val="center"/>
    </w:pPr>
    <w:rPr>
      <w:rFonts w:ascii="TimesLT" w:hAnsi="TimesLT" w:cs="TimesLT"/>
      <w:b/>
      <w:bCs/>
      <w:lang w:val="en-US"/>
    </w:rPr>
  </w:style>
  <w:style w:type="paragraph" w:customStyle="1" w:styleId="Patvirtinta">
    <w:name w:val="Patvirtinta"/>
    <w:rsid w:val="00DD6939"/>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Linija">
    <w:name w:val="Linija"/>
    <w:basedOn w:val="MAZAS"/>
    <w:rsid w:val="00DD6939"/>
    <w:pPr>
      <w:ind w:firstLine="0"/>
      <w:jc w:val="center"/>
    </w:pPr>
    <w:rPr>
      <w:color w:val="auto"/>
      <w:sz w:val="12"/>
      <w:szCs w:val="12"/>
    </w:rPr>
  </w:style>
  <w:style w:type="paragraph" w:customStyle="1" w:styleId="MAZAS">
    <w:name w:val="MAZAS"/>
    <w:rsid w:val="00DD6939"/>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BalloonText1">
    <w:name w:val="Balloon Text1"/>
    <w:basedOn w:val="Normal"/>
    <w:semiHidden/>
    <w:rsid w:val="00DD6939"/>
    <w:rPr>
      <w:rFonts w:ascii="Tahoma" w:hAnsi="Tahoma" w:cs="Tahoma"/>
      <w:sz w:val="16"/>
      <w:szCs w:val="16"/>
    </w:rPr>
  </w:style>
  <w:style w:type="character" w:customStyle="1" w:styleId="BodyText2Char">
    <w:name w:val="Body Text 2 Char"/>
    <w:basedOn w:val="DefaultParagraphFont"/>
    <w:link w:val="BodyText2"/>
    <w:rsid w:val="00DD6939"/>
    <w:rPr>
      <w:color w:val="FF0000"/>
      <w:sz w:val="24"/>
      <w:lang w:eastAsia="en-US"/>
    </w:rPr>
  </w:style>
  <w:style w:type="paragraph" w:customStyle="1" w:styleId="Point1">
    <w:name w:val="Point 1"/>
    <w:basedOn w:val="Normal"/>
    <w:rsid w:val="00DD6939"/>
    <w:pPr>
      <w:spacing w:before="120" w:after="120"/>
      <w:ind w:left="1418" w:hanging="567"/>
      <w:jc w:val="both"/>
    </w:pPr>
    <w:rPr>
      <w:sz w:val="24"/>
      <w:szCs w:val="24"/>
      <w:lang w:eastAsia="lt-LT"/>
    </w:rPr>
  </w:style>
  <w:style w:type="paragraph" w:customStyle="1" w:styleId="Standard">
    <w:name w:val="Standard"/>
    <w:rsid w:val="00DD6939"/>
    <w:pPr>
      <w:widowControl w:val="0"/>
      <w:autoSpaceDE w:val="0"/>
      <w:autoSpaceDN w:val="0"/>
      <w:adjustRightInd w:val="0"/>
    </w:pPr>
    <w:rPr>
      <w:rFonts w:eastAsia="Batang"/>
      <w:lang w:val="en-US" w:eastAsia="en-US"/>
    </w:rPr>
  </w:style>
  <w:style w:type="paragraph" w:customStyle="1" w:styleId="CommentSubject1">
    <w:name w:val="Comment Subject1"/>
    <w:basedOn w:val="CommentText"/>
    <w:next w:val="CommentText"/>
    <w:semiHidden/>
    <w:rsid w:val="00DD6939"/>
    <w:pPr>
      <w:spacing w:before="0" w:after="0"/>
    </w:pPr>
    <w:rPr>
      <w:rFonts w:ascii="Times New Roman" w:hAnsi="Times New Roman"/>
      <w:b/>
      <w:bCs/>
      <w:snapToGrid/>
      <w:lang w:val="lt-LT"/>
    </w:rPr>
  </w:style>
  <w:style w:type="paragraph" w:customStyle="1" w:styleId="PAVADINIMAS">
    <w:name w:val="PAVADINIMAS"/>
    <w:basedOn w:val="Heading1"/>
    <w:rsid w:val="00DD6939"/>
    <w:pPr>
      <w:numPr>
        <w:numId w:val="12"/>
      </w:numPr>
      <w:tabs>
        <w:tab w:val="left" w:pos="720"/>
      </w:tabs>
      <w:spacing w:before="360" w:after="240"/>
      <w:jc w:val="center"/>
    </w:pPr>
    <w:rPr>
      <w:b/>
      <w:bCs/>
      <w:caps/>
      <w:szCs w:val="24"/>
    </w:rPr>
  </w:style>
  <w:style w:type="paragraph" w:styleId="Title">
    <w:name w:val="Title"/>
    <w:basedOn w:val="Normal"/>
    <w:link w:val="TitleChar"/>
    <w:qFormat/>
    <w:rsid w:val="00DD6939"/>
    <w:pPr>
      <w:tabs>
        <w:tab w:val="right" w:leader="underscore" w:pos="8505"/>
      </w:tabs>
      <w:jc w:val="center"/>
    </w:pPr>
    <w:rPr>
      <w:b/>
      <w:bCs/>
      <w:sz w:val="24"/>
      <w:szCs w:val="24"/>
    </w:rPr>
  </w:style>
  <w:style w:type="character" w:customStyle="1" w:styleId="TitleChar">
    <w:name w:val="Title Char"/>
    <w:basedOn w:val="DefaultParagraphFont"/>
    <w:link w:val="Title"/>
    <w:rsid w:val="00DD6939"/>
    <w:rPr>
      <w:b/>
      <w:bCs/>
      <w:sz w:val="24"/>
      <w:szCs w:val="24"/>
      <w:lang w:eastAsia="en-US"/>
    </w:rPr>
  </w:style>
  <w:style w:type="paragraph" w:customStyle="1" w:styleId="CommentSubject2">
    <w:name w:val="Comment Subject2"/>
    <w:basedOn w:val="CommentText"/>
    <w:next w:val="CommentText"/>
    <w:semiHidden/>
    <w:rsid w:val="00DD6939"/>
    <w:pPr>
      <w:spacing w:before="0" w:after="0"/>
    </w:pPr>
    <w:rPr>
      <w:rFonts w:ascii="Times New Roman" w:hAnsi="Times New Roman"/>
      <w:b/>
      <w:bCs/>
      <w:snapToGrid/>
      <w:lang w:val="lt-LT"/>
    </w:rPr>
  </w:style>
  <w:style w:type="paragraph" w:customStyle="1" w:styleId="xl22">
    <w:name w:val="xl2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Normal"/>
    <w:rsid w:val="00DD6939"/>
    <w:pPr>
      <w:spacing w:before="100" w:beforeAutospacing="1" w:after="100" w:afterAutospacing="1"/>
    </w:pPr>
    <w:rPr>
      <w:sz w:val="18"/>
      <w:szCs w:val="18"/>
      <w:lang w:val="en-GB"/>
    </w:rPr>
  </w:style>
  <w:style w:type="paragraph" w:customStyle="1" w:styleId="Default">
    <w:name w:val="Default"/>
    <w:rsid w:val="00DD6939"/>
    <w:pPr>
      <w:autoSpaceDE w:val="0"/>
      <w:autoSpaceDN w:val="0"/>
      <w:adjustRightInd w:val="0"/>
    </w:pPr>
    <w:rPr>
      <w:color w:val="000000"/>
      <w:sz w:val="24"/>
      <w:szCs w:val="24"/>
    </w:rPr>
  </w:style>
  <w:style w:type="paragraph" w:customStyle="1" w:styleId="lentacentr">
    <w:name w:val="lentacentr"/>
    <w:basedOn w:val="Normal"/>
    <w:rsid w:val="00DD6939"/>
    <w:pPr>
      <w:spacing w:before="100" w:beforeAutospacing="1" w:after="100" w:afterAutospacing="1"/>
    </w:pPr>
    <w:rPr>
      <w:sz w:val="24"/>
      <w:szCs w:val="24"/>
      <w:lang w:eastAsia="lt-LT"/>
    </w:rPr>
  </w:style>
  <w:style w:type="paragraph" w:customStyle="1" w:styleId="Normal11pt">
    <w:name w:val="Normal + 11 pt"/>
    <w:aliases w:val="Justified,First line:  1,5 cm,After:  0 pt,Line spacing:  ...,Normal + Justified,First line:  0.63&quot;,Line spacing:  single"/>
    <w:basedOn w:val="Point1"/>
    <w:rsid w:val="00DD6939"/>
    <w:pPr>
      <w:spacing w:before="0" w:after="0"/>
      <w:ind w:left="0" w:firstLine="0"/>
    </w:pPr>
    <w:rPr>
      <w:sz w:val="22"/>
      <w:szCs w:val="22"/>
    </w:rPr>
  </w:style>
  <w:style w:type="paragraph" w:customStyle="1" w:styleId="Stilius">
    <w:name w:val="Stilius"/>
    <w:rsid w:val="00DD6939"/>
    <w:pPr>
      <w:widowControl w:val="0"/>
    </w:pPr>
    <w:rPr>
      <w:sz w:val="24"/>
      <w:lang w:val="en-US" w:eastAsia="en-US"/>
    </w:rPr>
  </w:style>
  <w:style w:type="paragraph" w:styleId="HTMLPreformatted">
    <w:name w:val="HTML Preformatted"/>
    <w:basedOn w:val="Normal"/>
    <w:link w:val="HTMLPreformattedChar"/>
    <w:rsid w:val="00DD6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PreformattedChar">
    <w:name w:val="HTML Preformatted Char"/>
    <w:basedOn w:val="DefaultParagraphFont"/>
    <w:link w:val="HTMLPreformatted"/>
    <w:rsid w:val="00DD6939"/>
    <w:rPr>
      <w:rFonts w:ascii="Courier New" w:hAnsi="Courier New"/>
      <w:lang w:val="x-none" w:eastAsia="x-none"/>
    </w:rPr>
  </w:style>
  <w:style w:type="paragraph" w:styleId="TOC1">
    <w:name w:val="toc 1"/>
    <w:basedOn w:val="Normal"/>
    <w:next w:val="Normal"/>
    <w:autoRedefine/>
    <w:uiPriority w:val="39"/>
    <w:rsid w:val="00DD6939"/>
    <w:pPr>
      <w:tabs>
        <w:tab w:val="left" w:pos="426"/>
        <w:tab w:val="right" w:pos="1701"/>
        <w:tab w:val="left" w:pos="1843"/>
      </w:tabs>
      <w:jc w:val="both"/>
    </w:pPr>
    <w:rPr>
      <w:sz w:val="24"/>
    </w:rPr>
  </w:style>
  <w:style w:type="paragraph" w:customStyle="1" w:styleId="DiagramaDiagrama">
    <w:name w:val="Diagrama Diagrama"/>
    <w:basedOn w:val="Normal"/>
    <w:rsid w:val="00DD6939"/>
    <w:pPr>
      <w:spacing w:after="160" w:line="240" w:lineRule="exact"/>
    </w:pPr>
    <w:rPr>
      <w:rFonts w:ascii="Verdana" w:hAnsi="Verdana" w:cs="Verdana"/>
      <w:lang w:val="en-US"/>
    </w:rPr>
  </w:style>
  <w:style w:type="paragraph" w:customStyle="1" w:styleId="Punktai">
    <w:name w:val="Punktai"/>
    <w:basedOn w:val="Normal"/>
    <w:rsid w:val="00DD6939"/>
    <w:pPr>
      <w:numPr>
        <w:numId w:val="13"/>
      </w:numPr>
      <w:spacing w:line="360" w:lineRule="auto"/>
      <w:jc w:val="both"/>
    </w:pPr>
    <w:rPr>
      <w:sz w:val="24"/>
    </w:rPr>
  </w:style>
  <w:style w:type="character" w:customStyle="1" w:styleId="Bodytext4">
    <w:name w:val="Body text_"/>
    <w:link w:val="Bodytext10"/>
    <w:locked/>
    <w:rsid w:val="00DD6939"/>
    <w:rPr>
      <w:spacing w:val="10"/>
      <w:sz w:val="19"/>
      <w:szCs w:val="19"/>
      <w:shd w:val="clear" w:color="auto" w:fill="FFFFFF"/>
    </w:rPr>
  </w:style>
  <w:style w:type="character" w:customStyle="1" w:styleId="Bodytext42">
    <w:name w:val="Body text42"/>
    <w:rsid w:val="00DD6939"/>
    <w:rPr>
      <w:noProof/>
      <w:spacing w:val="10"/>
      <w:sz w:val="19"/>
      <w:szCs w:val="19"/>
      <w:lang w:bidi="ar-SA"/>
    </w:rPr>
  </w:style>
  <w:style w:type="paragraph" w:customStyle="1" w:styleId="Bodytext10">
    <w:name w:val="Body text1"/>
    <w:basedOn w:val="Normal"/>
    <w:link w:val="Bodytext4"/>
    <w:rsid w:val="00DD6939"/>
    <w:pPr>
      <w:shd w:val="clear" w:color="auto" w:fill="FFFFFF"/>
      <w:spacing w:line="240" w:lineRule="atLeast"/>
      <w:jc w:val="both"/>
    </w:pPr>
    <w:rPr>
      <w:spacing w:val="10"/>
      <w:sz w:val="19"/>
      <w:szCs w:val="19"/>
      <w:lang w:eastAsia="lt-LT"/>
    </w:rPr>
  </w:style>
  <w:style w:type="character" w:customStyle="1" w:styleId="Bodytext41">
    <w:name w:val="Body text41"/>
    <w:rsid w:val="00DD6939"/>
    <w:rPr>
      <w:rFonts w:ascii="Times New Roman" w:hAnsi="Times New Roman" w:cs="Times New Roman"/>
      <w:noProof/>
      <w:spacing w:val="10"/>
      <w:sz w:val="19"/>
      <w:szCs w:val="19"/>
      <w:lang w:bidi="ar-SA"/>
    </w:rPr>
  </w:style>
  <w:style w:type="character" w:customStyle="1" w:styleId="Bodytext40">
    <w:name w:val="Body text40"/>
    <w:rsid w:val="00DD6939"/>
    <w:rPr>
      <w:rFonts w:ascii="Times New Roman" w:hAnsi="Times New Roman" w:cs="Times New Roman"/>
      <w:noProof/>
      <w:spacing w:val="10"/>
      <w:sz w:val="19"/>
      <w:szCs w:val="19"/>
      <w:lang w:bidi="ar-SA"/>
    </w:rPr>
  </w:style>
  <w:style w:type="character" w:customStyle="1" w:styleId="Bodytext39">
    <w:name w:val="Body text39"/>
    <w:rsid w:val="00DD6939"/>
    <w:rPr>
      <w:rFonts w:ascii="Times New Roman" w:hAnsi="Times New Roman" w:cs="Times New Roman"/>
      <w:noProof/>
      <w:spacing w:val="10"/>
      <w:sz w:val="19"/>
      <w:szCs w:val="19"/>
      <w:lang w:bidi="ar-SA"/>
    </w:rPr>
  </w:style>
  <w:style w:type="character" w:customStyle="1" w:styleId="Bodytext35">
    <w:name w:val="Body text35"/>
    <w:rsid w:val="00DD6939"/>
    <w:rPr>
      <w:rFonts w:ascii="Times New Roman" w:hAnsi="Times New Roman" w:cs="Times New Roman"/>
      <w:spacing w:val="10"/>
      <w:sz w:val="19"/>
      <w:szCs w:val="19"/>
      <w:lang w:bidi="ar-SA"/>
    </w:rPr>
  </w:style>
  <w:style w:type="character" w:customStyle="1" w:styleId="Bodytext34">
    <w:name w:val="Body text34"/>
    <w:rsid w:val="00DD6939"/>
    <w:rPr>
      <w:rFonts w:ascii="Times New Roman" w:hAnsi="Times New Roman" w:cs="Times New Roman"/>
      <w:noProof/>
      <w:spacing w:val="10"/>
      <w:sz w:val="19"/>
      <w:szCs w:val="19"/>
      <w:lang w:bidi="ar-SA"/>
    </w:rPr>
  </w:style>
  <w:style w:type="character" w:customStyle="1" w:styleId="Bodytext27">
    <w:name w:val="Body text27"/>
    <w:rsid w:val="00DD6939"/>
    <w:rPr>
      <w:rFonts w:ascii="Times New Roman" w:hAnsi="Times New Roman" w:cs="Times New Roman"/>
      <w:noProof/>
      <w:spacing w:val="10"/>
      <w:sz w:val="19"/>
      <w:szCs w:val="19"/>
      <w:lang w:bidi="ar-SA"/>
    </w:rPr>
  </w:style>
  <w:style w:type="character" w:customStyle="1" w:styleId="Bodytext22">
    <w:name w:val="Body text22"/>
    <w:rsid w:val="00DD6939"/>
    <w:rPr>
      <w:rFonts w:ascii="Times New Roman" w:hAnsi="Times New Roman" w:cs="Times New Roman"/>
      <w:spacing w:val="10"/>
      <w:sz w:val="19"/>
      <w:szCs w:val="19"/>
      <w:lang w:bidi="ar-SA"/>
    </w:rPr>
  </w:style>
  <w:style w:type="character" w:customStyle="1" w:styleId="Bodytext20">
    <w:name w:val="Body text20"/>
    <w:rsid w:val="00DD6939"/>
    <w:rPr>
      <w:rFonts w:ascii="Times New Roman" w:hAnsi="Times New Roman" w:cs="Times New Roman"/>
      <w:noProof/>
      <w:spacing w:val="10"/>
      <w:sz w:val="19"/>
      <w:szCs w:val="19"/>
      <w:lang w:bidi="ar-SA"/>
    </w:rPr>
  </w:style>
  <w:style w:type="character" w:customStyle="1" w:styleId="Bodytext19">
    <w:name w:val="Body text19"/>
    <w:rsid w:val="00DD6939"/>
    <w:rPr>
      <w:rFonts w:ascii="Times New Roman" w:hAnsi="Times New Roman" w:cs="Times New Roman"/>
      <w:noProof/>
      <w:spacing w:val="10"/>
      <w:sz w:val="19"/>
      <w:szCs w:val="19"/>
      <w:lang w:bidi="ar-SA"/>
    </w:rPr>
  </w:style>
  <w:style w:type="paragraph" w:customStyle="1" w:styleId="Hyperlink1">
    <w:name w:val="Hyperlink1"/>
    <w:basedOn w:val="Normal"/>
    <w:rsid w:val="00DD6939"/>
    <w:pPr>
      <w:spacing w:before="100" w:beforeAutospacing="1" w:after="100" w:afterAutospacing="1"/>
    </w:pPr>
    <w:rPr>
      <w:sz w:val="24"/>
      <w:szCs w:val="24"/>
      <w:lang w:eastAsia="lt-LT"/>
    </w:rPr>
  </w:style>
  <w:style w:type="character" w:customStyle="1" w:styleId="FontStyle23">
    <w:name w:val="Font Style23"/>
    <w:rsid w:val="00DD6939"/>
    <w:rPr>
      <w:rFonts w:ascii="Times New Roman" w:hAnsi="Times New Roman" w:cs="Times New Roman"/>
      <w:sz w:val="22"/>
      <w:szCs w:val="22"/>
    </w:rPr>
  </w:style>
  <w:style w:type="character" w:customStyle="1" w:styleId="parahead1">
    <w:name w:val="parahead1"/>
    <w:rsid w:val="00DD6939"/>
    <w:rPr>
      <w:rFonts w:ascii="Verdana" w:hAnsi="Verdana" w:hint="default"/>
      <w:b/>
      <w:bCs/>
      <w:color w:val="000000"/>
      <w:sz w:val="17"/>
      <w:szCs w:val="17"/>
    </w:rPr>
  </w:style>
  <w:style w:type="paragraph" w:customStyle="1" w:styleId="tajtip">
    <w:name w:val="tajtip"/>
    <w:basedOn w:val="Normal"/>
    <w:rsid w:val="00DD6939"/>
    <w:pPr>
      <w:spacing w:before="100" w:beforeAutospacing="1" w:after="100" w:afterAutospacing="1"/>
    </w:pPr>
    <w:rPr>
      <w:sz w:val="24"/>
      <w:szCs w:val="24"/>
      <w:lang w:eastAsia="lt-LT"/>
    </w:rPr>
  </w:style>
  <w:style w:type="paragraph" w:customStyle="1" w:styleId="BalloonText2">
    <w:name w:val="Balloon Text2"/>
    <w:basedOn w:val="Normal"/>
    <w:semiHidden/>
    <w:rsid w:val="00DD6939"/>
    <w:rPr>
      <w:rFonts w:ascii="Tahoma" w:hAnsi="Tahoma" w:cs="Tahoma"/>
      <w:sz w:val="16"/>
      <w:szCs w:val="16"/>
      <w:lang w:val="af-ZA"/>
    </w:rPr>
  </w:style>
  <w:style w:type="paragraph" w:customStyle="1" w:styleId="CommentSubject4">
    <w:name w:val="Comment Subject4"/>
    <w:basedOn w:val="CommentText"/>
    <w:next w:val="CommentText"/>
    <w:semiHidden/>
    <w:rsid w:val="00DD6939"/>
    <w:pPr>
      <w:spacing w:before="0" w:after="0"/>
    </w:pPr>
    <w:rPr>
      <w:rFonts w:ascii="Times New Roman" w:hAnsi="Times New Roman"/>
      <w:b/>
      <w:bCs/>
      <w:snapToGrid/>
      <w:lang w:val="af-ZA"/>
    </w:rPr>
  </w:style>
  <w:style w:type="paragraph" w:customStyle="1" w:styleId="CommentSubject3">
    <w:name w:val="Comment Subject3"/>
    <w:basedOn w:val="CommentText"/>
    <w:next w:val="CommentText"/>
    <w:semiHidden/>
    <w:rsid w:val="00DD6939"/>
    <w:pPr>
      <w:spacing w:before="0" w:after="0"/>
    </w:pPr>
    <w:rPr>
      <w:rFonts w:ascii="Times New Roman" w:hAnsi="Times New Roman"/>
      <w:b/>
      <w:bCs/>
      <w:snapToGrid/>
      <w:lang w:val="lt-LT" w:eastAsia="lt-LT"/>
    </w:rPr>
  </w:style>
  <w:style w:type="paragraph" w:customStyle="1" w:styleId="xl35">
    <w:name w:val="xl35"/>
    <w:basedOn w:val="Normal"/>
    <w:rsid w:val="00DD6939"/>
    <w:pPr>
      <w:spacing w:before="100" w:after="100"/>
      <w:jc w:val="center"/>
    </w:pPr>
    <w:rPr>
      <w:rFonts w:ascii="Arial" w:eastAsia="Arial Unicode MS" w:hAnsi="Arial"/>
      <w:b/>
      <w:sz w:val="24"/>
      <w:lang w:val="en-GB" w:eastAsia="lt-LT"/>
    </w:rPr>
  </w:style>
  <w:style w:type="paragraph" w:styleId="List2">
    <w:name w:val="List 2"/>
    <w:basedOn w:val="Normal"/>
    <w:rsid w:val="00DD6939"/>
    <w:pPr>
      <w:ind w:left="566" w:hanging="283"/>
    </w:pPr>
    <w:rPr>
      <w:sz w:val="24"/>
      <w:szCs w:val="24"/>
    </w:rPr>
  </w:style>
  <w:style w:type="paragraph" w:styleId="List3">
    <w:name w:val="List 3"/>
    <w:basedOn w:val="Normal"/>
    <w:rsid w:val="00DD6939"/>
    <w:pPr>
      <w:ind w:left="849" w:hanging="283"/>
    </w:pPr>
    <w:rPr>
      <w:sz w:val="24"/>
      <w:szCs w:val="24"/>
    </w:rPr>
  </w:style>
  <w:style w:type="paragraph" w:customStyle="1" w:styleId="DiagramaDiagramaCharChar">
    <w:name w:val="Diagrama Diagrama Char Char"/>
    <w:basedOn w:val="Normal"/>
    <w:rsid w:val="00DD6939"/>
    <w:pPr>
      <w:spacing w:after="160" w:line="240" w:lineRule="exact"/>
    </w:pPr>
    <w:rPr>
      <w:rFonts w:ascii="Verdana" w:hAnsi="Verdana" w:cs="Verdana"/>
      <w:lang w:val="en-US"/>
    </w:rPr>
  </w:style>
  <w:style w:type="paragraph" w:customStyle="1" w:styleId="msolistparagraph0">
    <w:name w:val="msolistparagraph"/>
    <w:basedOn w:val="Normal"/>
    <w:rsid w:val="00DD6939"/>
    <w:pPr>
      <w:ind w:left="720"/>
    </w:pPr>
    <w:rPr>
      <w:rFonts w:ascii="Calibri" w:hAnsi="Calibri"/>
      <w:sz w:val="22"/>
      <w:szCs w:val="22"/>
      <w:lang w:val="en-GB"/>
    </w:rPr>
  </w:style>
  <w:style w:type="character" w:customStyle="1" w:styleId="DiagramaDiagrama4">
    <w:name w:val="Diagrama Diagrama4"/>
    <w:semiHidden/>
    <w:rsid w:val="00DD6939"/>
    <w:rPr>
      <w:rFonts w:ascii="Times New Roman" w:eastAsia="Times New Roman" w:hAnsi="Times New Roman" w:cs="Times New Roman"/>
      <w:sz w:val="24"/>
      <w:szCs w:val="20"/>
      <w:lang w:val="lt-LT" w:eastAsia="lt-LT"/>
    </w:rPr>
  </w:style>
  <w:style w:type="paragraph" w:styleId="PlainText">
    <w:name w:val="Plain Text"/>
    <w:basedOn w:val="Normal"/>
    <w:link w:val="PlainTextChar"/>
    <w:rsid w:val="00DD6939"/>
    <w:rPr>
      <w:rFonts w:ascii="Courier New" w:eastAsia="Calibri" w:hAnsi="Courier New" w:cs="Courier New"/>
    </w:rPr>
  </w:style>
  <w:style w:type="character" w:customStyle="1" w:styleId="PlainTextChar">
    <w:name w:val="Plain Text Char"/>
    <w:basedOn w:val="DefaultParagraphFont"/>
    <w:link w:val="PlainText"/>
    <w:rsid w:val="00DD6939"/>
    <w:rPr>
      <w:rFonts w:ascii="Courier New" w:eastAsia="Calibri" w:hAnsi="Courier New" w:cs="Courier New"/>
      <w:lang w:eastAsia="en-US"/>
    </w:rPr>
  </w:style>
  <w:style w:type="paragraph" w:styleId="DocumentMap">
    <w:name w:val="Document Map"/>
    <w:basedOn w:val="Normal"/>
    <w:link w:val="DocumentMapChar"/>
    <w:rsid w:val="00DD6939"/>
    <w:pPr>
      <w:shd w:val="clear" w:color="auto" w:fill="000080"/>
    </w:pPr>
    <w:rPr>
      <w:rFonts w:ascii="Tahoma" w:hAnsi="Tahoma" w:cs="Tahoma"/>
      <w:lang w:val="af-ZA"/>
    </w:rPr>
  </w:style>
  <w:style w:type="character" w:customStyle="1" w:styleId="DocumentMapChar">
    <w:name w:val="Document Map Char"/>
    <w:basedOn w:val="DefaultParagraphFont"/>
    <w:link w:val="DocumentMap"/>
    <w:rsid w:val="00DD6939"/>
    <w:rPr>
      <w:rFonts w:ascii="Tahoma" w:hAnsi="Tahoma" w:cs="Tahoma"/>
      <w:shd w:val="clear" w:color="auto" w:fill="000080"/>
      <w:lang w:val="af-ZA" w:eastAsia="en-US"/>
    </w:rPr>
  </w:style>
  <w:style w:type="paragraph" w:customStyle="1" w:styleId="Stilius1">
    <w:name w:val="Stilius1"/>
    <w:basedOn w:val="Normal"/>
    <w:link w:val="Stilius1Diagrama"/>
    <w:qFormat/>
    <w:rsid w:val="00DD6939"/>
    <w:pPr>
      <w:tabs>
        <w:tab w:val="num" w:pos="1440"/>
      </w:tabs>
      <w:ind w:left="1224" w:hanging="504"/>
      <w:jc w:val="both"/>
    </w:pPr>
    <w:rPr>
      <w:b/>
      <w:sz w:val="24"/>
      <w:szCs w:val="24"/>
      <w:lang w:val="af-ZA"/>
    </w:rPr>
  </w:style>
  <w:style w:type="paragraph" w:customStyle="1" w:styleId="Stilius2">
    <w:name w:val="Stilius2"/>
    <w:basedOn w:val="Normal"/>
    <w:link w:val="Stilius2Diagrama"/>
    <w:qFormat/>
    <w:rsid w:val="00DD6939"/>
    <w:pPr>
      <w:tabs>
        <w:tab w:val="num" w:pos="720"/>
      </w:tabs>
      <w:ind w:left="720" w:hanging="720"/>
    </w:pPr>
    <w:rPr>
      <w:sz w:val="24"/>
      <w:szCs w:val="22"/>
      <w:lang w:val="af-ZA"/>
    </w:rPr>
  </w:style>
  <w:style w:type="character" w:customStyle="1" w:styleId="Stilius1Diagrama">
    <w:name w:val="Stilius1 Diagrama"/>
    <w:link w:val="Stilius1"/>
    <w:rsid w:val="00DD6939"/>
    <w:rPr>
      <w:b/>
      <w:sz w:val="24"/>
      <w:szCs w:val="24"/>
      <w:lang w:val="af-ZA" w:eastAsia="en-US"/>
    </w:rPr>
  </w:style>
  <w:style w:type="character" w:customStyle="1" w:styleId="Stilius2Diagrama">
    <w:name w:val="Stilius2 Diagrama"/>
    <w:link w:val="Stilius2"/>
    <w:rsid w:val="00DD6939"/>
    <w:rPr>
      <w:sz w:val="24"/>
      <w:szCs w:val="22"/>
      <w:lang w:val="af-ZA" w:eastAsia="en-US"/>
    </w:rPr>
  </w:style>
  <w:style w:type="paragraph" w:customStyle="1" w:styleId="OutlineHead">
    <w:name w:val="Outline Head"/>
    <w:basedOn w:val="Normal"/>
    <w:rsid w:val="00DD6939"/>
    <w:pPr>
      <w:spacing w:after="360" w:line="240" w:lineRule="exact"/>
    </w:pPr>
    <w:rPr>
      <w:rFonts w:ascii="Futura Hv" w:hAnsi="Futura Hv"/>
      <w:sz w:val="24"/>
      <w:lang w:val="en-US"/>
    </w:rPr>
  </w:style>
  <w:style w:type="paragraph" w:customStyle="1" w:styleId="Mystyle">
    <w:name w:val="Mystyle"/>
    <w:basedOn w:val="Normal"/>
    <w:rsid w:val="00DD6939"/>
    <w:pPr>
      <w:spacing w:after="120"/>
      <w:jc w:val="both"/>
    </w:pPr>
    <w:rPr>
      <w:sz w:val="24"/>
    </w:rPr>
  </w:style>
  <w:style w:type="paragraph" w:customStyle="1" w:styleId="DocumentText">
    <w:name w:val="Document Text"/>
    <w:basedOn w:val="BodyText"/>
    <w:qFormat/>
    <w:rsid w:val="00DD6939"/>
    <w:pPr>
      <w:spacing w:after="120" w:line="264" w:lineRule="auto"/>
      <w:ind w:firstLine="425"/>
    </w:pPr>
    <w:rPr>
      <w:rFonts w:ascii="Verdana" w:hAnsi="Verdana"/>
      <w:sz w:val="20"/>
      <w:szCs w:val="22"/>
    </w:rPr>
  </w:style>
  <w:style w:type="paragraph" w:customStyle="1" w:styleId="DocumentBulletsdash">
    <w:name w:val="Document Bullets (dash)"/>
    <w:basedOn w:val="DocumentText"/>
    <w:qFormat/>
    <w:rsid w:val="00DD6939"/>
    <w:pPr>
      <w:numPr>
        <w:numId w:val="14"/>
      </w:numPr>
      <w:spacing w:after="160"/>
      <w:contextualSpacing/>
    </w:pPr>
  </w:style>
  <w:style w:type="paragraph" w:styleId="Caption">
    <w:name w:val="caption"/>
    <w:aliases w:val="Document Object Caption,paveikslas,Paveikslo pavadinimas,Paveiksliukai,A pilka,TabelOverskrift"/>
    <w:basedOn w:val="Normal"/>
    <w:next w:val="Normal"/>
    <w:uiPriority w:val="35"/>
    <w:unhideWhenUsed/>
    <w:qFormat/>
    <w:rsid w:val="00DD6939"/>
    <w:pPr>
      <w:keepNext/>
      <w:spacing w:before="80" w:after="40"/>
      <w:contextualSpacing/>
      <w:jc w:val="right"/>
    </w:pPr>
    <w:rPr>
      <w:rFonts w:ascii="Verdana" w:hAnsi="Verdana"/>
      <w:b/>
      <w:bCs/>
      <w:noProof/>
      <w:sz w:val="16"/>
      <w:szCs w:val="18"/>
    </w:rPr>
  </w:style>
  <w:style w:type="numbering" w:customStyle="1" w:styleId="Bulletedtext">
    <w:name w:val="Bulleted text"/>
    <w:basedOn w:val="NoList"/>
    <w:rsid w:val="00DD6939"/>
    <w:pPr>
      <w:numPr>
        <w:numId w:val="15"/>
      </w:numPr>
    </w:pPr>
  </w:style>
  <w:style w:type="paragraph" w:customStyle="1" w:styleId="Textbody">
    <w:name w:val="Text body"/>
    <w:basedOn w:val="Standard"/>
    <w:rsid w:val="00DD6939"/>
    <w:pPr>
      <w:widowControl/>
      <w:tabs>
        <w:tab w:val="left" w:pos="720"/>
      </w:tabs>
      <w:suppressAutoHyphens/>
      <w:autoSpaceDE/>
      <w:adjustRightInd/>
      <w:spacing w:before="80" w:after="80"/>
      <w:jc w:val="both"/>
      <w:textAlignment w:val="baseline"/>
    </w:pPr>
    <w:rPr>
      <w:rFonts w:ascii="Verdana" w:eastAsia="Times New Roman" w:hAnsi="Verdana"/>
      <w:color w:val="00000A"/>
      <w:kern w:val="3"/>
      <w:szCs w:val="22"/>
    </w:rPr>
  </w:style>
  <w:style w:type="numbering" w:customStyle="1" w:styleId="WWNum3">
    <w:name w:val="WWNum3"/>
    <w:basedOn w:val="NoList"/>
    <w:rsid w:val="00DD6939"/>
    <w:pPr>
      <w:numPr>
        <w:numId w:val="16"/>
      </w:numPr>
    </w:pPr>
  </w:style>
  <w:style w:type="paragraph" w:customStyle="1" w:styleId="Style-7">
    <w:name w:val="Style-7"/>
    <w:rsid w:val="00DD6939"/>
    <w:pPr>
      <w:suppressAutoHyphens/>
    </w:pPr>
    <w:rPr>
      <w:kern w:val="2"/>
      <w:lang w:val="en-US" w:eastAsia="ar-SA"/>
    </w:rPr>
  </w:style>
  <w:style w:type="paragraph" w:styleId="TOCHeading">
    <w:name w:val="TOC Heading"/>
    <w:basedOn w:val="Heading1"/>
    <w:next w:val="Normal"/>
    <w:uiPriority w:val="39"/>
    <w:unhideWhenUsed/>
    <w:qFormat/>
    <w:rsid w:val="00DD6939"/>
    <w:pPr>
      <w:keepLines/>
      <w:spacing w:before="480" w:line="276" w:lineRule="auto"/>
      <w:ind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3">
    <w:name w:val="toc 3"/>
    <w:basedOn w:val="Normal"/>
    <w:next w:val="Normal"/>
    <w:autoRedefine/>
    <w:rsid w:val="00DD6939"/>
    <w:pPr>
      <w:tabs>
        <w:tab w:val="right" w:pos="9631"/>
      </w:tabs>
      <w:spacing w:after="100"/>
      <w:ind w:left="142"/>
    </w:pPr>
    <w:rPr>
      <w:sz w:val="24"/>
      <w:szCs w:val="24"/>
    </w:rPr>
  </w:style>
  <w:style w:type="paragraph" w:styleId="TOC2">
    <w:name w:val="toc 2"/>
    <w:basedOn w:val="Normal"/>
    <w:next w:val="Normal"/>
    <w:autoRedefine/>
    <w:uiPriority w:val="39"/>
    <w:rsid w:val="00DD6939"/>
    <w:pPr>
      <w:tabs>
        <w:tab w:val="right" w:leader="dot" w:pos="9631"/>
      </w:tabs>
      <w:spacing w:after="100"/>
    </w:pPr>
    <w:rPr>
      <w:sz w:val="24"/>
      <w:szCs w:val="24"/>
    </w:rPr>
  </w:style>
  <w:style w:type="paragraph" w:customStyle="1" w:styleId="Heading">
    <w:name w:val="Heading"/>
    <w:basedOn w:val="Heading1"/>
    <w:qFormat/>
    <w:rsid w:val="00DD6939"/>
    <w:pPr>
      <w:shd w:val="clear" w:color="auto" w:fill="FFFFFF"/>
      <w:tabs>
        <w:tab w:val="left" w:pos="730"/>
      </w:tabs>
      <w:ind w:firstLine="0"/>
    </w:pPr>
    <w:rPr>
      <w:b/>
      <w:bCs/>
      <w:color w:val="000000"/>
      <w:szCs w:val="24"/>
    </w:rPr>
  </w:style>
  <w:style w:type="paragraph" w:styleId="NoSpacing">
    <w:name w:val="No Spacing"/>
    <w:uiPriority w:val="1"/>
    <w:qFormat/>
    <w:rsid w:val="00DD6939"/>
    <w:rPr>
      <w:rFonts w:eastAsia="Calibri"/>
      <w:sz w:val="24"/>
      <w:szCs w:val="22"/>
      <w:lang w:eastAsia="en-US"/>
    </w:rPr>
  </w:style>
  <w:style w:type="paragraph" w:customStyle="1" w:styleId="PagrindinistekstasTimesNewRoman">
    <w:name w:val="Pagrindinis tekstas + Times New Roman"/>
    <w:aliases w:val="8 pt,Abipusė lygiuotė,Prieš:  3 pt"/>
    <w:basedOn w:val="Footer"/>
    <w:rsid w:val="00DD6939"/>
    <w:pPr>
      <w:keepNext/>
      <w:keepLines/>
      <w:numPr>
        <w:ilvl w:val="1"/>
        <w:numId w:val="17"/>
      </w:numPr>
      <w:tabs>
        <w:tab w:val="clear" w:pos="4819"/>
        <w:tab w:val="clear" w:pos="9638"/>
      </w:tabs>
      <w:spacing w:before="60"/>
      <w:jc w:val="both"/>
    </w:pPr>
    <w:rPr>
      <w:sz w:val="16"/>
      <w:szCs w:val="16"/>
    </w:rPr>
  </w:style>
  <w:style w:type="character" w:customStyle="1" w:styleId="st1">
    <w:name w:val="st1"/>
    <w:basedOn w:val="DefaultParagraphFont"/>
    <w:rsid w:val="00DD6939"/>
  </w:style>
  <w:style w:type="paragraph" w:customStyle="1" w:styleId="prastasis1">
    <w:name w:val="Įprastasis1"/>
    <w:rsid w:val="00DD6939"/>
    <w:pPr>
      <w:widowControl w:val="0"/>
      <w:suppressAutoHyphens/>
      <w:spacing w:after="200" w:line="276" w:lineRule="auto"/>
    </w:pPr>
    <w:rPr>
      <w:rFonts w:eastAsia="Calibri" w:cs="Calibri"/>
      <w:color w:val="00000A"/>
      <w:sz w:val="24"/>
      <w:szCs w:val="24"/>
      <w:lang w:val="en-US" w:eastAsia="en-US"/>
    </w:rPr>
  </w:style>
  <w:style w:type="character" w:customStyle="1" w:styleId="FontStyle75">
    <w:name w:val="Font Style75"/>
    <w:rsid w:val="00DD6939"/>
    <w:rPr>
      <w:rFonts w:ascii="Times New Roman" w:hAnsi="Times New Roman" w:cs="Times New Roman"/>
      <w:b/>
      <w:bCs/>
      <w:sz w:val="22"/>
      <w:szCs w:val="22"/>
    </w:rPr>
  </w:style>
  <w:style w:type="paragraph" w:customStyle="1" w:styleId="Body2">
    <w:name w:val="Body 2"/>
    <w:rsid w:val="00DD6939"/>
    <w:pPr>
      <w:suppressAutoHyphens/>
      <w:spacing w:after="40"/>
      <w:jc w:val="both"/>
    </w:pPr>
    <w:rPr>
      <w:rFonts w:eastAsia="Arial Unicode MS" w:cs="Arial Unicode MS"/>
      <w:color w:val="000000"/>
      <w:sz w:val="22"/>
      <w:szCs w:val="22"/>
      <w:lang w:val="en-US"/>
    </w:rPr>
  </w:style>
  <w:style w:type="paragraph" w:customStyle="1" w:styleId="Pantraste">
    <w:name w:val="P.antraste"/>
    <w:basedOn w:val="Normal"/>
    <w:qFormat/>
    <w:rsid w:val="00DD6939"/>
    <w:pPr>
      <w:ind w:left="-142"/>
      <w:jc w:val="center"/>
    </w:pPr>
    <w:rPr>
      <w:b/>
      <w:sz w:val="24"/>
      <w:szCs w:val="24"/>
    </w:rPr>
  </w:style>
  <w:style w:type="character" w:customStyle="1" w:styleId="Mention1">
    <w:name w:val="Mention1"/>
    <w:basedOn w:val="DefaultParagraphFont"/>
    <w:uiPriority w:val="99"/>
    <w:semiHidden/>
    <w:unhideWhenUsed/>
    <w:rsid w:val="00DD6939"/>
    <w:rPr>
      <w:color w:val="2B579A"/>
      <w:shd w:val="clear" w:color="auto" w:fill="E6E6E6"/>
    </w:rPr>
  </w:style>
  <w:style w:type="paragraph" w:styleId="EnvelopeAddress">
    <w:name w:val="envelope address"/>
    <w:basedOn w:val="Normal"/>
    <w:semiHidden/>
    <w:rsid w:val="00DD6939"/>
    <w:pPr>
      <w:framePr w:w="7920" w:h="1980" w:hRule="exact" w:hSpace="180" w:wrap="auto" w:hAnchor="page" w:xAlign="center" w:yAlign="bottom"/>
      <w:ind w:left="2880"/>
    </w:pPr>
    <w:rPr>
      <w:rFonts w:ascii="Arial" w:hAnsi="Arial"/>
      <w:sz w:val="24"/>
      <w:lang w:val="en-US"/>
    </w:rPr>
  </w:style>
  <w:style w:type="paragraph" w:customStyle="1" w:styleId="ContractItem1">
    <w:name w:val="Contract Item 1"/>
    <w:basedOn w:val="Normal"/>
    <w:rsid w:val="00DD6939"/>
    <w:pPr>
      <w:numPr>
        <w:numId w:val="18"/>
      </w:numPr>
      <w:tabs>
        <w:tab w:val="left" w:pos="709"/>
      </w:tabs>
      <w:spacing w:before="120" w:after="120"/>
      <w:jc w:val="both"/>
      <w:outlineLvl w:val="0"/>
    </w:pPr>
    <w:rPr>
      <w:b/>
      <w:sz w:val="22"/>
      <w:szCs w:val="22"/>
    </w:rPr>
  </w:style>
  <w:style w:type="paragraph" w:customStyle="1" w:styleId="ContractItem2">
    <w:name w:val="Contract Item 2"/>
    <w:basedOn w:val="ContractItem1"/>
    <w:rsid w:val="00DD6939"/>
    <w:pPr>
      <w:numPr>
        <w:ilvl w:val="1"/>
      </w:numPr>
      <w:tabs>
        <w:tab w:val="clear" w:pos="720"/>
        <w:tab w:val="left" w:pos="397"/>
        <w:tab w:val="num" w:pos="1080"/>
        <w:tab w:val="num" w:pos="1800"/>
      </w:tabs>
      <w:spacing w:before="0" w:after="80"/>
      <w:ind w:left="1800" w:hanging="360"/>
      <w:outlineLvl w:val="1"/>
    </w:pPr>
    <w:rPr>
      <w:b w:val="0"/>
      <w:bCs/>
    </w:rPr>
  </w:style>
  <w:style w:type="paragraph" w:customStyle="1" w:styleId="ContractItem3">
    <w:name w:val="Contract Item 3"/>
    <w:basedOn w:val="ContractItem2"/>
    <w:rsid w:val="00DD6939"/>
    <w:pPr>
      <w:numPr>
        <w:ilvl w:val="2"/>
      </w:numPr>
      <w:tabs>
        <w:tab w:val="clear" w:pos="397"/>
        <w:tab w:val="clear" w:pos="1080"/>
        <w:tab w:val="left" w:pos="794"/>
        <w:tab w:val="num" w:pos="2520"/>
      </w:tabs>
      <w:ind w:left="2520" w:hanging="180"/>
      <w:outlineLvl w:val="2"/>
    </w:pPr>
  </w:style>
  <w:style w:type="paragraph" w:customStyle="1" w:styleId="Style6">
    <w:name w:val="Style6"/>
    <w:basedOn w:val="Normal"/>
    <w:rsid w:val="00DD6939"/>
    <w:pPr>
      <w:widowControl w:val="0"/>
      <w:autoSpaceDE w:val="0"/>
      <w:autoSpaceDN w:val="0"/>
      <w:adjustRightInd w:val="0"/>
      <w:jc w:val="center"/>
    </w:pPr>
    <w:rPr>
      <w:sz w:val="24"/>
      <w:szCs w:val="24"/>
      <w:lang w:val="ru-RU" w:eastAsia="ru-RU"/>
    </w:rPr>
  </w:style>
  <w:style w:type="character" w:customStyle="1" w:styleId="FontStyle44">
    <w:name w:val="Font Style44"/>
    <w:rsid w:val="00DD6939"/>
    <w:rPr>
      <w:rFonts w:ascii="Times New Roman" w:hAnsi="Times New Roman" w:cs="Times New Roman"/>
      <w:sz w:val="22"/>
      <w:szCs w:val="22"/>
    </w:rPr>
  </w:style>
  <w:style w:type="paragraph" w:customStyle="1" w:styleId="linija0">
    <w:name w:val="linija"/>
    <w:basedOn w:val="Normal"/>
    <w:rsid w:val="00DD6939"/>
    <w:pPr>
      <w:spacing w:before="100" w:beforeAutospacing="1" w:after="100" w:afterAutospacing="1"/>
    </w:pPr>
    <w:rPr>
      <w:sz w:val="24"/>
      <w:szCs w:val="24"/>
      <w:lang w:eastAsia="lt-LT"/>
    </w:rPr>
  </w:style>
  <w:style w:type="paragraph" w:customStyle="1" w:styleId="Pagrindinistekstas1">
    <w:name w:val="Pagrindinis tekstas1"/>
    <w:rsid w:val="00DD6939"/>
    <w:pPr>
      <w:snapToGrid w:val="0"/>
      <w:ind w:firstLine="312"/>
      <w:jc w:val="both"/>
    </w:pPr>
    <w:rPr>
      <w:rFonts w:ascii="TimesLT" w:hAnsi="TimesLT"/>
      <w:lang w:val="en-US" w:eastAsia="en-US"/>
    </w:rPr>
  </w:style>
  <w:style w:type="paragraph" w:customStyle="1" w:styleId="bodis">
    <w:name w:val="bodis"/>
    <w:basedOn w:val="Normal"/>
    <w:rsid w:val="00DD6939"/>
    <w:pPr>
      <w:spacing w:line="360" w:lineRule="auto"/>
      <w:ind w:firstLine="720"/>
      <w:jc w:val="both"/>
    </w:pPr>
    <w:rPr>
      <w:sz w:val="24"/>
      <w:lang w:val="en-GB"/>
    </w:rPr>
  </w:style>
  <w:style w:type="paragraph" w:customStyle="1" w:styleId="headingas">
    <w:name w:val="headingas"/>
    <w:basedOn w:val="Heading9"/>
    <w:rsid w:val="00DD6939"/>
    <w:pPr>
      <w:keepNext w:val="0"/>
      <w:autoSpaceDE w:val="0"/>
      <w:autoSpaceDN w:val="0"/>
      <w:adjustRightInd w:val="0"/>
      <w:spacing w:line="360" w:lineRule="auto"/>
      <w:jc w:val="center"/>
    </w:pPr>
    <w:rPr>
      <w:b/>
      <w:bCs/>
      <w:caps/>
      <w:sz w:val="24"/>
      <w:lang w:val="en-US"/>
    </w:rPr>
  </w:style>
  <w:style w:type="character" w:customStyle="1" w:styleId="FontStyle61">
    <w:name w:val="Font Style61"/>
    <w:rsid w:val="00DD6939"/>
    <w:rPr>
      <w:rFonts w:ascii="Arial Unicode MS" w:eastAsia="Arial Unicode MS" w:cs="Arial Unicode MS"/>
      <w:sz w:val="18"/>
      <w:szCs w:val="18"/>
    </w:rPr>
  </w:style>
  <w:style w:type="character" w:customStyle="1" w:styleId="FontStyle60">
    <w:name w:val="Font Style60"/>
    <w:rsid w:val="00DD6939"/>
    <w:rPr>
      <w:rFonts w:ascii="Arial Unicode MS" w:eastAsia="Arial Unicode MS" w:cs="Arial Unicode MS"/>
      <w:b/>
      <w:bCs/>
      <w:sz w:val="18"/>
      <w:szCs w:val="18"/>
    </w:rPr>
  </w:style>
  <w:style w:type="character" w:customStyle="1" w:styleId="DebesliotekstasDiagrama">
    <w:name w:val="Debesėlio tekstas Diagrama"/>
    <w:uiPriority w:val="99"/>
    <w:semiHidden/>
    <w:rsid w:val="00DD6939"/>
    <w:rPr>
      <w:rFonts w:ascii="Tahoma" w:hAnsi="Tahoma" w:cs="Tahoma"/>
      <w:sz w:val="16"/>
      <w:szCs w:val="16"/>
      <w:lang w:val="en-US" w:eastAsia="en-US"/>
    </w:rPr>
  </w:style>
  <w:style w:type="paragraph" w:customStyle="1" w:styleId="Style-14">
    <w:name w:val="Style-14"/>
    <w:rsid w:val="00DD6939"/>
    <w:rPr>
      <w:lang w:val="en-US" w:eastAsia="en-US"/>
    </w:rPr>
  </w:style>
  <w:style w:type="character" w:customStyle="1" w:styleId="KomentarotekstasDiagrama">
    <w:name w:val="Komentaro tekstas Diagrama"/>
    <w:uiPriority w:val="99"/>
    <w:semiHidden/>
    <w:rsid w:val="00DD6939"/>
    <w:rPr>
      <w:rFonts w:eastAsia="Calibri"/>
      <w:lang w:eastAsia="en-US"/>
    </w:rPr>
  </w:style>
  <w:style w:type="character" w:customStyle="1" w:styleId="KomentarotemaDiagrama">
    <w:name w:val="Komentaro tema Diagrama"/>
    <w:uiPriority w:val="99"/>
    <w:semiHidden/>
    <w:rsid w:val="00DD6939"/>
    <w:rPr>
      <w:rFonts w:eastAsia="Calibri"/>
      <w:b/>
      <w:bCs/>
      <w:lang w:eastAsia="en-US"/>
    </w:rPr>
  </w:style>
  <w:style w:type="paragraph" w:styleId="ListBullet">
    <w:name w:val="List Bullet"/>
    <w:basedOn w:val="Normal"/>
    <w:autoRedefine/>
    <w:semiHidden/>
    <w:rsid w:val="00DD6939"/>
    <w:pPr>
      <w:tabs>
        <w:tab w:val="left" w:pos="0"/>
      </w:tabs>
      <w:ind w:left="106"/>
      <w:jc w:val="both"/>
    </w:pPr>
    <w:rPr>
      <w:b/>
      <w:sz w:val="24"/>
      <w:szCs w:val="24"/>
      <w:lang w:eastAsia="lt-LT"/>
    </w:rPr>
  </w:style>
  <w:style w:type="paragraph" w:customStyle="1" w:styleId="ListStyle">
    <w:name w:val="ListStyle"/>
    <w:rsid w:val="00DD6939"/>
    <w:rPr>
      <w:lang w:val="en-US" w:eastAsia="en-US"/>
    </w:rPr>
  </w:style>
  <w:style w:type="paragraph" w:customStyle="1" w:styleId="normaltableau">
    <w:name w:val="normal_tableau"/>
    <w:basedOn w:val="Normal"/>
    <w:rsid w:val="00DD6939"/>
    <w:pPr>
      <w:spacing w:before="120" w:after="120"/>
      <w:jc w:val="both"/>
    </w:pPr>
    <w:rPr>
      <w:rFonts w:ascii="Optima" w:hAnsi="Optima"/>
      <w:sz w:val="22"/>
      <w:lang w:val="en-GB"/>
    </w:rPr>
  </w:style>
  <w:style w:type="paragraph" w:customStyle="1" w:styleId="Bodytekstas">
    <w:name w:val="Body tekstas"/>
    <w:basedOn w:val="Normal"/>
    <w:rsid w:val="00DD6939"/>
    <w:pPr>
      <w:keepLines/>
      <w:spacing w:after="120"/>
      <w:ind w:firstLine="567"/>
      <w:jc w:val="both"/>
    </w:pPr>
    <w:rPr>
      <w:sz w:val="24"/>
      <w:szCs w:val="24"/>
    </w:rPr>
  </w:style>
  <w:style w:type="paragraph" w:customStyle="1" w:styleId="NoSpacing1">
    <w:name w:val="No Spacing1"/>
    <w:qFormat/>
    <w:rsid w:val="00DD6939"/>
    <w:rPr>
      <w:rFonts w:ascii="Calibri" w:eastAsia="Calibri" w:hAnsi="Calibri"/>
      <w:sz w:val="22"/>
      <w:szCs w:val="22"/>
      <w:lang w:eastAsia="en-US"/>
    </w:rPr>
  </w:style>
  <w:style w:type="paragraph" w:customStyle="1" w:styleId="xl87">
    <w:name w:val="xl87"/>
    <w:basedOn w:val="Normal"/>
    <w:rsid w:val="00DD6939"/>
    <w:pPr>
      <w:spacing w:before="100" w:beforeAutospacing="1" w:after="100" w:afterAutospacing="1"/>
      <w:jc w:val="center"/>
    </w:pPr>
    <w:rPr>
      <w:sz w:val="24"/>
      <w:szCs w:val="24"/>
      <w:lang w:eastAsia="lt-LT"/>
    </w:rPr>
  </w:style>
  <w:style w:type="character" w:customStyle="1" w:styleId="FontStyle65">
    <w:name w:val="Font Style65"/>
    <w:rsid w:val="00DD6939"/>
    <w:rPr>
      <w:rFonts w:ascii="Times New Roman" w:hAnsi="Times New Roman" w:cs="Times New Roman"/>
      <w:sz w:val="22"/>
      <w:szCs w:val="22"/>
    </w:rPr>
  </w:style>
  <w:style w:type="paragraph" w:customStyle="1" w:styleId="Style21">
    <w:name w:val="Style21"/>
    <w:basedOn w:val="Normal"/>
    <w:rsid w:val="00DD6939"/>
    <w:pPr>
      <w:widowControl w:val="0"/>
      <w:autoSpaceDE w:val="0"/>
      <w:autoSpaceDN w:val="0"/>
      <w:adjustRightInd w:val="0"/>
      <w:spacing w:line="274" w:lineRule="exact"/>
      <w:jc w:val="both"/>
    </w:pPr>
    <w:rPr>
      <w:rFonts w:ascii="Lucida Sans Unicode" w:hAnsi="Lucida Sans Unicode"/>
      <w:sz w:val="24"/>
      <w:szCs w:val="24"/>
      <w:lang w:val="en-US"/>
    </w:rPr>
  </w:style>
  <w:style w:type="paragraph" w:customStyle="1" w:styleId="Style24">
    <w:name w:val="Style24"/>
    <w:basedOn w:val="Normal"/>
    <w:rsid w:val="00DD6939"/>
    <w:pPr>
      <w:widowControl w:val="0"/>
      <w:autoSpaceDE w:val="0"/>
      <w:autoSpaceDN w:val="0"/>
      <w:adjustRightInd w:val="0"/>
    </w:pPr>
    <w:rPr>
      <w:rFonts w:ascii="Lucida Sans Unicode" w:hAnsi="Lucida Sans Unicode"/>
      <w:sz w:val="24"/>
      <w:szCs w:val="24"/>
      <w:lang w:val="en-US"/>
    </w:rPr>
  </w:style>
  <w:style w:type="paragraph" w:customStyle="1" w:styleId="Style-20">
    <w:name w:val="Style-20"/>
    <w:rsid w:val="00DD6939"/>
    <w:rPr>
      <w:lang w:val="en-US" w:eastAsia="en-US"/>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uiPriority w:val="99"/>
    <w:rsid w:val="00DD6939"/>
    <w:rPr>
      <w:sz w:val="24"/>
    </w:rPr>
  </w:style>
  <w:style w:type="character" w:customStyle="1" w:styleId="apple-style-span">
    <w:name w:val="apple-style-span"/>
    <w:basedOn w:val="DefaultParagraphFont"/>
    <w:rsid w:val="00DD6939"/>
  </w:style>
  <w:style w:type="paragraph" w:customStyle="1" w:styleId="Style1">
    <w:name w:val="Style1"/>
    <w:basedOn w:val="Normal"/>
    <w:qFormat/>
    <w:rsid w:val="00DD6939"/>
    <w:pPr>
      <w:numPr>
        <w:numId w:val="19"/>
      </w:numPr>
      <w:jc w:val="both"/>
    </w:pPr>
    <w:rPr>
      <w:sz w:val="24"/>
      <w:szCs w:val="24"/>
      <w:lang w:val="en-US"/>
    </w:rPr>
  </w:style>
  <w:style w:type="character" w:customStyle="1" w:styleId="Style1Char">
    <w:name w:val="Style1 Char"/>
    <w:rsid w:val="00DD6939"/>
    <w:rPr>
      <w:sz w:val="24"/>
      <w:szCs w:val="24"/>
      <w:lang w:val="en-US" w:eastAsia="en-US"/>
    </w:rPr>
  </w:style>
  <w:style w:type="character" w:customStyle="1" w:styleId="SraopastraipaDiagrama">
    <w:name w:val="Sąrašo pastraipa Diagrama"/>
    <w:aliases w:val="Bullet EY Diagrama,List Paragraph2 Diagrama,List Paragraph1 Diagrama,List Paragraph21 Diagrama,Lentele Diagrama"/>
    <w:uiPriority w:val="34"/>
    <w:locked/>
    <w:rsid w:val="00DD6939"/>
    <w:rPr>
      <w:lang w:val="en-US" w:eastAsia="en-US"/>
    </w:rPr>
  </w:style>
  <w:style w:type="paragraph" w:customStyle="1" w:styleId="LentelesAntraste">
    <w:name w:val="LentelesAntraste"/>
    <w:basedOn w:val="Normal"/>
    <w:rsid w:val="00DD6939"/>
    <w:pPr>
      <w:spacing w:before="120" w:after="120"/>
      <w:jc w:val="center"/>
    </w:pPr>
    <w:rPr>
      <w:b/>
      <w:sz w:val="24"/>
      <w:szCs w:val="24"/>
    </w:rPr>
  </w:style>
  <w:style w:type="numbering" w:customStyle="1" w:styleId="Sraonra1">
    <w:name w:val="Sąrašo nėra1"/>
    <w:next w:val="NoList"/>
    <w:uiPriority w:val="99"/>
    <w:semiHidden/>
    <w:unhideWhenUsed/>
    <w:rsid w:val="00DD6939"/>
  </w:style>
  <w:style w:type="paragraph" w:styleId="Subtitle">
    <w:name w:val="Subtitle"/>
    <w:basedOn w:val="Normal"/>
    <w:link w:val="SubtitleChar"/>
    <w:qFormat/>
    <w:rsid w:val="00DD6939"/>
    <w:pPr>
      <w:ind w:firstLine="851"/>
      <w:jc w:val="center"/>
    </w:pPr>
    <w:rPr>
      <w:b/>
      <w:bCs/>
      <w:sz w:val="24"/>
      <w:szCs w:val="24"/>
      <w:lang w:val="en-GB"/>
    </w:rPr>
  </w:style>
  <w:style w:type="character" w:customStyle="1" w:styleId="SubtitleChar">
    <w:name w:val="Subtitle Char"/>
    <w:basedOn w:val="DefaultParagraphFont"/>
    <w:link w:val="Subtitle"/>
    <w:rsid w:val="00DD6939"/>
    <w:rPr>
      <w:b/>
      <w:bCs/>
      <w:sz w:val="24"/>
      <w:szCs w:val="24"/>
      <w:lang w:val="en-GB" w:eastAsia="en-US"/>
    </w:rPr>
  </w:style>
  <w:style w:type="character" w:customStyle="1" w:styleId="Pagrindinistekstas2Diagrama">
    <w:name w:val="Pagrindinis tekstas 2 Diagrama"/>
    <w:semiHidden/>
    <w:rsid w:val="00DD6939"/>
    <w:rPr>
      <w:sz w:val="24"/>
      <w:szCs w:val="24"/>
      <w:lang w:val="en-GB" w:eastAsia="en-US"/>
    </w:rPr>
  </w:style>
  <w:style w:type="paragraph" w:customStyle="1" w:styleId="CentrBold">
    <w:name w:val="CentrBold"/>
    <w:rsid w:val="00DD6939"/>
    <w:pPr>
      <w:autoSpaceDE w:val="0"/>
      <w:autoSpaceDN w:val="0"/>
      <w:adjustRightInd w:val="0"/>
      <w:jc w:val="center"/>
    </w:pPr>
    <w:rPr>
      <w:rFonts w:ascii="TimesLT" w:hAnsi="TimesLT"/>
      <w:b/>
      <w:bCs/>
      <w:caps/>
      <w:lang w:val="en-US" w:eastAsia="en-US"/>
    </w:rPr>
  </w:style>
  <w:style w:type="paragraph" w:customStyle="1" w:styleId="b1">
    <w:name w:val="b1"/>
    <w:basedOn w:val="ListParagraph"/>
    <w:qFormat/>
    <w:rsid w:val="00DD6939"/>
    <w:pPr>
      <w:numPr>
        <w:ilvl w:val="1"/>
        <w:numId w:val="20"/>
      </w:numPr>
      <w:tabs>
        <w:tab w:val="left" w:pos="714"/>
        <w:tab w:val="num" w:pos="2149"/>
      </w:tabs>
      <w:autoSpaceDE w:val="0"/>
      <w:autoSpaceDN w:val="0"/>
      <w:adjustRightInd w:val="0"/>
      <w:spacing w:before="100" w:after="80"/>
      <w:ind w:left="2149"/>
      <w:contextualSpacing w:val="0"/>
      <w:jc w:val="both"/>
    </w:pPr>
    <w:rPr>
      <w:rFonts w:ascii="Arial" w:eastAsia="SimSun" w:hAnsi="Arial" w:cs="Arial"/>
      <w:sz w:val="21"/>
      <w:szCs w:val="24"/>
    </w:rPr>
  </w:style>
  <w:style w:type="paragraph" w:customStyle="1" w:styleId="IVPKHeading2">
    <w:name w:val="IVPK Heading 2"/>
    <w:basedOn w:val="Normal"/>
    <w:rsid w:val="00DD6939"/>
    <w:pPr>
      <w:numPr>
        <w:numId w:val="21"/>
      </w:numPr>
      <w:spacing w:before="240" w:after="240"/>
      <w:jc w:val="both"/>
    </w:pPr>
    <w:rPr>
      <w:rFonts w:ascii="Garamond" w:hAnsi="Garamond"/>
      <w:b/>
      <w:sz w:val="28"/>
      <w:szCs w:val="24"/>
      <w:lang w:eastAsia="lt-LT"/>
    </w:rPr>
  </w:style>
  <w:style w:type="paragraph" w:customStyle="1" w:styleId="IVPKHeading3">
    <w:name w:val="IVPK Heading 3"/>
    <w:basedOn w:val="Heading2"/>
    <w:rsid w:val="00DD6939"/>
    <w:pPr>
      <w:numPr>
        <w:ilvl w:val="1"/>
        <w:numId w:val="21"/>
      </w:numPr>
      <w:tabs>
        <w:tab w:val="left" w:pos="833"/>
      </w:tabs>
      <w:spacing w:before="240" w:after="60"/>
      <w:jc w:val="left"/>
    </w:pPr>
    <w:rPr>
      <w:rFonts w:ascii="Garamond" w:hAnsi="Garamond" w:cs="Garamond"/>
      <w:bCs/>
      <w:iCs/>
      <w:color w:val="A6A6A6"/>
      <w:szCs w:val="24"/>
      <w:lang w:val="x-none" w:eastAsia="lt-LT"/>
    </w:rPr>
  </w:style>
  <w:style w:type="paragraph" w:customStyle="1" w:styleId="IVPKHeading4">
    <w:name w:val="IVPK Heading 4"/>
    <w:basedOn w:val="Normal"/>
    <w:rsid w:val="00DD6939"/>
    <w:pPr>
      <w:numPr>
        <w:ilvl w:val="2"/>
        <w:numId w:val="21"/>
      </w:numPr>
      <w:spacing w:before="240" w:after="240"/>
      <w:jc w:val="both"/>
    </w:pPr>
    <w:rPr>
      <w:rFonts w:ascii="Garamond" w:hAnsi="Garamond"/>
      <w:sz w:val="22"/>
      <w:szCs w:val="24"/>
      <w:lang w:val="x-none"/>
    </w:rPr>
  </w:style>
  <w:style w:type="paragraph" w:customStyle="1" w:styleId="IVPKHeading5">
    <w:name w:val="IVPK Heading 5"/>
    <w:basedOn w:val="IVPKHeading4"/>
    <w:rsid w:val="00DD6939"/>
    <w:pPr>
      <w:numPr>
        <w:ilvl w:val="3"/>
      </w:numPr>
      <w:tabs>
        <w:tab w:val="clear" w:pos="2160"/>
        <w:tab w:val="num" w:pos="360"/>
        <w:tab w:val="left" w:pos="2041"/>
        <w:tab w:val="num" w:pos="2804"/>
      </w:tabs>
      <w:spacing w:before="0" w:after="0"/>
      <w:ind w:left="2804" w:hanging="360"/>
    </w:pPr>
  </w:style>
  <w:style w:type="paragraph" w:customStyle="1" w:styleId="IVPKHeading6">
    <w:name w:val="IVPK Heading 6"/>
    <w:basedOn w:val="IVPKHeading5"/>
    <w:rsid w:val="00DD6939"/>
    <w:pPr>
      <w:numPr>
        <w:ilvl w:val="4"/>
      </w:numPr>
      <w:tabs>
        <w:tab w:val="clear" w:pos="2041"/>
        <w:tab w:val="clear" w:pos="2520"/>
        <w:tab w:val="num" w:pos="360"/>
        <w:tab w:val="num" w:pos="643"/>
        <w:tab w:val="left" w:pos="2381"/>
        <w:tab w:val="num" w:pos="3524"/>
        <w:tab w:val="num" w:pos="3600"/>
      </w:tabs>
      <w:ind w:left="3600" w:hanging="360"/>
    </w:pPr>
  </w:style>
  <w:style w:type="character" w:customStyle="1" w:styleId="IVPKHeading4Char">
    <w:name w:val="IVPK Heading 4 Char"/>
    <w:rsid w:val="00DD6939"/>
    <w:rPr>
      <w:rFonts w:ascii="Garamond" w:hAnsi="Garamond"/>
      <w:sz w:val="22"/>
      <w:szCs w:val="24"/>
      <w:lang w:val="x-none" w:eastAsia="en-US"/>
    </w:rPr>
  </w:style>
  <w:style w:type="character" w:customStyle="1" w:styleId="dpav">
    <w:name w:val="dpav"/>
    <w:rsid w:val="00DD6939"/>
    <w:rPr>
      <w:sz w:val="26"/>
      <w:szCs w:val="26"/>
    </w:rPr>
  </w:style>
  <w:style w:type="character" w:customStyle="1" w:styleId="AntratDiagrama">
    <w:name w:val="Antraštė Diagrama"/>
    <w:aliases w:val="A pilka Diagrama, Char Diagrama,paveikslas Diagrama,Paveikslo pavadinimas Diagrama,TabelOverskrift Diagrama,Paveiksliukai Diagrama"/>
    <w:uiPriority w:val="35"/>
    <w:rsid w:val="00DD6939"/>
    <w:rPr>
      <w:rFonts w:ascii="Arial" w:eastAsia="SimSun" w:hAnsi="Arial" w:cs="Arial"/>
      <w:i/>
      <w:sz w:val="22"/>
      <w:lang w:eastAsia="en-US"/>
    </w:rPr>
  </w:style>
  <w:style w:type="paragraph" w:customStyle="1" w:styleId="IVPKparagrafai">
    <w:name w:val="IVPK paragrafai"/>
    <w:basedOn w:val="Normal"/>
    <w:rsid w:val="00DD6939"/>
    <w:pPr>
      <w:spacing w:before="100" w:beforeAutospacing="1" w:after="100" w:afterAutospacing="1"/>
      <w:jc w:val="both"/>
    </w:pPr>
    <w:rPr>
      <w:rFonts w:ascii="Garamond" w:hAnsi="Garamond"/>
      <w:sz w:val="22"/>
      <w:szCs w:val="22"/>
      <w:lang w:val="x-none" w:eastAsia="x-none"/>
    </w:rPr>
  </w:style>
  <w:style w:type="character" w:customStyle="1" w:styleId="IVPKparagrafaiCharChar">
    <w:name w:val="IVPK paragrafai Char Char"/>
    <w:rsid w:val="00DD6939"/>
    <w:rPr>
      <w:rFonts w:ascii="Garamond" w:hAnsi="Garamond"/>
      <w:sz w:val="22"/>
      <w:szCs w:val="22"/>
    </w:rPr>
  </w:style>
  <w:style w:type="character" w:customStyle="1" w:styleId="PagrindiniotekstotraukaDiagrama">
    <w:name w:val="Pagrindinio teksto įtrauka Diagrama"/>
    <w:semiHidden/>
    <w:rsid w:val="00DD6939"/>
    <w:rPr>
      <w:sz w:val="24"/>
      <w:lang w:eastAsia="en-US"/>
    </w:rPr>
  </w:style>
  <w:style w:type="character" w:customStyle="1" w:styleId="PuslapioinaostekstasDiagrama">
    <w:name w:val="Puslapio išnašos tekstas Diagrama"/>
    <w:semiHidden/>
    <w:rsid w:val="00DD6939"/>
    <w:rPr>
      <w:lang w:val="en-GB" w:eastAsia="en-US"/>
    </w:rPr>
  </w:style>
  <w:style w:type="paragraph" w:customStyle="1" w:styleId="Style15">
    <w:name w:val="Style15"/>
    <w:basedOn w:val="Normal"/>
    <w:uiPriority w:val="99"/>
    <w:rsid w:val="00DD6939"/>
    <w:pPr>
      <w:widowControl w:val="0"/>
      <w:autoSpaceDE w:val="0"/>
      <w:autoSpaceDN w:val="0"/>
      <w:adjustRightInd w:val="0"/>
      <w:spacing w:line="206" w:lineRule="exact"/>
      <w:jc w:val="both"/>
    </w:pPr>
    <w:rPr>
      <w:sz w:val="24"/>
      <w:szCs w:val="24"/>
      <w:lang w:eastAsia="lt-LT"/>
    </w:rPr>
  </w:style>
  <w:style w:type="character" w:customStyle="1" w:styleId="FontStyle32">
    <w:name w:val="Font Style32"/>
    <w:uiPriority w:val="99"/>
    <w:rsid w:val="00DD6939"/>
    <w:rPr>
      <w:rFonts w:ascii="Times New Roman" w:hAnsi="Times New Roman" w:cs="Times New Roman"/>
      <w:sz w:val="16"/>
      <w:szCs w:val="16"/>
    </w:rPr>
  </w:style>
  <w:style w:type="numbering" w:customStyle="1" w:styleId="Sraonra2">
    <w:name w:val="Sąrašo nėra2"/>
    <w:next w:val="NoList"/>
    <w:uiPriority w:val="99"/>
    <w:semiHidden/>
    <w:unhideWhenUsed/>
    <w:rsid w:val="00DD6939"/>
  </w:style>
  <w:style w:type="character" w:customStyle="1" w:styleId="Heading1Char29">
    <w:name w:val="Heading 1 Char29"/>
    <w:aliases w:val="H1 Char29,H11 Char29,H12 Char29,H13 Char29,H14 Char29,H111 Char29,H121 Char29,H15 Char29,H112 Char29,H122 Char29,H16 Char29,H113 Char29,H123 Char29,H17 Char29,H114 Char29,H124 Char29,H18 Char29,H115 Char29,H125 Char29,H19 Char29"/>
    <w:uiPriority w:val="99"/>
    <w:locked/>
    <w:rsid w:val="00DD6939"/>
    <w:rPr>
      <w:rFonts w:ascii="Cambria" w:hAnsi="Cambria" w:cs="Times New Roman"/>
      <w:b/>
      <w:bCs/>
      <w:kern w:val="32"/>
      <w:sz w:val="32"/>
      <w:szCs w:val="32"/>
      <w:lang w:eastAsia="en-US"/>
    </w:rPr>
  </w:style>
  <w:style w:type="paragraph" w:customStyle="1" w:styleId="FMNormal">
    <w:name w:val="FM_Normal"/>
    <w:basedOn w:val="Normal"/>
    <w:link w:val="FMNormalChar"/>
    <w:rsid w:val="00DD6939"/>
    <w:rPr>
      <w:sz w:val="24"/>
      <w:szCs w:val="24"/>
      <w:lang w:eastAsia="lt-LT"/>
    </w:rPr>
  </w:style>
  <w:style w:type="paragraph" w:customStyle="1" w:styleId="Heading3Justified">
    <w:name w:val="Heading 3 + Justified"/>
    <w:basedOn w:val="Heading2"/>
    <w:rsid w:val="00DD6939"/>
    <w:pPr>
      <w:tabs>
        <w:tab w:val="num" w:pos="862"/>
      </w:tabs>
      <w:spacing w:before="240" w:after="60"/>
      <w:ind w:left="646" w:hanging="504"/>
    </w:pPr>
    <w:rPr>
      <w:rFonts w:ascii="Arial" w:hAnsi="Arial"/>
      <w:bCs/>
      <w:i/>
      <w:iCs/>
      <w:sz w:val="28"/>
      <w:szCs w:val="28"/>
      <w:lang w:val="x-none" w:eastAsia="x-none"/>
    </w:rPr>
  </w:style>
  <w:style w:type="character" w:customStyle="1" w:styleId="FMNormalChar">
    <w:name w:val="FM_Normal Char"/>
    <w:link w:val="FMNormal"/>
    <w:rsid w:val="00DD6939"/>
    <w:rPr>
      <w:sz w:val="24"/>
      <w:szCs w:val="24"/>
    </w:rPr>
  </w:style>
  <w:style w:type="character" w:styleId="SubtleEmphasis">
    <w:name w:val="Subtle Emphasis"/>
    <w:uiPriority w:val="19"/>
    <w:qFormat/>
    <w:rsid w:val="00DD6939"/>
    <w:rPr>
      <w:i/>
      <w:color w:val="5A5A5A" w:themeColor="text1" w:themeTint="A5"/>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rsid w:val="00DD6939"/>
    <w:rPr>
      <w:rFonts w:ascii="Times New Roman" w:eastAsia="Times New Roman" w:hAnsi="Times New Roman"/>
      <w:sz w:val="24"/>
    </w:rPr>
  </w:style>
  <w:style w:type="character" w:customStyle="1" w:styleId="Antrat4Diagrama">
    <w:name w:val="Antraštė 4 Diagrama"/>
    <w:aliases w:val="Heading 4 Char Char Char Char Diagrama, Sub-Clause Sub-paragraph Diagrama,Sub-Clause Sub-paragraph Diagrama,H4 Diagrama,H41 Diagrama,H42 Diagrama,H43 Diagrama,H411 Diagrama,H421 Diagrama,H44 Diagrama,H412 Diagrama,H422 Diagrama"/>
    <w:rsid w:val="00DD6939"/>
    <w:rPr>
      <w:rFonts w:ascii="Times New Roman" w:eastAsia="Times New Roman" w:hAnsi="Times New Roman"/>
      <w:b/>
      <w:sz w:val="44"/>
    </w:rPr>
  </w:style>
  <w:style w:type="character" w:customStyle="1" w:styleId="Antrat5Diagrama">
    <w:name w:val="Antraštė 5 Diagrama"/>
    <w:aliases w:val="H5 Diagrama,H51 Diagrama,H52 Diagrama,H53 Diagrama,H511 Diagrama,H521 Diagrama,H54 Diagrama,H512 Diagrama,H522 Diagrama,H55 Diagrama,H513 Diagrama,H523 Diagrama,H56 Diagrama,H514 Diagrama,H524 Diagrama,H57 Diagrama,H515 Diagrama"/>
    <w:rsid w:val="00DD6939"/>
    <w:rPr>
      <w:rFonts w:ascii="Times New Roman" w:eastAsia="Times New Roman" w:hAnsi="Times New Roman"/>
      <w:b/>
      <w:sz w:val="40"/>
    </w:rPr>
  </w:style>
  <w:style w:type="character" w:customStyle="1" w:styleId="Antrat6Diagrama">
    <w:name w:val="Antraštė 6 Diagrama"/>
    <w:rsid w:val="00DD6939"/>
    <w:rPr>
      <w:rFonts w:ascii="Times New Roman" w:eastAsia="Times New Roman" w:hAnsi="Times New Roman"/>
      <w:b/>
      <w:sz w:val="36"/>
    </w:rPr>
  </w:style>
  <w:style w:type="character" w:customStyle="1" w:styleId="Antrat7Diagrama">
    <w:name w:val="Antraštė 7 Diagrama"/>
    <w:rsid w:val="00DD6939"/>
    <w:rPr>
      <w:rFonts w:ascii="Times New Roman" w:eastAsia="Times New Roman" w:hAnsi="Times New Roman"/>
      <w:sz w:val="48"/>
    </w:rPr>
  </w:style>
  <w:style w:type="character" w:customStyle="1" w:styleId="Antrat8Diagrama">
    <w:name w:val="Antraštė 8 Diagrama"/>
    <w:rsid w:val="00DD6939"/>
    <w:rPr>
      <w:rFonts w:ascii="Times New Roman" w:eastAsia="Times New Roman" w:hAnsi="Times New Roman"/>
      <w:b/>
      <w:sz w:val="18"/>
    </w:rPr>
  </w:style>
  <w:style w:type="character" w:customStyle="1" w:styleId="Antrat9Diagrama">
    <w:name w:val="Antraštė 9 Diagrama"/>
    <w:rsid w:val="00DD6939"/>
    <w:rPr>
      <w:rFonts w:ascii="Times New Roman" w:eastAsia="Times New Roman" w:hAnsi="Times New Roman"/>
      <w:sz w:val="40"/>
    </w:rPr>
  </w:style>
  <w:style w:type="character" w:customStyle="1" w:styleId="KomentarotekstasDiagrama1">
    <w:name w:val="Komentaro tekstas Diagrama1"/>
    <w:semiHidden/>
    <w:rsid w:val="00DD6939"/>
    <w:rPr>
      <w:sz w:val="20"/>
      <w:szCs w:val="20"/>
    </w:rPr>
  </w:style>
  <w:style w:type="character" w:customStyle="1" w:styleId="Pagrindiniotekstotrauka3Diagrama">
    <w:name w:val="Pagrindinio teksto įtrauka 3 Diagrama"/>
    <w:semiHidden/>
    <w:rsid w:val="00DD6939"/>
    <w:rPr>
      <w:rFonts w:eastAsia="Calibri"/>
      <w:sz w:val="24"/>
    </w:rPr>
  </w:style>
  <w:style w:type="character" w:customStyle="1" w:styleId="Pagrindiniotekstotrauka3Diagrama1">
    <w:name w:val="Pagrindinio teksto įtrauka 3 Diagrama1"/>
    <w:semiHidden/>
    <w:rsid w:val="00DD6939"/>
    <w:rPr>
      <w:sz w:val="16"/>
      <w:szCs w:val="16"/>
    </w:rPr>
  </w:style>
  <w:style w:type="character" w:customStyle="1" w:styleId="PaprastasistekstasDiagrama">
    <w:name w:val="Paprastasis tekstas Diagrama"/>
    <w:semiHidden/>
    <w:rsid w:val="00DD6939"/>
    <w:rPr>
      <w:rFonts w:ascii="Courier New" w:eastAsia="Calibri" w:hAnsi="Courier New"/>
      <w:sz w:val="24"/>
    </w:rPr>
  </w:style>
  <w:style w:type="character" w:customStyle="1" w:styleId="PlainTextChar1">
    <w:name w:val="Plain Text Char1"/>
    <w:basedOn w:val="DefaultParagraphFont"/>
    <w:semiHidden/>
    <w:rsid w:val="00DD6939"/>
    <w:rPr>
      <w:rFonts w:ascii="Courier New" w:eastAsia="Calibri" w:hAnsi="Courier New" w:cs="Times New Roman"/>
      <w:sz w:val="24"/>
    </w:rPr>
  </w:style>
  <w:style w:type="character" w:customStyle="1" w:styleId="KomentarotemaDiagrama1">
    <w:name w:val="Komentaro tema Diagrama1"/>
    <w:semiHidden/>
    <w:rsid w:val="00DD6939"/>
    <w:rPr>
      <w:b/>
      <w:bCs/>
      <w:sz w:val="20"/>
      <w:szCs w:val="20"/>
    </w:rPr>
  </w:style>
  <w:style w:type="character" w:customStyle="1" w:styleId="DebesliotekstasDiagrama1">
    <w:name w:val="Debesėlio tekstas Diagrama1"/>
    <w:semiHidden/>
    <w:rsid w:val="00DD6939"/>
    <w:rPr>
      <w:rFonts w:ascii="Tahoma" w:hAnsi="Tahoma" w:cs="Tahoma"/>
      <w:sz w:val="16"/>
      <w:szCs w:val="16"/>
    </w:rPr>
  </w:style>
  <w:style w:type="character" w:customStyle="1" w:styleId="PagrindinistekstasDiagrama">
    <w:name w:val="Pagrindinis tekstas Diagrama"/>
    <w:aliases w:val=" Char1 Diagrama,body indent Diagrama, ändrad Diagrama,Body single Diagrama,Char Diagrama2,ändrad Diagrama"/>
    <w:rsid w:val="00DD6939"/>
    <w:rPr>
      <w:rFonts w:eastAsia="Calibri"/>
      <w:sz w:val="24"/>
    </w:rPr>
  </w:style>
  <w:style w:type="character" w:customStyle="1" w:styleId="PagrindinistekstasDiagrama1">
    <w:name w:val="Pagrindinis tekstas Diagrama1"/>
    <w:basedOn w:val="DefaultParagraphFont"/>
    <w:semiHidden/>
    <w:rsid w:val="00DD6939"/>
  </w:style>
  <w:style w:type="character" w:customStyle="1" w:styleId="tblrowlbl1">
    <w:name w:val="tblrowlbl1"/>
    <w:rsid w:val="00DD6939"/>
    <w:rPr>
      <w:rFonts w:ascii="Arial" w:hAnsi="Arial" w:cs="Arial" w:hint="default"/>
      <w:b/>
      <w:bCs/>
      <w:color w:val="000000"/>
      <w:sz w:val="18"/>
      <w:szCs w:val="18"/>
      <w:shd w:val="clear" w:color="auto" w:fill="FFFFFF"/>
    </w:rPr>
  </w:style>
  <w:style w:type="character" w:customStyle="1" w:styleId="tblrowlbl">
    <w:name w:val="tblrowlbl"/>
    <w:rsid w:val="00DD6939"/>
  </w:style>
  <w:style w:type="character" w:customStyle="1" w:styleId="Char16">
    <w:name w:val="Char16"/>
    <w:rsid w:val="00DD6939"/>
    <w:rPr>
      <w:rFonts w:ascii="Times New Roman" w:eastAsia="Times New Roman" w:hAnsi="Times New Roman" w:cs="Times New Roman"/>
      <w:sz w:val="28"/>
      <w:lang w:val="lt-LT" w:eastAsia="lt-LT"/>
    </w:rPr>
  </w:style>
  <w:style w:type="character" w:customStyle="1" w:styleId="Char15">
    <w:name w:val="Char15"/>
    <w:semiHidden/>
    <w:rsid w:val="00DD6939"/>
    <w:rPr>
      <w:rFonts w:ascii="Times New Roman" w:eastAsia="Times New Roman" w:hAnsi="Times New Roman" w:cs="Times New Roman"/>
      <w:sz w:val="24"/>
      <w:szCs w:val="20"/>
      <w:lang w:val="lt-LT" w:eastAsia="lt-LT"/>
    </w:rPr>
  </w:style>
  <w:style w:type="character" w:customStyle="1" w:styleId="Char14">
    <w:name w:val="Char14"/>
    <w:semiHidden/>
    <w:rsid w:val="00DD6939"/>
    <w:rPr>
      <w:rFonts w:ascii="Times New Roman" w:eastAsia="Times New Roman" w:hAnsi="Times New Roman" w:cs="Times New Roman"/>
      <w:sz w:val="24"/>
      <w:szCs w:val="20"/>
      <w:lang w:val="lt-LT" w:eastAsia="lt-LT"/>
    </w:rPr>
  </w:style>
  <w:style w:type="character" w:customStyle="1" w:styleId="Char13">
    <w:name w:val="Char13"/>
    <w:semiHidden/>
    <w:rsid w:val="00DD6939"/>
    <w:rPr>
      <w:rFonts w:ascii="Times New Roman" w:eastAsia="Times New Roman" w:hAnsi="Times New Roman" w:cs="Times New Roman"/>
      <w:b/>
      <w:sz w:val="44"/>
      <w:szCs w:val="20"/>
      <w:lang w:val="lt-LT" w:eastAsia="lt-LT"/>
    </w:rPr>
  </w:style>
  <w:style w:type="character" w:customStyle="1" w:styleId="Char12">
    <w:name w:val="Char12"/>
    <w:semiHidden/>
    <w:rsid w:val="00DD6939"/>
    <w:rPr>
      <w:rFonts w:ascii="Times New Roman" w:eastAsia="Times New Roman" w:hAnsi="Times New Roman" w:cs="Times New Roman"/>
      <w:b/>
      <w:sz w:val="40"/>
      <w:szCs w:val="20"/>
      <w:lang w:val="lt-LT" w:eastAsia="lt-LT"/>
    </w:rPr>
  </w:style>
  <w:style w:type="character" w:customStyle="1" w:styleId="Char11">
    <w:name w:val="Char11"/>
    <w:semiHidden/>
    <w:rsid w:val="00DD6939"/>
    <w:rPr>
      <w:rFonts w:ascii="Times New Roman" w:eastAsia="Times New Roman" w:hAnsi="Times New Roman" w:cs="Times New Roman"/>
      <w:b/>
      <w:sz w:val="36"/>
      <w:szCs w:val="20"/>
      <w:lang w:val="lt-LT" w:eastAsia="lt-LT"/>
    </w:rPr>
  </w:style>
  <w:style w:type="character" w:customStyle="1" w:styleId="Char10">
    <w:name w:val="Char10"/>
    <w:semiHidden/>
    <w:rsid w:val="00DD6939"/>
    <w:rPr>
      <w:rFonts w:ascii="Times New Roman" w:eastAsia="Times New Roman" w:hAnsi="Times New Roman" w:cs="Times New Roman"/>
      <w:sz w:val="48"/>
      <w:szCs w:val="20"/>
      <w:lang w:val="lt-LT" w:eastAsia="lt-LT"/>
    </w:rPr>
  </w:style>
  <w:style w:type="character" w:customStyle="1" w:styleId="Char9">
    <w:name w:val="Char9"/>
    <w:semiHidden/>
    <w:rsid w:val="00DD6939"/>
    <w:rPr>
      <w:rFonts w:ascii="Times New Roman" w:eastAsia="Times New Roman" w:hAnsi="Times New Roman" w:cs="Times New Roman"/>
      <w:b/>
      <w:sz w:val="18"/>
      <w:szCs w:val="20"/>
      <w:lang w:val="lt-LT" w:eastAsia="lt-LT"/>
    </w:rPr>
  </w:style>
  <w:style w:type="character" w:customStyle="1" w:styleId="Char8">
    <w:name w:val="Char8"/>
    <w:semiHidden/>
    <w:rsid w:val="00DD6939"/>
    <w:rPr>
      <w:rFonts w:ascii="Times New Roman" w:eastAsia="Times New Roman" w:hAnsi="Times New Roman" w:cs="Times New Roman"/>
      <w:sz w:val="40"/>
      <w:szCs w:val="20"/>
      <w:lang w:val="lt-LT" w:eastAsia="lt-LT"/>
    </w:rPr>
  </w:style>
  <w:style w:type="character" w:customStyle="1" w:styleId="Char7">
    <w:name w:val="Char7"/>
    <w:semiHidden/>
    <w:rsid w:val="00DD6939"/>
    <w:rPr>
      <w:rFonts w:ascii="Times New Roman" w:eastAsia="Calibri" w:hAnsi="Times New Roman" w:cs="Times New Roman"/>
      <w:sz w:val="20"/>
      <w:szCs w:val="20"/>
      <w:lang w:val="lt-LT"/>
    </w:rPr>
  </w:style>
  <w:style w:type="character" w:customStyle="1" w:styleId="Char6">
    <w:name w:val="Char6"/>
    <w:rsid w:val="00DD6939"/>
    <w:rPr>
      <w:rFonts w:ascii="Times New Roman" w:eastAsia="Times New Roman" w:hAnsi="Times New Roman" w:cs="Times New Roman"/>
      <w:sz w:val="24"/>
      <w:szCs w:val="20"/>
      <w:lang w:val="lt-LT" w:eastAsia="lt-LT"/>
    </w:rPr>
  </w:style>
  <w:style w:type="character" w:customStyle="1" w:styleId="Char5">
    <w:name w:val="Char5"/>
    <w:semiHidden/>
    <w:rsid w:val="00DD6939"/>
    <w:rPr>
      <w:rFonts w:ascii="Times New Roman" w:eastAsia="Times New Roman" w:hAnsi="Times New Roman" w:cs="Times New Roman"/>
      <w:sz w:val="24"/>
      <w:szCs w:val="20"/>
      <w:lang w:val="lt-LT" w:eastAsia="lt-LT"/>
    </w:rPr>
  </w:style>
  <w:style w:type="character" w:customStyle="1" w:styleId="Char4">
    <w:name w:val="Char4"/>
    <w:semiHidden/>
    <w:rsid w:val="00DD6939"/>
    <w:rPr>
      <w:rFonts w:ascii="Times New Roman" w:eastAsia="Calibri" w:hAnsi="Times New Roman" w:cs="Times New Roman"/>
      <w:sz w:val="24"/>
      <w:lang w:val="lt-LT"/>
    </w:rPr>
  </w:style>
  <w:style w:type="paragraph" w:customStyle="1" w:styleId="Debesliotekstas1">
    <w:name w:val="Debesėlio tekstas1"/>
    <w:basedOn w:val="Normal"/>
    <w:semiHidden/>
    <w:unhideWhenUsed/>
    <w:rsid w:val="00DD6939"/>
    <w:pPr>
      <w:spacing w:after="200" w:line="276" w:lineRule="auto"/>
    </w:pPr>
    <w:rPr>
      <w:rFonts w:ascii="Tahoma" w:eastAsia="Calibri" w:hAnsi="Tahoma" w:cs="Tahoma"/>
      <w:sz w:val="16"/>
      <w:szCs w:val="16"/>
      <w:lang w:val="en-US"/>
    </w:rPr>
  </w:style>
  <w:style w:type="character" w:customStyle="1" w:styleId="Char3">
    <w:name w:val="Char3"/>
    <w:semiHidden/>
    <w:locked/>
    <w:rsid w:val="00DD6939"/>
    <w:rPr>
      <w:rFonts w:ascii="Times New Roman" w:eastAsia="Calibri" w:hAnsi="Times New Roman" w:cs="Times New Roman"/>
      <w:sz w:val="20"/>
      <w:szCs w:val="20"/>
    </w:rPr>
  </w:style>
  <w:style w:type="character" w:customStyle="1" w:styleId="Char2">
    <w:name w:val="Char2"/>
    <w:semiHidden/>
    <w:locked/>
    <w:rsid w:val="00DD6939"/>
    <w:rPr>
      <w:rFonts w:ascii="Courier New" w:eastAsia="Calibri" w:hAnsi="Courier New" w:cs="Courier New"/>
      <w:sz w:val="20"/>
      <w:szCs w:val="20"/>
    </w:rPr>
  </w:style>
  <w:style w:type="character" w:customStyle="1" w:styleId="Char1">
    <w:name w:val="Char1"/>
    <w:semiHidden/>
    <w:locked/>
    <w:rsid w:val="00DD6939"/>
    <w:rPr>
      <w:rFonts w:ascii="Times New Roman" w:eastAsia="Calibri" w:hAnsi="Times New Roman" w:cs="Times New Roman"/>
      <w:sz w:val="28"/>
      <w:szCs w:val="20"/>
      <w:lang w:val="lt-LT" w:eastAsia="lt-LT"/>
    </w:rPr>
  </w:style>
  <w:style w:type="character" w:customStyle="1" w:styleId="Char17">
    <w:name w:val="Char17"/>
    <w:semiHidden/>
    <w:locked/>
    <w:rsid w:val="00DD6939"/>
    <w:rPr>
      <w:rFonts w:ascii="Tahoma" w:eastAsia="Calibri" w:hAnsi="Tahoma" w:cs="Tahoma"/>
      <w:sz w:val="16"/>
      <w:szCs w:val="16"/>
    </w:rPr>
  </w:style>
  <w:style w:type="character" w:customStyle="1" w:styleId="Pagrindiniotekstotrauka2Diagrama">
    <w:name w:val="Pagrindinio teksto įtrauka 2 Diagrama"/>
    <w:semiHidden/>
    <w:rsid w:val="00DD6939"/>
    <w:rPr>
      <w:rFonts w:ascii="Times New Roman" w:hAnsi="Times New Roman"/>
      <w:sz w:val="24"/>
      <w:szCs w:val="22"/>
      <w:lang w:eastAsia="en-US"/>
    </w:rPr>
  </w:style>
  <w:style w:type="paragraph" w:styleId="TableofFigures">
    <w:name w:val="table of figures"/>
    <w:basedOn w:val="Normal"/>
    <w:next w:val="Normal"/>
    <w:semiHidden/>
    <w:rsid w:val="00DD6939"/>
    <w:pPr>
      <w:spacing w:after="200" w:line="276" w:lineRule="auto"/>
      <w:ind w:left="480" w:hanging="480"/>
    </w:pPr>
    <w:rPr>
      <w:rFonts w:eastAsia="Calibri"/>
      <w:sz w:val="24"/>
      <w:szCs w:val="22"/>
    </w:rPr>
  </w:style>
  <w:style w:type="paragraph" w:styleId="Index1">
    <w:name w:val="index 1"/>
    <w:basedOn w:val="Normal"/>
    <w:next w:val="Normal"/>
    <w:autoRedefine/>
    <w:semiHidden/>
    <w:rsid w:val="00DD6939"/>
    <w:pPr>
      <w:spacing w:after="200" w:line="276" w:lineRule="auto"/>
      <w:ind w:left="240" w:hanging="240"/>
    </w:pPr>
    <w:rPr>
      <w:rFonts w:eastAsia="Calibri"/>
      <w:sz w:val="24"/>
      <w:szCs w:val="22"/>
    </w:rPr>
  </w:style>
  <w:style w:type="paragraph" w:styleId="Index2">
    <w:name w:val="index 2"/>
    <w:basedOn w:val="Normal"/>
    <w:next w:val="Normal"/>
    <w:autoRedefine/>
    <w:semiHidden/>
    <w:rsid w:val="00DD6939"/>
    <w:pPr>
      <w:spacing w:after="200" w:line="276" w:lineRule="auto"/>
      <w:ind w:left="480" w:hanging="240"/>
    </w:pPr>
    <w:rPr>
      <w:rFonts w:eastAsia="Calibri"/>
      <w:sz w:val="24"/>
      <w:szCs w:val="22"/>
    </w:rPr>
  </w:style>
  <w:style w:type="paragraph" w:styleId="Index3">
    <w:name w:val="index 3"/>
    <w:basedOn w:val="Normal"/>
    <w:next w:val="Normal"/>
    <w:autoRedefine/>
    <w:semiHidden/>
    <w:rsid w:val="00DD6939"/>
    <w:pPr>
      <w:spacing w:after="200" w:line="276" w:lineRule="auto"/>
      <w:ind w:left="720" w:hanging="240"/>
    </w:pPr>
    <w:rPr>
      <w:rFonts w:eastAsia="Calibri"/>
      <w:sz w:val="24"/>
      <w:szCs w:val="22"/>
    </w:rPr>
  </w:style>
  <w:style w:type="paragraph" w:styleId="Index4">
    <w:name w:val="index 4"/>
    <w:basedOn w:val="Normal"/>
    <w:next w:val="Normal"/>
    <w:autoRedefine/>
    <w:semiHidden/>
    <w:rsid w:val="00DD6939"/>
    <w:pPr>
      <w:spacing w:after="200" w:line="276" w:lineRule="auto"/>
      <w:ind w:left="960" w:hanging="240"/>
    </w:pPr>
    <w:rPr>
      <w:rFonts w:eastAsia="Calibri"/>
      <w:sz w:val="24"/>
      <w:szCs w:val="22"/>
    </w:rPr>
  </w:style>
  <w:style w:type="paragraph" w:styleId="Index5">
    <w:name w:val="index 5"/>
    <w:basedOn w:val="Normal"/>
    <w:next w:val="Normal"/>
    <w:autoRedefine/>
    <w:semiHidden/>
    <w:rsid w:val="00DD6939"/>
    <w:pPr>
      <w:spacing w:after="200" w:line="276" w:lineRule="auto"/>
      <w:ind w:left="1200" w:hanging="240"/>
    </w:pPr>
    <w:rPr>
      <w:rFonts w:eastAsia="Calibri"/>
      <w:sz w:val="24"/>
      <w:szCs w:val="22"/>
    </w:rPr>
  </w:style>
  <w:style w:type="paragraph" w:styleId="Index6">
    <w:name w:val="index 6"/>
    <w:basedOn w:val="Normal"/>
    <w:next w:val="Normal"/>
    <w:autoRedefine/>
    <w:semiHidden/>
    <w:rsid w:val="00DD6939"/>
    <w:pPr>
      <w:spacing w:after="200" w:line="276" w:lineRule="auto"/>
      <w:ind w:left="1440" w:hanging="240"/>
    </w:pPr>
    <w:rPr>
      <w:rFonts w:eastAsia="Calibri"/>
      <w:sz w:val="24"/>
      <w:szCs w:val="22"/>
    </w:rPr>
  </w:style>
  <w:style w:type="paragraph" w:styleId="Index7">
    <w:name w:val="index 7"/>
    <w:basedOn w:val="Normal"/>
    <w:next w:val="Normal"/>
    <w:autoRedefine/>
    <w:semiHidden/>
    <w:rsid w:val="00DD6939"/>
    <w:pPr>
      <w:spacing w:after="200" w:line="276" w:lineRule="auto"/>
      <w:ind w:left="1680" w:hanging="240"/>
    </w:pPr>
    <w:rPr>
      <w:rFonts w:eastAsia="Calibri"/>
      <w:sz w:val="24"/>
      <w:szCs w:val="22"/>
    </w:rPr>
  </w:style>
  <w:style w:type="paragraph" w:styleId="Index8">
    <w:name w:val="index 8"/>
    <w:basedOn w:val="Normal"/>
    <w:next w:val="Normal"/>
    <w:autoRedefine/>
    <w:semiHidden/>
    <w:rsid w:val="00DD6939"/>
    <w:pPr>
      <w:spacing w:after="200" w:line="276" w:lineRule="auto"/>
      <w:ind w:left="1920" w:hanging="240"/>
    </w:pPr>
    <w:rPr>
      <w:rFonts w:eastAsia="Calibri"/>
      <w:sz w:val="24"/>
      <w:szCs w:val="22"/>
    </w:rPr>
  </w:style>
  <w:style w:type="paragraph" w:styleId="Index9">
    <w:name w:val="index 9"/>
    <w:basedOn w:val="Normal"/>
    <w:next w:val="Normal"/>
    <w:autoRedefine/>
    <w:semiHidden/>
    <w:rsid w:val="00DD6939"/>
    <w:pPr>
      <w:spacing w:after="200" w:line="276" w:lineRule="auto"/>
      <w:ind w:left="2160" w:hanging="240"/>
    </w:pPr>
    <w:rPr>
      <w:rFonts w:eastAsia="Calibri"/>
      <w:sz w:val="24"/>
      <w:szCs w:val="22"/>
    </w:rPr>
  </w:style>
  <w:style w:type="paragraph" w:styleId="IndexHeading">
    <w:name w:val="index heading"/>
    <w:basedOn w:val="Normal"/>
    <w:next w:val="Index1"/>
    <w:semiHidden/>
    <w:rsid w:val="00DD6939"/>
    <w:pPr>
      <w:spacing w:after="200" w:line="276" w:lineRule="auto"/>
    </w:pPr>
    <w:rPr>
      <w:rFonts w:eastAsia="Calibri"/>
      <w:sz w:val="24"/>
      <w:szCs w:val="22"/>
    </w:rPr>
  </w:style>
  <w:style w:type="paragraph" w:styleId="TableofAuthorities">
    <w:name w:val="table of authorities"/>
    <w:basedOn w:val="Normal"/>
    <w:next w:val="Normal"/>
    <w:semiHidden/>
    <w:rsid w:val="00DD6939"/>
    <w:pPr>
      <w:spacing w:after="200" w:line="276" w:lineRule="auto"/>
      <w:ind w:left="240" w:hanging="240"/>
    </w:pPr>
    <w:rPr>
      <w:rFonts w:eastAsia="Calibri"/>
      <w:sz w:val="24"/>
      <w:szCs w:val="22"/>
    </w:rPr>
  </w:style>
  <w:style w:type="paragraph" w:styleId="TOAHeading">
    <w:name w:val="toa heading"/>
    <w:basedOn w:val="Normal"/>
    <w:next w:val="Normal"/>
    <w:semiHidden/>
    <w:rsid w:val="00DD6939"/>
    <w:pPr>
      <w:spacing w:before="120" w:after="200" w:line="276" w:lineRule="auto"/>
    </w:pPr>
    <w:rPr>
      <w:rFonts w:ascii="Arial" w:eastAsia="Calibri" w:hAnsi="Arial"/>
      <w:b/>
      <w:bCs/>
      <w:sz w:val="24"/>
      <w:szCs w:val="24"/>
    </w:rPr>
  </w:style>
  <w:style w:type="character" w:customStyle="1" w:styleId="Pagrindinistekstas3Diagrama">
    <w:name w:val="Pagrindinis tekstas 3 Diagrama"/>
    <w:semiHidden/>
    <w:rsid w:val="00DD6939"/>
    <w:rPr>
      <w:rFonts w:ascii="Times New Roman" w:hAnsi="Times New Roman"/>
      <w:bCs/>
      <w:spacing w:val="4"/>
      <w:sz w:val="24"/>
      <w:szCs w:val="22"/>
      <w:lang w:eastAsia="en-US"/>
    </w:rPr>
  </w:style>
  <w:style w:type="paragraph" w:styleId="TOC4">
    <w:name w:val="toc 4"/>
    <w:basedOn w:val="Normal"/>
    <w:next w:val="Normal"/>
    <w:autoRedefine/>
    <w:semiHidden/>
    <w:rsid w:val="00DD6939"/>
    <w:pPr>
      <w:ind w:left="720"/>
    </w:pPr>
    <w:rPr>
      <w:sz w:val="24"/>
      <w:szCs w:val="24"/>
      <w:lang w:val="en-GB"/>
    </w:rPr>
  </w:style>
  <w:style w:type="paragraph" w:styleId="TOC5">
    <w:name w:val="toc 5"/>
    <w:basedOn w:val="Normal"/>
    <w:next w:val="Normal"/>
    <w:autoRedefine/>
    <w:semiHidden/>
    <w:rsid w:val="00DD6939"/>
    <w:pPr>
      <w:ind w:left="960"/>
    </w:pPr>
    <w:rPr>
      <w:sz w:val="24"/>
      <w:szCs w:val="24"/>
      <w:lang w:val="en-GB"/>
    </w:rPr>
  </w:style>
  <w:style w:type="paragraph" w:styleId="TOC6">
    <w:name w:val="toc 6"/>
    <w:basedOn w:val="Normal"/>
    <w:next w:val="Normal"/>
    <w:autoRedefine/>
    <w:semiHidden/>
    <w:rsid w:val="00DD6939"/>
    <w:pPr>
      <w:ind w:left="1200"/>
    </w:pPr>
    <w:rPr>
      <w:sz w:val="24"/>
      <w:szCs w:val="24"/>
      <w:lang w:val="en-GB"/>
    </w:rPr>
  </w:style>
  <w:style w:type="paragraph" w:styleId="TOC7">
    <w:name w:val="toc 7"/>
    <w:basedOn w:val="Normal"/>
    <w:next w:val="Normal"/>
    <w:autoRedefine/>
    <w:semiHidden/>
    <w:rsid w:val="00DD6939"/>
    <w:pPr>
      <w:ind w:left="1440"/>
    </w:pPr>
    <w:rPr>
      <w:sz w:val="24"/>
      <w:szCs w:val="24"/>
      <w:lang w:val="en-GB"/>
    </w:rPr>
  </w:style>
  <w:style w:type="paragraph" w:styleId="TOC8">
    <w:name w:val="toc 8"/>
    <w:basedOn w:val="Normal"/>
    <w:next w:val="Normal"/>
    <w:autoRedefine/>
    <w:semiHidden/>
    <w:rsid w:val="00DD6939"/>
    <w:pPr>
      <w:ind w:left="1680"/>
    </w:pPr>
    <w:rPr>
      <w:sz w:val="24"/>
      <w:szCs w:val="24"/>
      <w:lang w:val="en-GB"/>
    </w:rPr>
  </w:style>
  <w:style w:type="paragraph" w:styleId="TOC9">
    <w:name w:val="toc 9"/>
    <w:basedOn w:val="Normal"/>
    <w:next w:val="Normal"/>
    <w:autoRedefine/>
    <w:semiHidden/>
    <w:rsid w:val="00DD6939"/>
    <w:pPr>
      <w:ind w:left="1920"/>
    </w:pPr>
    <w:rPr>
      <w:sz w:val="24"/>
      <w:szCs w:val="24"/>
      <w:lang w:val="en-GB"/>
    </w:rPr>
  </w:style>
  <w:style w:type="paragraph" w:customStyle="1" w:styleId="Specif">
    <w:name w:val="Specif"/>
    <w:basedOn w:val="Normal"/>
    <w:autoRedefine/>
    <w:rsid w:val="00DD6939"/>
    <w:pPr>
      <w:ind w:firstLine="880"/>
      <w:jc w:val="center"/>
    </w:pPr>
    <w:rPr>
      <w:rFonts w:eastAsia="Calibri"/>
      <w:b/>
      <w:sz w:val="24"/>
      <w:szCs w:val="22"/>
    </w:rPr>
  </w:style>
  <w:style w:type="paragraph" w:styleId="ListNumber2">
    <w:name w:val="List Number 2"/>
    <w:basedOn w:val="Normal"/>
    <w:semiHidden/>
    <w:rsid w:val="00DD6939"/>
    <w:pPr>
      <w:keepNext/>
      <w:tabs>
        <w:tab w:val="num" w:pos="1080"/>
      </w:tabs>
      <w:spacing w:before="60" w:after="60"/>
      <w:ind w:left="1078" w:hanging="539"/>
    </w:pPr>
    <w:rPr>
      <w:rFonts w:ascii="Arial" w:hAnsi="Arial"/>
    </w:rPr>
  </w:style>
  <w:style w:type="paragraph" w:customStyle="1" w:styleId="Style4">
    <w:name w:val="Style4"/>
    <w:basedOn w:val="Heading7"/>
    <w:rsid w:val="00DD6939"/>
    <w:pPr>
      <w:numPr>
        <w:numId w:val="22"/>
      </w:numPr>
      <w:tabs>
        <w:tab w:val="clear" w:pos="540"/>
        <w:tab w:val="num" w:pos="431"/>
      </w:tabs>
      <w:spacing w:before="240" w:after="240"/>
      <w:ind w:left="431" w:hanging="431"/>
      <w:jc w:val="center"/>
    </w:pPr>
    <w:rPr>
      <w:b/>
      <w:lang w:eastAsia="lt-LT"/>
    </w:rPr>
  </w:style>
  <w:style w:type="paragraph" w:customStyle="1" w:styleId="Bulletspecif">
    <w:name w:val="Bullet_specif"/>
    <w:basedOn w:val="Specif"/>
    <w:autoRedefine/>
    <w:semiHidden/>
    <w:rsid w:val="00DD6939"/>
    <w:pPr>
      <w:numPr>
        <w:numId w:val="23"/>
      </w:numPr>
      <w:jc w:val="left"/>
    </w:pPr>
  </w:style>
  <w:style w:type="paragraph" w:customStyle="1" w:styleId="Stylenumber">
    <w:name w:val="Style number"/>
    <w:basedOn w:val="Normal"/>
    <w:autoRedefine/>
    <w:rsid w:val="00DD6939"/>
    <w:pPr>
      <w:numPr>
        <w:numId w:val="24"/>
      </w:numPr>
      <w:spacing w:before="100" w:beforeAutospacing="1" w:after="100" w:afterAutospacing="1"/>
      <w:jc w:val="both"/>
    </w:pPr>
    <w:rPr>
      <w:sz w:val="24"/>
    </w:rPr>
  </w:style>
  <w:style w:type="paragraph" w:customStyle="1" w:styleId="Sraopastraipa1">
    <w:name w:val="Sąrašo pastraipa1"/>
    <w:basedOn w:val="Normal"/>
    <w:qFormat/>
    <w:rsid w:val="00DD6939"/>
    <w:pPr>
      <w:ind w:left="720" w:firstLine="720"/>
    </w:pPr>
    <w:rPr>
      <w:rFonts w:ascii="Calibri" w:eastAsia="Calibri" w:hAnsi="Calibri"/>
      <w:sz w:val="22"/>
      <w:szCs w:val="22"/>
    </w:rPr>
  </w:style>
  <w:style w:type="paragraph" w:customStyle="1" w:styleId="Betarp1">
    <w:name w:val="Be tarpų1"/>
    <w:qFormat/>
    <w:rsid w:val="00DD6939"/>
    <w:rPr>
      <w:rFonts w:eastAsia="Calibri"/>
      <w:sz w:val="24"/>
      <w:szCs w:val="22"/>
      <w:lang w:eastAsia="en-US"/>
    </w:rPr>
  </w:style>
  <w:style w:type="paragraph" w:customStyle="1" w:styleId="pastraipa">
    <w:name w:val="pastraipa"/>
    <w:basedOn w:val="Normal"/>
    <w:rsid w:val="00DD6939"/>
    <w:pPr>
      <w:spacing w:before="120" w:after="120"/>
      <w:ind w:firstLine="720"/>
    </w:pPr>
    <w:rPr>
      <w:sz w:val="24"/>
      <w:szCs w:val="24"/>
      <w:lang w:eastAsia="en-GB"/>
    </w:rPr>
  </w:style>
  <w:style w:type="paragraph" w:customStyle="1" w:styleId="Style48">
    <w:name w:val="Style48"/>
    <w:basedOn w:val="Normal"/>
    <w:rsid w:val="00DD6939"/>
    <w:pPr>
      <w:widowControl w:val="0"/>
      <w:autoSpaceDE w:val="0"/>
      <w:autoSpaceDN w:val="0"/>
      <w:adjustRightInd w:val="0"/>
    </w:pPr>
    <w:rPr>
      <w:sz w:val="24"/>
      <w:szCs w:val="24"/>
      <w:lang w:val="ru-RU" w:eastAsia="ru-RU"/>
    </w:rPr>
  </w:style>
  <w:style w:type="character" w:customStyle="1" w:styleId="FontStyle57">
    <w:name w:val="Font Style57"/>
    <w:rsid w:val="00DD6939"/>
    <w:rPr>
      <w:rFonts w:ascii="Arial Unicode MS" w:eastAsia="Arial Unicode MS" w:cs="Arial Unicode MS"/>
      <w:sz w:val="24"/>
      <w:szCs w:val="24"/>
    </w:rPr>
  </w:style>
  <w:style w:type="paragraph" w:customStyle="1" w:styleId="Style50">
    <w:name w:val="Style50"/>
    <w:basedOn w:val="Normal"/>
    <w:rsid w:val="00DD6939"/>
    <w:pPr>
      <w:widowControl w:val="0"/>
      <w:autoSpaceDE w:val="0"/>
      <w:autoSpaceDN w:val="0"/>
      <w:adjustRightInd w:val="0"/>
    </w:pPr>
    <w:rPr>
      <w:sz w:val="24"/>
      <w:szCs w:val="24"/>
      <w:lang w:val="ru-RU" w:eastAsia="ru-RU"/>
    </w:rPr>
  </w:style>
  <w:style w:type="paragraph" w:customStyle="1" w:styleId="Style34">
    <w:name w:val="Style34"/>
    <w:basedOn w:val="Normal"/>
    <w:rsid w:val="00DD6939"/>
    <w:pPr>
      <w:widowControl w:val="0"/>
      <w:autoSpaceDE w:val="0"/>
      <w:autoSpaceDN w:val="0"/>
      <w:adjustRightInd w:val="0"/>
    </w:pPr>
    <w:rPr>
      <w:sz w:val="24"/>
      <w:szCs w:val="24"/>
      <w:lang w:val="ru-RU" w:eastAsia="ru-RU"/>
    </w:rPr>
  </w:style>
  <w:style w:type="paragraph" w:customStyle="1" w:styleId="font5">
    <w:name w:val="font5"/>
    <w:basedOn w:val="Normal"/>
    <w:rsid w:val="00DD6939"/>
    <w:pPr>
      <w:spacing w:before="100" w:beforeAutospacing="1" w:after="100" w:afterAutospacing="1"/>
    </w:pPr>
    <w:rPr>
      <w:i/>
      <w:iCs/>
      <w:color w:val="000000"/>
      <w:sz w:val="24"/>
      <w:szCs w:val="24"/>
      <w:lang w:eastAsia="lt-LT"/>
    </w:rPr>
  </w:style>
  <w:style w:type="paragraph" w:customStyle="1" w:styleId="xl72">
    <w:name w:val="xl7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lt-LT"/>
    </w:rPr>
  </w:style>
  <w:style w:type="paragraph" w:customStyle="1" w:styleId="xl73">
    <w:name w:val="xl73"/>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eastAsia="lt-LT"/>
    </w:rPr>
  </w:style>
  <w:style w:type="paragraph" w:customStyle="1" w:styleId="xl74">
    <w:name w:val="xl74"/>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75">
    <w:name w:val="xl7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33CC"/>
      <w:sz w:val="24"/>
      <w:szCs w:val="24"/>
      <w:lang w:eastAsia="lt-LT"/>
    </w:rPr>
  </w:style>
  <w:style w:type="paragraph" w:customStyle="1" w:styleId="xl76">
    <w:name w:val="xl7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78">
    <w:name w:val="xl78"/>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79">
    <w:name w:val="xl79"/>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80">
    <w:name w:val="xl80"/>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81">
    <w:name w:val="xl81"/>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2">
    <w:name w:val="xl82"/>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83">
    <w:name w:val="xl83"/>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4">
    <w:name w:val="xl84"/>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5">
    <w:name w:val="xl8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eastAsia="lt-LT"/>
    </w:rPr>
  </w:style>
  <w:style w:type="paragraph" w:customStyle="1" w:styleId="xl86">
    <w:name w:val="xl8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88">
    <w:name w:val="xl88"/>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89">
    <w:name w:val="xl89"/>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0">
    <w:name w:val="xl90"/>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91">
    <w:name w:val="xl91"/>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2">
    <w:name w:val="xl92"/>
    <w:basedOn w:val="Normal"/>
    <w:rsid w:val="00DD6939"/>
    <w:pPr>
      <w:pBdr>
        <w:top w:val="single" w:sz="4" w:space="0" w:color="auto"/>
        <w:left w:val="single" w:sz="4" w:space="0" w:color="auto"/>
        <w:bottom w:val="single" w:sz="4" w:space="0" w:color="auto"/>
      </w:pBdr>
      <w:spacing w:before="100" w:beforeAutospacing="1" w:after="100" w:afterAutospacing="1"/>
      <w:textAlignment w:val="top"/>
    </w:pPr>
    <w:rPr>
      <w:b/>
      <w:bCs/>
      <w:sz w:val="24"/>
      <w:szCs w:val="24"/>
      <w:lang w:eastAsia="lt-LT"/>
    </w:rPr>
  </w:style>
  <w:style w:type="paragraph" w:customStyle="1" w:styleId="xl93">
    <w:name w:val="xl93"/>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b/>
      <w:bCs/>
      <w:sz w:val="24"/>
      <w:szCs w:val="24"/>
      <w:lang w:eastAsia="lt-LT"/>
    </w:rPr>
  </w:style>
  <w:style w:type="paragraph" w:customStyle="1" w:styleId="xl94">
    <w:name w:val="xl94"/>
    <w:basedOn w:val="Normal"/>
    <w:rsid w:val="00DD6939"/>
    <w:pPr>
      <w:pBdr>
        <w:top w:val="single" w:sz="4" w:space="0" w:color="auto"/>
        <w:bottom w:val="single" w:sz="4" w:space="0" w:color="auto"/>
        <w:right w:val="single" w:sz="4" w:space="0" w:color="auto"/>
      </w:pBdr>
      <w:spacing w:before="100" w:beforeAutospacing="1" w:after="100" w:afterAutospacing="1"/>
      <w:textAlignment w:val="top"/>
    </w:pPr>
    <w:rPr>
      <w:sz w:val="24"/>
      <w:szCs w:val="24"/>
      <w:lang w:eastAsia="lt-LT"/>
    </w:rPr>
  </w:style>
  <w:style w:type="paragraph" w:customStyle="1" w:styleId="xl95">
    <w:name w:val="xl95"/>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96">
    <w:name w:val="xl96"/>
    <w:basedOn w:val="Normal"/>
    <w:rsid w:val="00DD69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97">
    <w:name w:val="xl97"/>
    <w:basedOn w:val="Normal"/>
    <w:rsid w:val="00DD6939"/>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lang w:eastAsia="lt-LT"/>
    </w:rPr>
  </w:style>
  <w:style w:type="paragraph" w:customStyle="1" w:styleId="xl98">
    <w:name w:val="xl98"/>
    <w:basedOn w:val="Normal"/>
    <w:rsid w:val="00DD6939"/>
    <w:pPr>
      <w:pBdr>
        <w:top w:val="single" w:sz="4" w:space="0" w:color="auto"/>
        <w:bottom w:val="single" w:sz="4" w:space="0" w:color="auto"/>
      </w:pBdr>
      <w:spacing w:before="100" w:beforeAutospacing="1" w:after="100" w:afterAutospacing="1"/>
      <w:jc w:val="right"/>
      <w:textAlignment w:val="center"/>
    </w:pPr>
    <w:rPr>
      <w:b/>
      <w:bCs/>
      <w:sz w:val="24"/>
      <w:szCs w:val="24"/>
      <w:lang w:eastAsia="lt-LT"/>
    </w:rPr>
  </w:style>
  <w:style w:type="paragraph" w:customStyle="1" w:styleId="xl99">
    <w:name w:val="xl99"/>
    <w:basedOn w:val="Normal"/>
    <w:rsid w:val="00DD6939"/>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lang w:eastAsia="lt-LT"/>
    </w:rPr>
  </w:style>
  <w:style w:type="paragraph" w:customStyle="1" w:styleId="Bulletindent">
    <w:name w:val="Bullet indent"/>
    <w:basedOn w:val="Normal"/>
    <w:rsid w:val="00DD6939"/>
    <w:pPr>
      <w:widowControl w:val="0"/>
      <w:numPr>
        <w:numId w:val="25"/>
      </w:numPr>
      <w:overflowPunct w:val="0"/>
      <w:autoSpaceDE w:val="0"/>
      <w:autoSpaceDN w:val="0"/>
      <w:adjustRightInd w:val="0"/>
      <w:spacing w:line="280" w:lineRule="exact"/>
      <w:jc w:val="both"/>
      <w:textAlignment w:val="baseline"/>
    </w:pPr>
    <w:rPr>
      <w:sz w:val="22"/>
      <w:lang w:val="en-GB"/>
    </w:rPr>
  </w:style>
  <w:style w:type="paragraph" w:customStyle="1" w:styleId="centrbold0">
    <w:name w:val="centrbold"/>
    <w:basedOn w:val="Normal"/>
    <w:rsid w:val="00DD6939"/>
    <w:pPr>
      <w:spacing w:before="100" w:beforeAutospacing="1" w:after="100" w:afterAutospacing="1"/>
    </w:pPr>
    <w:rPr>
      <w:rFonts w:ascii="Arial Unicode MS" w:hAnsi="Arial Unicode MS"/>
      <w:sz w:val="24"/>
      <w:szCs w:val="24"/>
      <w:lang w:val="en-GB"/>
    </w:rPr>
  </w:style>
  <w:style w:type="paragraph" w:customStyle="1" w:styleId="ListUnderline">
    <w:name w:val="List Underline"/>
    <w:basedOn w:val="ListParagraph"/>
    <w:qFormat/>
    <w:rsid w:val="00DD6939"/>
    <w:pPr>
      <w:tabs>
        <w:tab w:val="num" w:pos="2160"/>
      </w:tabs>
      <w:spacing w:before="80"/>
      <w:ind w:left="2160" w:hanging="360"/>
      <w:jc w:val="both"/>
    </w:pPr>
    <w:rPr>
      <w:rFonts w:eastAsia="Calibri"/>
      <w:sz w:val="24"/>
      <w:szCs w:val="24"/>
      <w:u w:val="single"/>
    </w:rPr>
  </w:style>
  <w:style w:type="paragraph" w:customStyle="1" w:styleId="Listoutline2">
    <w:name w:val="List outline2"/>
    <w:basedOn w:val="ListParagraph"/>
    <w:qFormat/>
    <w:rsid w:val="00DD6939"/>
    <w:pPr>
      <w:tabs>
        <w:tab w:val="num" w:pos="1440"/>
      </w:tabs>
      <w:spacing w:before="80"/>
      <w:ind w:left="1440" w:hanging="360"/>
      <w:contextualSpacing w:val="0"/>
      <w:jc w:val="both"/>
    </w:pPr>
    <w:rPr>
      <w:rFonts w:eastAsia="Calibri"/>
      <w:sz w:val="24"/>
      <w:szCs w:val="24"/>
    </w:rPr>
  </w:style>
  <w:style w:type="paragraph" w:styleId="ListNumber">
    <w:name w:val="List Number"/>
    <w:basedOn w:val="Normal"/>
    <w:unhideWhenUsed/>
    <w:rsid w:val="00DD6939"/>
    <w:pPr>
      <w:numPr>
        <w:numId w:val="26"/>
      </w:numPr>
      <w:spacing w:after="200" w:line="276" w:lineRule="auto"/>
      <w:contextualSpacing/>
    </w:pPr>
    <w:rPr>
      <w:rFonts w:ascii="Calibri" w:eastAsia="Calibri" w:hAnsi="Calibri"/>
      <w:sz w:val="22"/>
      <w:szCs w:val="22"/>
    </w:rPr>
  </w:style>
  <w:style w:type="character" w:customStyle="1" w:styleId="Antrat1Diagrama1">
    <w:name w:val="Antraštė 1 Diagrama1"/>
    <w:rsid w:val="00DD6939"/>
    <w:rPr>
      <w:rFonts w:ascii="Times New Roman" w:hAnsi="Times New Roman"/>
      <w:b/>
      <w:bCs/>
      <w:sz w:val="24"/>
      <w:szCs w:val="22"/>
    </w:rPr>
  </w:style>
  <w:style w:type="paragraph" w:customStyle="1" w:styleId="ListBold">
    <w:name w:val="List Bold"/>
    <w:basedOn w:val="ListParagraph"/>
    <w:qFormat/>
    <w:rsid w:val="00DD6939"/>
    <w:pPr>
      <w:spacing w:before="160"/>
      <w:ind w:left="0"/>
      <w:jc w:val="both"/>
    </w:pPr>
    <w:rPr>
      <w:rFonts w:eastAsia="Calibri"/>
      <w:b/>
      <w:sz w:val="24"/>
      <w:szCs w:val="24"/>
    </w:rPr>
  </w:style>
  <w:style w:type="character" w:customStyle="1" w:styleId="KomentarotekstasDiagrama2">
    <w:name w:val="Komentaro tekstas Diagrama2"/>
    <w:rsid w:val="00DD6939"/>
    <w:rPr>
      <w:sz w:val="22"/>
      <w:szCs w:val="22"/>
      <w:lang w:val="lt-LT"/>
    </w:rPr>
  </w:style>
  <w:style w:type="character" w:customStyle="1" w:styleId="Antrat2Diagrama1">
    <w:name w:val="Antraštė 2 Diagrama1"/>
    <w:aliases w:val="Title Header2 Diagrama1,H2 Diagrama1,H21 Diagrama1,H22 Diagrama1,H23 Diagrama1,H24 Diagrama1,H211 Diagrama1,H221 Diagrama1,H25 Diagrama1,H212 Diagrama1,H222 Diagrama1,H26 Diagrama1,H213 Diagrama1,H223 Diagrama1,H27 Diagrama1"/>
    <w:rsid w:val="00DD6939"/>
    <w:rPr>
      <w:rFonts w:ascii="Times New Roman" w:eastAsia="Times New Roman" w:hAnsi="Times New Roman"/>
      <w:sz w:val="24"/>
    </w:rPr>
  </w:style>
  <w:style w:type="character" w:customStyle="1" w:styleId="a">
    <w:name w:val="a"/>
    <w:rsid w:val="00DD6939"/>
  </w:style>
  <w:style w:type="paragraph" w:customStyle="1" w:styleId="Betarp2">
    <w:name w:val="Be tarpų2"/>
    <w:qFormat/>
    <w:rsid w:val="00DD6939"/>
    <w:rPr>
      <w:rFonts w:eastAsia="Calibri"/>
      <w:sz w:val="24"/>
      <w:szCs w:val="22"/>
      <w:lang w:eastAsia="en-US"/>
    </w:rPr>
  </w:style>
  <w:style w:type="paragraph" w:customStyle="1" w:styleId="Skyriauspav">
    <w:name w:val="Skyriaus_pav"/>
    <w:basedOn w:val="Normal"/>
    <w:rsid w:val="00DD6939"/>
    <w:pPr>
      <w:widowControl w:val="0"/>
      <w:spacing w:line="240" w:lineRule="atLeast"/>
      <w:jc w:val="center"/>
    </w:pPr>
    <w:rPr>
      <w:rFonts w:ascii="!_Times" w:hAnsi="!_Times"/>
      <w:b/>
      <w:sz w:val="22"/>
      <w:lang w:val="en-GB"/>
    </w:rPr>
  </w:style>
  <w:style w:type="paragraph" w:customStyle="1" w:styleId="Pavad">
    <w:name w:val="Pavad"/>
    <w:basedOn w:val="Normal"/>
    <w:rsid w:val="00DD6939"/>
    <w:pPr>
      <w:widowControl w:val="0"/>
      <w:spacing w:before="120" w:after="240" w:line="480" w:lineRule="atLeast"/>
      <w:ind w:right="11" w:firstLine="425"/>
      <w:jc w:val="center"/>
    </w:pPr>
    <w:rPr>
      <w:rFonts w:ascii="!_Times" w:hAnsi="!_Times"/>
      <w:b/>
      <w:sz w:val="22"/>
      <w:lang w:val="en-GB"/>
    </w:rPr>
  </w:style>
  <w:style w:type="paragraph" w:customStyle="1" w:styleId="sutartis">
    <w:name w:val="sutartis"/>
    <w:basedOn w:val="Normal"/>
    <w:rsid w:val="00DD6939"/>
    <w:pPr>
      <w:widowControl w:val="0"/>
      <w:spacing w:after="120" w:line="240" w:lineRule="atLeast"/>
      <w:ind w:left="426" w:right="11" w:hanging="426"/>
      <w:jc w:val="both"/>
    </w:pPr>
    <w:rPr>
      <w:rFonts w:ascii="!_Times" w:hAnsi="!_Times"/>
      <w:sz w:val="22"/>
      <w:lang w:val="en-GB"/>
    </w:rPr>
  </w:style>
  <w:style w:type="paragraph" w:customStyle="1" w:styleId="TableHeading">
    <w:name w:val="Table Heading"/>
    <w:basedOn w:val="Normal"/>
    <w:rsid w:val="00DD6939"/>
    <w:pPr>
      <w:suppressLineNumbers/>
      <w:suppressAutoHyphens/>
      <w:jc w:val="center"/>
    </w:pPr>
    <w:rPr>
      <w:b/>
      <w:bCs/>
      <w:sz w:val="24"/>
      <w:szCs w:val="24"/>
      <w:lang w:val="en-GB" w:eastAsia="ar-SA"/>
    </w:rPr>
  </w:style>
  <w:style w:type="character" w:customStyle="1" w:styleId="WW8Num54z1">
    <w:name w:val="WW8Num54z1"/>
    <w:rsid w:val="00DD6939"/>
    <w:rPr>
      <w:rFonts w:ascii="Symbol" w:hAnsi="Symbol"/>
    </w:rPr>
  </w:style>
  <w:style w:type="paragraph" w:customStyle="1" w:styleId="Pagrindinistekstas2">
    <w:name w:val="Pagrindinis tekstas2"/>
    <w:rsid w:val="00DD6939"/>
    <w:pPr>
      <w:snapToGrid w:val="0"/>
      <w:ind w:firstLine="312"/>
      <w:jc w:val="both"/>
    </w:pPr>
    <w:rPr>
      <w:rFonts w:ascii="TimesLT" w:hAnsi="TimesLT"/>
      <w:lang w:val="en-US" w:eastAsia="en-US"/>
    </w:rPr>
  </w:style>
  <w:style w:type="paragraph" w:customStyle="1" w:styleId="Sraopastraipa2">
    <w:name w:val="Sąrašo pastraipa2"/>
    <w:basedOn w:val="Normal"/>
    <w:rsid w:val="00DD6939"/>
    <w:pPr>
      <w:snapToGrid w:val="0"/>
      <w:spacing w:after="120"/>
      <w:jc w:val="both"/>
    </w:pPr>
    <w:rPr>
      <w:rFonts w:ascii="Calibri" w:eastAsia="Calibri" w:hAnsi="Calibri"/>
      <w:sz w:val="16"/>
      <w:szCs w:val="16"/>
      <w:lang w:eastAsia="lt-LT"/>
    </w:rPr>
  </w:style>
  <w:style w:type="character" w:customStyle="1" w:styleId="BalloonTextChar1">
    <w:name w:val="Balloon Text Char1"/>
    <w:basedOn w:val="DefaultParagraphFont"/>
    <w:uiPriority w:val="99"/>
    <w:semiHidden/>
    <w:rsid w:val="00DD6939"/>
    <w:rPr>
      <w:rFonts w:ascii="Segoe UI" w:hAnsi="Segoe UI" w:cs="Segoe UI"/>
      <w:sz w:val="18"/>
      <w:szCs w:val="18"/>
    </w:rPr>
  </w:style>
  <w:style w:type="character" w:customStyle="1" w:styleId="CommentSubjectChar1">
    <w:name w:val="Comment Subject Char1"/>
    <w:basedOn w:val="KomentarotekstasDiagrama"/>
    <w:uiPriority w:val="99"/>
    <w:semiHidden/>
    <w:rsid w:val="00DD6939"/>
    <w:rPr>
      <w:rFonts w:ascii="Arial" w:eastAsia="Calibri" w:hAnsi="Arial"/>
      <w:b/>
      <w:bCs/>
      <w:sz w:val="20"/>
      <w:szCs w:val="20"/>
      <w:lang w:eastAsia="en-US"/>
    </w:rPr>
  </w:style>
  <w:style w:type="paragraph" w:customStyle="1" w:styleId="Style7">
    <w:name w:val="Style7"/>
    <w:basedOn w:val="Normal"/>
    <w:uiPriority w:val="99"/>
    <w:rsid w:val="00DD6939"/>
    <w:pPr>
      <w:widowControl w:val="0"/>
      <w:autoSpaceDE w:val="0"/>
      <w:autoSpaceDN w:val="0"/>
      <w:adjustRightInd w:val="0"/>
    </w:pPr>
    <w:rPr>
      <w:sz w:val="24"/>
      <w:szCs w:val="24"/>
      <w:lang w:eastAsia="lt-LT"/>
    </w:rPr>
  </w:style>
  <w:style w:type="character" w:customStyle="1" w:styleId="FontStyle18">
    <w:name w:val="Font Style18"/>
    <w:uiPriority w:val="99"/>
    <w:rsid w:val="00DD6939"/>
    <w:rPr>
      <w:rFonts w:ascii="Times New Roman" w:hAnsi="Times New Roman" w:cs="Times New Roman"/>
      <w:sz w:val="22"/>
      <w:szCs w:val="22"/>
    </w:rPr>
  </w:style>
  <w:style w:type="paragraph" w:customStyle="1" w:styleId="listbyletter">
    <w:name w:val="list by letter"/>
    <w:basedOn w:val="ListParagraph"/>
    <w:autoRedefine/>
    <w:qFormat/>
    <w:rsid w:val="00DD6939"/>
    <w:pPr>
      <w:numPr>
        <w:ilvl w:val="1"/>
        <w:numId w:val="27"/>
      </w:numPr>
      <w:ind w:left="709" w:hanging="709"/>
      <w:contextualSpacing w:val="0"/>
      <w:jc w:val="both"/>
    </w:pPr>
    <w:rPr>
      <w:rFonts w:asciiTheme="minorHAnsi" w:eastAsia="Calibri" w:hAnsiTheme="minorHAnsi" w:cstheme="minorHAnsi"/>
      <w:sz w:val="22"/>
      <w:szCs w:val="22"/>
    </w:rPr>
  </w:style>
  <w:style w:type="numbering" w:customStyle="1" w:styleId="Sraonra3">
    <w:name w:val="Sąrašo nėra3"/>
    <w:next w:val="NoList"/>
    <w:uiPriority w:val="99"/>
    <w:semiHidden/>
    <w:unhideWhenUsed/>
    <w:rsid w:val="00DD6939"/>
  </w:style>
  <w:style w:type="table" w:customStyle="1" w:styleId="Lentelstinklelis1">
    <w:name w:val="Lentelės tinklelis1"/>
    <w:basedOn w:val="TableNormal"/>
    <w:next w:val="TableGrid"/>
    <w:uiPriority w:val="99"/>
    <w:rsid w:val="00DD69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TableNormal"/>
    <w:next w:val="TableGrid"/>
    <w:uiPriority w:val="59"/>
    <w:rsid w:val="00DD6939"/>
    <w:rPr>
      <w:rFonts w:asciiTheme="minorHAnsi" w:hAnsi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D6939"/>
    <w:rPr>
      <w:color w:val="808080"/>
      <w:shd w:val="clear" w:color="auto" w:fill="E6E6E6"/>
    </w:rPr>
  </w:style>
  <w:style w:type="paragraph" w:customStyle="1" w:styleId="Engl12">
    <w:name w:val="Engl12"/>
    <w:basedOn w:val="Normal"/>
    <w:rsid w:val="00DD6939"/>
    <w:pPr>
      <w:overflowPunct w:val="0"/>
      <w:autoSpaceDE w:val="0"/>
      <w:autoSpaceDN w:val="0"/>
      <w:adjustRightInd w:val="0"/>
      <w:jc w:val="both"/>
    </w:pPr>
    <w:rPr>
      <w:sz w:val="24"/>
      <w:szCs w:val="24"/>
      <w:lang w:val="en-GB"/>
    </w:rPr>
  </w:style>
  <w:style w:type="character" w:styleId="EndnoteReference">
    <w:name w:val="endnote reference"/>
    <w:basedOn w:val="DefaultParagraphFont"/>
    <w:uiPriority w:val="99"/>
    <w:semiHidden/>
    <w:unhideWhenUsed/>
    <w:rsid w:val="00DD6939"/>
    <w:rPr>
      <w:vertAlign w:val="superscript"/>
    </w:rPr>
  </w:style>
  <w:style w:type="character" w:styleId="Emphasis">
    <w:name w:val="Emphasis"/>
    <w:basedOn w:val="DefaultParagraphFont"/>
    <w:uiPriority w:val="20"/>
    <w:qFormat/>
    <w:rsid w:val="00DD69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80482783">
      <w:bodyDiv w:val="1"/>
      <w:marLeft w:val="0"/>
      <w:marRight w:val="0"/>
      <w:marTop w:val="0"/>
      <w:marBottom w:val="0"/>
      <w:divBdr>
        <w:top w:val="none" w:sz="0" w:space="0" w:color="auto"/>
        <w:left w:val="none" w:sz="0" w:space="0" w:color="auto"/>
        <w:bottom w:val="none" w:sz="0" w:space="0" w:color="auto"/>
        <w:right w:val="none" w:sz="0" w:space="0" w:color="auto"/>
      </w:divBdr>
    </w:div>
    <w:div w:id="91373402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2000742">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33846179">
      <w:bodyDiv w:val="1"/>
      <w:marLeft w:val="0"/>
      <w:marRight w:val="0"/>
      <w:marTop w:val="0"/>
      <w:marBottom w:val="0"/>
      <w:divBdr>
        <w:top w:val="none" w:sz="0" w:space="0" w:color="auto"/>
        <w:left w:val="none" w:sz="0" w:space="0" w:color="auto"/>
        <w:bottom w:val="none" w:sz="0" w:space="0" w:color="auto"/>
        <w:right w:val="none" w:sz="0" w:space="0" w:color="auto"/>
      </w:divBdr>
    </w:div>
    <w:div w:id="177728689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893081781">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ost.lt/lt/viesieji-pirkima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info@post.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prieziura@inservis.lt"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tat.gov.lt" TargetMode="Externa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utura Hv">
    <w:altName w:val="Arial"/>
    <w:charset w:val="BA"/>
    <w:family w:val="swiss"/>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tima">
    <w:panose1 w:val="00000000000000000000"/>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Garamond">
    <w:panose1 w:val="02020404030301010803"/>
    <w:charset w:val="BA"/>
    <w:family w:val="roman"/>
    <w:pitch w:val="variable"/>
    <w:sig w:usb0="00000287" w:usb1="00000000" w:usb2="00000000" w:usb3="00000000" w:csb0="0000009F" w:csb1="00000000"/>
  </w:font>
  <w:font w:name="!_Times">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05645"/>
    <w:rsid w:val="00090B68"/>
    <w:rsid w:val="000E7E0F"/>
    <w:rsid w:val="0014128C"/>
    <w:rsid w:val="00221277"/>
    <w:rsid w:val="00381E38"/>
    <w:rsid w:val="006075D4"/>
    <w:rsid w:val="00675DA8"/>
    <w:rsid w:val="006828E2"/>
    <w:rsid w:val="006D46F6"/>
    <w:rsid w:val="006F5217"/>
    <w:rsid w:val="00704888"/>
    <w:rsid w:val="00705BF0"/>
    <w:rsid w:val="007342C5"/>
    <w:rsid w:val="00770AC8"/>
    <w:rsid w:val="00862F07"/>
    <w:rsid w:val="008877DA"/>
    <w:rsid w:val="008B5AB4"/>
    <w:rsid w:val="008C2A23"/>
    <w:rsid w:val="009A3E31"/>
    <w:rsid w:val="009F3DC9"/>
    <w:rsid w:val="00B60771"/>
    <w:rsid w:val="00C86BA0"/>
    <w:rsid w:val="00D20E09"/>
    <w:rsid w:val="00D6631C"/>
    <w:rsid w:val="00D748B9"/>
    <w:rsid w:val="00D87DC5"/>
    <w:rsid w:val="00E625C6"/>
    <w:rsid w:val="00E82EB8"/>
    <w:rsid w:val="00F75D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2db5836e02b4982bc2ec707aebe40c3d">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32550c680bcb4f39b4cf70793755a64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5.xml><?xml version="1.0" encoding="utf-8"?>
<p:properties xmlns:p="http://schemas.microsoft.com/office/2006/metadata/properties" xmlns:xsi="http://www.w3.org/2001/XMLSchema-instance" xmlns:pc="http://schemas.microsoft.com/office/infopath/2007/PartnerControls">
  <documentManagement>
    <DocOriginator xmlns="55afa746-bf89-4838-80b9-7c799b3d7e39" xsi:nil="true"/>
    <ddmResponsiblePerson xmlns="55afa746-bf89-4838-80b9-7c799b3d7e39" xsi:nil="true"/>
    <ddmField6 xmlns="55afa746-bf89-4838-80b9-7c799b3d7e39" xsi:nil="true"/>
    <ddmField22 xmlns="55afa746-bf89-4838-80b9-7c799b3d7e39" xsi:nil="true"/>
    <DocRegDate xmlns="55afa746-bf89-4838-80b9-7c799b3d7e39">2022-08-12T08:02:28+00:00</DocRegDate>
    <DocValidUntil xmlns="55afa746-bf89-4838-80b9-7c799b3d7e39">2024-09-07T21:00:00+00:00</DocValidUntil>
    <DocCompany xmlns="55afa746-bf89-4838-80b9-7c799b3d7e39">UAB "Inservis"</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240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Violeta Januškevič</DisplayName>
        <AccountId>8875</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48400,00</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Turto eksploatavimo skyrius</ddmField3>
    <BDAR xmlns="55afa746-bf89-4838-80b9-7c799b3d7e39" xsi:nil="true"/>
    <DocBinder xmlns="55afa746-bf89-4838-80b9-7c799b3d7e39" xsi:nil="true"/>
    <DocStatus1 xmlns="55afa746-bf89-4838-80b9-7c799b3d7e39">Aktuali redakcija</DocStatus1>
    <DocOriginatorUsr xmlns="55afa746-bf89-4838-80b9-7c799b3d7e39">
      <UserInfo>
        <DisplayName>Violeta Januškevič</DisplayName>
        <AccountId>8875</AccountId>
        <AccountType/>
      </UserInfo>
    </DocOriginatorUsr>
    <DocRegister xmlns="55afa746-bf89-4838-80b9-7c799b3d7e39" xsi:nil="true"/>
    <ddmField1 xmlns="55afa746-bf89-4838-80b9-7c799b3d7e39">21</ddmField1>
    <ddmField13 xmlns="55afa746-bf89-4838-80b9-7c799b3d7e39">Pirkimų projektų vadovas</ddmField13>
    <ddmField19 xmlns="55afa746-bf89-4838-80b9-7c799b3d7e39">Priešgaisrinių sistemų priežiūra ir remontas (2 pirkimo objekto dalis – paslaugos Vidurio regione)</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2022-P00107</DocNumber>
    <DocOriginatorTxt xmlns="55afa746-bf89-4838-80b9-7c799b3d7e39">Violeta Januškevič</DocOriginatorTxt>
    <ddmField24 xmlns="55afa746-bf89-4838-80b9-7c799b3d7e39" xsi:nil="true"/>
    <DocValidFrom xmlns="55afa746-bf89-4838-80b9-7c799b3d7e39">2022-08-07T21:00:00+00:00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2022/040</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projektų vadovas_Pirkimų skyrius_Teisės ir pirkimų departamentas_Generalinis direktorius</DocOriginatorPosition>
    <PartyFullName xmlns="2eb16660-85d5-44aa-8f0a-e2ddaec05a8b" xsi:nil="true"/>
    <ddmNotifyOthers xmlns="55afa746-bf89-4838-80b9-7c799b3d7e39" xsi:nil="true"/>
    <DocVATSum xmlns="55afa746-bf89-4838-80b9-7c799b3d7e39">8400,00</DocVATSum>
    <ddmItemSaved xmlns="55afa746-bf89-4838-80b9-7c799b3d7e39" xsi:nil="true"/>
    <ddmFieldsConfig xmlns="55afa746-bf89-4838-80b9-7c799b3d7e39" xsi:nil="true"/>
    <ddmField10 xmlns="55afa746-bf89-4838-80b9-7c799b3d7e39" xsi:nil="true"/>
    <ddmField15 xmlns="55afa746-bf89-4838-80b9-7c799b3d7e39">Priešgaisrinių sistemų priežiūra ir remontas</ddmField15>
    <DocCompanyCode xmlns="55afa746-bf89-4838-80b9-7c799b3d7e39">126180446</DocCompanyCode>
    <DocResponsible xmlns="55afa746-bf89-4838-80b9-7c799b3d7e39">Arūnas Žukauskas</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Priešgaisrinių sistemų priežiūra ir remontas (2 pirkimo objekto dalis – paslaugos Vidurio regione)</DocSubject>
    <WFCurrent xmlns="55afa746-bf89-4838-80b9-7c799b3d7e39">
      <UserInfo>
        <DisplayName/>
        <AccountId xsi:nil="true"/>
        <AccountType/>
      </UserInfo>
    </WFCurrent>
    <DocDate xmlns="55afa746-bf89-4838-80b9-7c799b3d7e39">2022-08-07T21:00:00+00:00</DocDate>
    <DocType xmlns="55afa746-bf89-4838-80b9-7c799b3d7e39">Pirkimų netipinė sutartis</DocType>
    <DocGuaranteeDate xmlns="55afa746-bf89-4838-80b9-7c799b3d7e39" xsi:nil="true"/>
    <DocValueNoVAT xmlns="55afa746-bf89-4838-80b9-7c799b3d7e39">40000,00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Inžinierius</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41029-92DB-4B51-8925-CE982943B1A7}">
  <ds:schemaRefs>
    <ds:schemaRef ds:uri="http://schemas.openxmlformats.org/officeDocument/2006/bibliography"/>
  </ds:schemaRefs>
</ds:datastoreItem>
</file>

<file path=customXml/itemProps2.xml><?xml version="1.0" encoding="utf-8"?>
<ds:datastoreItem xmlns:ds="http://schemas.openxmlformats.org/officeDocument/2006/customXml" ds:itemID="{78805566-A89B-4553-BE5B-FBC26A2E5A7B}">
  <ds:schemaRefs>
    <ds:schemaRef ds:uri="http://schemas.microsoft.com/sharepoint/v3/contenttype/forms"/>
  </ds:schemaRefs>
</ds:datastoreItem>
</file>

<file path=customXml/itemProps3.xml><?xml version="1.0" encoding="utf-8"?>
<ds:datastoreItem xmlns:ds="http://schemas.openxmlformats.org/officeDocument/2006/customXml" ds:itemID="{F76FAB70-C05A-46A6-98D8-C98888262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B72ECC-BF9A-409A-B974-1C39531F2AC1}">
  <ds:schemaRefs>
    <ds:schemaRef ds:uri="http://schemas.microsoft.com/office/documentsets/sharedfields"/>
  </ds:schemaRefs>
</ds:datastoreItem>
</file>

<file path=customXml/itemProps5.xml><?xml version="1.0" encoding="utf-8"?>
<ds:datastoreItem xmlns:ds="http://schemas.openxmlformats.org/officeDocument/2006/customXml" ds:itemID="{1AD69BE3-2454-43D0-8B28-FDD19872EECC}">
  <ds:schemaRef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0cff1f4-dabb-4ad0-b163-1e2d30b21e62"/>
    <ds:schemaRef ds:uri="55afa746-bf89-4838-80b9-7c799b3d7e39"/>
    <ds:schemaRef ds:uri="http://www.w3.org/XML/1998/namespace"/>
    <ds:schemaRef ds:uri="2eb16660-85d5-44aa-8f0a-e2ddaec05a8b"/>
    <ds:schemaRef ds:uri="http://schemas.microsoft.com/sharepoint/v3"/>
    <ds:schemaRef ds:uri="http://schemas.microsoft.com/office/2006/metadata/properties"/>
    <ds:schemaRef ds:uri="http://purl.org/dc/terms/"/>
  </ds:schemaRefs>
</ds:datastoreItem>
</file>

<file path=customXml/itemProps6.xml><?xml version="1.0" encoding="utf-8"?>
<ds:datastoreItem xmlns:ds="http://schemas.openxmlformats.org/officeDocument/2006/customXml" ds:itemID="{D3783517-59CC-42F2-AFA1-CDED10EF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7679</Words>
  <Characters>53398</Characters>
  <Application>Microsoft Office Word</Application>
  <DocSecurity>4</DocSecurity>
  <Lines>444</Lines>
  <Paragraphs>121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60956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Violeta Januškevič</cp:lastModifiedBy>
  <cp:revision>2</cp:revision>
  <cp:lastPrinted>2012-11-14T13:36:00Z</cp:lastPrinted>
  <dcterms:created xsi:type="dcterms:W3CDTF">2022-08-30T13:09:00Z</dcterms:created>
  <dcterms:modified xsi:type="dcterms:W3CDTF">2022-08-30T13:09:00Z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8953</vt:lpwstr>
  </property>
  <property fmtid="{D5CDD505-2E9C-101B-9397-08002B2CF9AE}" pid="226" name="Created">
    <vt:filetime>2022-08-08T08:27:49Z</vt:filetime>
  </property>
  <property fmtid="{D5CDD505-2E9C-101B-9397-08002B2CF9AE}" pid="227"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&lt;Occured&gt;2022-03-16T14:30:59.4455059+02:00&lt;/Occured&gt;_x000d_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&lt;Occured&gt;2022-03-16T15:00:59.5629759+02:00&lt;/Occured&gt;_x000d_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&lt;Occured&gt;2022-03-16T17:16:22.466495+02:00&lt;/Occured&gt;_x000d_
      &lt;EventData&gt;&amp;lt;updates&amp;gt;&amp;lt;field&amp;gt;&amp;lt;name&amp;gt;WFParticipants&amp;lt;/name&amp;gt;&amp;lt;from&amp;gt; Vidas Švedas&amp;lt;/from&amp;gt;&amp;lt;to&amp;gt; Vidas Švedas, Kristina Badarienė&amp;lt;/to&amp;gt;&amp;lt;/field&amp;gt;&amp;lt;/updates&amp;gt;&lt;/EventData&gt;_x000d_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&lt;Occured&gt;2022-03-18T12:15:23.2283428+02:00&lt;/Occured&gt;_x000d_
      &lt;EventData&gt;&amp;lt;updates&amp;gt;&amp;lt;field&amp;gt;&amp;lt;name&amp;gt;WFParticipants&amp;lt;/name&amp;gt;&amp;lt;from&amp;gt; Vidas Švedas, Kristina Badarienė&amp;lt;/from&amp;gt;&amp;lt;to&amp;gt; Vidas Švedas, Kristina Badarienė,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&lt;Occured&gt;2022-03-21T16:30:49.7711582+02:00&lt;/Occured&gt;_x000d_
      &lt;EventData&gt;&amp;lt;updates&amp;gt;&amp;lt;field&amp;gt;&amp;lt;name&amp;gt;WFParticipants&amp;lt;/name&amp;gt;&amp;lt;from&amp;gt; Vidas Švedas, Kristina Badarienė, Eimantas Lavrėnovas&amp;lt;/from&amp;gt;&amp;lt;to&amp;gt; Vidas Švedas, Kristina Badarienė, Eimantas Lavrėnovas, Renata Zailskė&amp;lt;/to&amp;gt;&amp;lt;/field&amp;gt;&amp;lt;/updates&amp;gt;&lt;/EventData&gt;_x000d_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&lt;Occured&gt;2022-03-22T07:45:52.3438747+02:00&lt;/Occured&gt;_x000d_
      &lt;EventData&gt;&amp;lt;updates&amp;gt;&amp;lt;field&amp;gt;&amp;lt;name&amp;gt;DocRegStatus&amp;lt;/name&amp;gt;&amp;lt;from&amp;gt;Derinamas&amp;lt;/from&amp;gt;&amp;lt;to&amp;gt;Pasirašomas&amp;lt;/to&amp;gt;&amp;lt;/field&amp;gt;&amp;lt;field&amp;gt;&amp;lt;name&amp;gt;DocDate&amp;lt;/name&amp;gt;&amp;lt;from&amp;gt;2022-03-16&amp;lt;/from&amp;gt;&amp;lt;to&amp;gt;2022-03-22&amp;lt;/to&amp;gt;&amp;lt;/field&amp;gt;&amp;lt;field&amp;gt;&amp;lt;name&amp;gt;WFParticipants&amp;lt;/name&amp;gt;&amp;lt;from&amp;gt; Vidas Švedas, Kristina Badarienė, Eimantas Lavrėnovas, Renata Zailskė&amp;lt;/from&amp;gt;&amp;lt;to&amp;gt;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&lt;Occured&gt;2022-03-22T08:23:51.5999601+02:00&lt;/Occured&gt;_x000d_
      &lt;EventData&gt;&amp;lt;updates&amp;gt;&amp;lt;field&amp;gt;&amp;lt;name&amp;gt;WFParticipants&amp;lt;/name&amp;gt;&amp;lt;from&amp;gt; Violeta Januškevič&amp;lt;/from&amp;gt;&amp;lt;to&amp;gt; Violeta Januškevič, Vidas Švedas&amp;lt;/to&amp;gt;&amp;lt;/field&amp;gt;&amp;lt;/updates&amp;gt;&lt;/EventData&gt;_x000d_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&lt;Occured&gt;2022-03-22T08:37:45.0131568+02:00&lt;/Occured&gt;_x000d_
      &lt;EventData&gt;&amp;lt;Location&amp;gt;&amp;lt;old&amp;gt;https://dvs/sritys/ddm/sritys/ddm/ddm/derinami/DDM63783036819127&amp;lt;/old&amp;gt;&amp;lt;new&amp;gt;https://dvs/sritys/pirkimai/registrasTPSP/1697/protokolai/20220316021340__Protokolas Nr1- Pirkimo inicijavimas/&amp;lt;/new&amp;gt;&amp;lt;/Location&amp;gt;&lt;/EventData&gt;_x000d_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&lt;Occured&gt;2022-08-08T11:38:25.3515125+03:00&lt;/Occured&gt;_x000d_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&lt;Occured&gt;2022-08-08T14:01:15.8353421+03:00&lt;/Occured&gt;_x000d_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&lt;Occured&gt;2022-08-08T14:05:18.0476476+03:00&lt;/Occured&gt;_x000d_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&lt;Occured&gt;2022-08-12T10:18:13.0051921+03:00&lt;/Occured&gt;_x000d_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&lt;Occured&gt;2022-08-12T10:22:24.2010448+03:00&lt;/Occured&gt;_x000d_
      &lt;EventData&gt;&amp;lt;updates&amp;gt;&amp;lt;field&amp;gt;&amp;lt;name&amp;gt;DocRegStatus&amp;lt;/name&amp;gt;&amp;lt;from&amp;gt;Patvirt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&lt;Occured&gt;2022-08-12T11:02:31.9713929+03:00&lt;/Occured&gt;_x000d_
      &lt;EventData&gt;&amp;lt;updates&amp;gt;&amp;lt;field&amp;gt;&amp;lt;name&amp;gt;DocNumber&amp;lt;/name&amp;gt;&amp;lt;from&amp;gt;&amp;lt;/from&amp;gt;&amp;lt;to&amp;gt;2022-P00107&amp;lt;/to&amp;gt;&amp;lt;/field&amp;gt;&amp;lt;field&amp;gt;&amp;lt;name&amp;gt;DocRegDate&amp;lt;/name&amp;gt;&amp;lt;from&amp;gt;&amp;lt;/from&amp;gt;&amp;lt;to&amp;gt;2022-08-12&amp;lt;/to&amp;gt;&amp;lt;/field&amp;gt;&amp;lt;/updates&amp;gt;&lt;/EventData&gt;_x000d_
    &lt;/XmlHiddenFieldAuditLogItem&gt;_x000d_
  &lt;/auditlist&gt;_x000d_
  &lt;Occured&gt;0001-01-01T00:00:00&lt;/Occured&gt;_x000d_
&lt;/XmlHiddenFieldAuditLogItem&gt;</vt:lpwstr>
  </property>
  <property fmtid="{D5CDD505-2E9C-101B-9397-08002B2CF9AE}" pid="228"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(SD)_.docx&lt;/string&gt;_x000d_
    &lt;string&gt;Paslaugų teikimo sutartis&lt;/string&gt;_x000d_
    &lt;string /&gt;_x000d_
    &lt;string /&gt;_x000d_
    &lt;string&gt;2022-P00107&lt;/string&gt;_x000d_
    &lt;string&gt;Pasirašomas&lt;/string&gt;_x000d_
    &lt;string /&gt;_x000d_
    &lt;string /&gt;_x000d_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&lt;string&gt;Turto eksploatavimo skyrius&lt;/string&gt;_x000d_
    &lt;string /&gt;_x000d_
    &lt;string /&gt;_x000d_
    &lt;string /&gt;_x000d_
    &lt;string /&gt;_x000d_
    &lt;string /&gt;_x000d_
    &lt;string /&gt;_x000d_
    &lt;string /&gt;_x000d_
    &lt;string /&gt;_x000d_
    &lt;string /&gt;_x000d_
    &lt;string&gt;Pirkimų projektų vadovas&lt;/string&gt;_x000d_
    &lt;string&gt;2022/040&lt;/string&gt;_x000d_
    &lt;string&gt;Priešgaisrinių sistemų priežiūra ir remontas&lt;/string&gt;_x000d_
    &lt;string&gt;Inžinierius&lt;/string&gt;_x000d_
    &lt;string /&gt;_x000d_
    &lt;string /&gt;_x000d_
    &lt;string&gt;Priešgaisrinių sistemų priežiūra ir remontas (2 pirkimo objekto dalis – paslaugos Vidurio regione)&lt;/string&gt;_x000d_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&lt;string&gt;2022-08-08&lt;/string&gt;_x000d_
    &lt;string /&gt;_x000d_
    &lt;string /&gt;_x000d_
    &lt;string&gt;Priešgaisrinių sistemų priežiūra ir remontas (2 pirkimo objekto dalis – paslaugos Vidurio regione)&lt;/string&gt;_x000d_
    &lt;string /&gt;_x000d_
    &lt;string /&gt;_x000d_
    &lt;string /&gt;_x000d_
    &lt;string&gt;2022-08-12&lt;/string&gt;_x000d_
    &lt;string&gt;Pirkimų sutartis&lt;/string&gt;_x000d_
    &lt;string&gt;Pirkimų netipinė sutartis&lt;/string&gt;_x000d_
    &lt;string&gt;2022-08-08&lt;/string&gt;_x000d_
    &lt;string&gt;2024-09-08&lt;/string&gt;_x000d_
    &lt;string&gt;UAB "Inservis"&lt;/string&gt;_x000d_
    &lt;string&gt;126180446&lt;/string&gt;_x000d_
    &lt;string /&gt;_x000d_
    &lt;string /&gt;_x000d_
    &lt;string&gt;40000,00&lt;/string&gt;_x000d_
    &lt;string&gt;8400,00&lt;/string&gt;_x000d_
    &lt;string&gt;48400,00&lt;/string&gt;_x000d_
    &lt;string&gt;Arūnas Žukauskas&lt;/string&gt;_x000d_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9" name="_docset_NoMedatataSyncRequired">
    <vt:lpwstr>False</vt:lpwstr>
  </property>
  <property fmtid="{D5CDD505-2E9C-101B-9397-08002B2CF9AE}" pid="230" name="TemplateUrl">
    <vt:lpwstr/>
  </property>
  <property fmtid="{D5CDD505-2E9C-101B-9397-08002B2CF9AE}" pid="231" name="Order">
    <vt:r8>26332200</vt:r8>
  </property>
  <property fmtid="{D5CDD505-2E9C-101B-9397-08002B2CF9AE}" pid="232" name="xd_ProgID">
    <vt:lpwstr/>
  </property>
</Properties>
</file>